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159" w:rsidRPr="00AF0D24" w:rsidRDefault="002D33D0" w:rsidP="00CA236C">
      <w:pPr>
        <w:pStyle w:val="aa"/>
        <w:widowControl w:val="0"/>
        <w:spacing w:after="0"/>
        <w:ind w:firstLine="567"/>
        <w:jc w:val="right"/>
        <w:rPr>
          <w:rFonts w:ascii="GHEA Grapalat" w:hAnsi="GHEA Grapalat" w:cs="Sylfaen"/>
          <w:i/>
        </w:rPr>
      </w:pPr>
      <w:r w:rsidRPr="00DF13E4">
        <w:rPr>
          <w:rFonts w:ascii="GHEA Grapalat" w:hAnsi="GHEA Grapalat"/>
          <w:i/>
        </w:rPr>
        <w:t xml:space="preserve">Приложение №2 </w:t>
      </w:r>
    </w:p>
    <w:p w:rsidR="006F63BB" w:rsidRPr="0034479D" w:rsidRDefault="007D0159" w:rsidP="0034479D">
      <w:pPr>
        <w:pStyle w:val="aa"/>
        <w:widowControl w:val="0"/>
        <w:spacing w:after="0"/>
        <w:ind w:firstLine="567"/>
        <w:jc w:val="right"/>
        <w:rPr>
          <w:rFonts w:ascii="GHEA Grapalat" w:hAnsi="GHEA Grapalat" w:cs="Sylfaen"/>
          <w:i/>
        </w:rPr>
      </w:pPr>
      <w:r w:rsidRPr="00AF0D24">
        <w:rPr>
          <w:rFonts w:ascii="GHEA Grapalat" w:hAnsi="GHEA Grapalat"/>
          <w:i/>
        </w:rPr>
        <w:t xml:space="preserve">к приказу Министра финансов Республики Армения </w:t>
      </w:r>
      <w:r w:rsidR="005110FD" w:rsidRPr="00AF0D24">
        <w:rPr>
          <w:rFonts w:ascii="GHEA Grapalat" w:hAnsi="GHEA Grapalat" w:cs="Sylfaen"/>
          <w:i/>
        </w:rPr>
        <w:br/>
      </w:r>
      <w:r w:rsidRPr="00AF0D24">
        <w:rPr>
          <w:rFonts w:ascii="GHEA Grapalat" w:hAnsi="GHEA Grapalat"/>
          <w:i/>
        </w:rPr>
        <w:t xml:space="preserve">от </w:t>
      </w:r>
      <w:r w:rsidRPr="00DF13E4">
        <w:rPr>
          <w:rFonts w:ascii="GHEA Grapalat" w:hAnsi="GHEA Grapalat"/>
          <w:i/>
        </w:rPr>
        <w:t>201</w:t>
      </w:r>
      <w:r w:rsidR="00402C87" w:rsidRPr="00DF13E4">
        <w:rPr>
          <w:rFonts w:ascii="GHEA Grapalat" w:hAnsi="GHEA Grapalat"/>
          <w:i/>
        </w:rPr>
        <w:t>9</w:t>
      </w:r>
      <w:ins w:id="0" w:author="Vardan" w:date="2019-06-13T07:51:00Z">
        <w:r w:rsidR="005751DD">
          <w:rPr>
            <w:rFonts w:ascii="GHEA Grapalat" w:hAnsi="GHEA Grapalat"/>
            <w:i/>
          </w:rPr>
          <w:t xml:space="preserve"> </w:t>
        </w:r>
      </w:ins>
      <w:r w:rsidRPr="00DF13E4">
        <w:rPr>
          <w:rFonts w:ascii="GHEA Grapalat" w:hAnsi="GHEA Grapalat"/>
          <w:i/>
        </w:rPr>
        <w:t>года № -A</w:t>
      </w:r>
    </w:p>
    <w:p w:rsidR="00096865" w:rsidRPr="00DF13E4" w:rsidRDefault="00096865" w:rsidP="00CA236C">
      <w:pPr>
        <w:pStyle w:val="aa"/>
        <w:widowControl w:val="0"/>
        <w:spacing w:after="0"/>
        <w:ind w:right="-7" w:firstLine="567"/>
        <w:jc w:val="right"/>
        <w:rPr>
          <w:rFonts w:ascii="GHEA Grapalat" w:hAnsi="GHEA Grapalat" w:cs="Sylfaen"/>
          <w:i/>
          <w:u w:val="single"/>
        </w:rPr>
      </w:pPr>
      <w:r w:rsidRPr="00DF13E4">
        <w:rPr>
          <w:rFonts w:ascii="GHEA Grapalat" w:hAnsi="GHEA Grapalat"/>
          <w:i/>
          <w:u w:val="single"/>
        </w:rPr>
        <w:t>Типовая форма</w:t>
      </w:r>
    </w:p>
    <w:p w:rsidR="00096865" w:rsidRPr="00DF13E4" w:rsidRDefault="00096865" w:rsidP="00CA236C">
      <w:pPr>
        <w:pStyle w:val="a3"/>
        <w:widowControl w:val="0"/>
        <w:spacing w:line="240" w:lineRule="auto"/>
        <w:ind w:firstLine="0"/>
        <w:jc w:val="center"/>
        <w:rPr>
          <w:rFonts w:ascii="GHEA Grapalat" w:hAnsi="GHEA Grapalat"/>
          <w:i w:val="0"/>
          <w:sz w:val="24"/>
          <w:szCs w:val="24"/>
        </w:rPr>
      </w:pPr>
    </w:p>
    <w:p w:rsidR="00642EFE" w:rsidRPr="0034479D" w:rsidRDefault="00642EFE" w:rsidP="00CA236C">
      <w:pPr>
        <w:pStyle w:val="a3"/>
        <w:widowControl w:val="0"/>
        <w:spacing w:line="240" w:lineRule="auto"/>
        <w:ind w:firstLine="0"/>
        <w:jc w:val="center"/>
        <w:rPr>
          <w:rFonts w:ascii="GHEA Grapalat" w:hAnsi="GHEA Grapalat"/>
          <w:i w:val="0"/>
          <w:sz w:val="22"/>
          <w:szCs w:val="24"/>
        </w:rPr>
      </w:pPr>
      <w:r w:rsidRPr="0034479D">
        <w:rPr>
          <w:rFonts w:ascii="GHEA Grapalat" w:hAnsi="GHEA Grapalat"/>
          <w:i w:val="0"/>
          <w:sz w:val="22"/>
          <w:szCs w:val="24"/>
        </w:rPr>
        <w:t>ОБЪЯВЛЕНИЕ</w:t>
      </w:r>
    </w:p>
    <w:p w:rsidR="00642EFE" w:rsidRPr="0034479D" w:rsidRDefault="00414A10" w:rsidP="00CA236C">
      <w:pPr>
        <w:pStyle w:val="a3"/>
        <w:widowControl w:val="0"/>
        <w:spacing w:line="240" w:lineRule="auto"/>
        <w:ind w:firstLine="0"/>
        <w:jc w:val="center"/>
        <w:rPr>
          <w:rFonts w:ascii="GHEA Grapalat" w:hAnsi="GHEA Grapalat"/>
          <w:i w:val="0"/>
          <w:sz w:val="22"/>
          <w:szCs w:val="24"/>
        </w:rPr>
      </w:pPr>
      <w:r w:rsidRPr="0034479D">
        <w:rPr>
          <w:rFonts w:ascii="GHEA Grapalat" w:hAnsi="GHEA Grapalat"/>
          <w:i w:val="0"/>
          <w:sz w:val="22"/>
          <w:szCs w:val="24"/>
        </w:rPr>
        <w:t>О ЗАПРОСЕ КОТИРОВОК</w:t>
      </w:r>
    </w:p>
    <w:p w:rsidR="00642EFE" w:rsidRPr="0034479D" w:rsidRDefault="00642EFE" w:rsidP="00CA236C">
      <w:pPr>
        <w:pStyle w:val="a3"/>
        <w:widowControl w:val="0"/>
        <w:spacing w:line="240" w:lineRule="auto"/>
        <w:ind w:firstLine="0"/>
        <w:jc w:val="center"/>
        <w:rPr>
          <w:rFonts w:ascii="GHEA Grapalat" w:hAnsi="GHEA Grapalat"/>
          <w:i w:val="0"/>
          <w:sz w:val="22"/>
          <w:szCs w:val="24"/>
        </w:rPr>
      </w:pPr>
    </w:p>
    <w:p w:rsidR="0091042F" w:rsidRPr="0034479D" w:rsidRDefault="00642EFE" w:rsidP="0034479D">
      <w:pPr>
        <w:pStyle w:val="a3"/>
        <w:widowControl w:val="0"/>
        <w:tabs>
          <w:tab w:val="left" w:pos="3686"/>
        </w:tabs>
        <w:spacing w:line="240" w:lineRule="auto"/>
        <w:ind w:firstLine="0"/>
        <w:jc w:val="center"/>
        <w:rPr>
          <w:rFonts w:ascii="GHEA Grapalat" w:hAnsi="GHEA Grapalat"/>
          <w:i w:val="0"/>
          <w:sz w:val="22"/>
          <w:szCs w:val="24"/>
        </w:rPr>
      </w:pPr>
      <w:r w:rsidRPr="0034479D">
        <w:rPr>
          <w:rFonts w:ascii="GHEA Grapalat" w:hAnsi="GHEA Grapalat"/>
          <w:i w:val="0"/>
          <w:sz w:val="22"/>
          <w:szCs w:val="24"/>
        </w:rPr>
        <w:t>Настоящий текст объявления утвержден решением Комиссии по запросу котировок</w:t>
      </w:r>
      <w:r w:rsidR="005110FD" w:rsidRPr="0034479D">
        <w:rPr>
          <w:rFonts w:ascii="GHEA Grapalat" w:hAnsi="GHEA Grapalat"/>
          <w:i w:val="0"/>
          <w:sz w:val="22"/>
          <w:szCs w:val="24"/>
        </w:rPr>
        <w:t xml:space="preserve"> </w:t>
      </w:r>
      <w:r w:rsidRPr="0034479D">
        <w:rPr>
          <w:rFonts w:ascii="GHEA Grapalat" w:hAnsi="GHEA Grapalat"/>
          <w:i w:val="0"/>
          <w:sz w:val="22"/>
          <w:szCs w:val="24"/>
        </w:rPr>
        <w:t xml:space="preserve">от </w:t>
      </w:r>
      <w:r w:rsidR="0034479D" w:rsidRPr="0034479D">
        <w:rPr>
          <w:rFonts w:ascii="GHEA Grapalat" w:hAnsi="GHEA Grapalat"/>
          <w:i w:val="0"/>
          <w:sz w:val="22"/>
          <w:szCs w:val="24"/>
        </w:rPr>
        <w:t>31</w:t>
      </w:r>
      <w:r w:rsidRPr="0034479D">
        <w:rPr>
          <w:rFonts w:ascii="GHEA Grapalat" w:hAnsi="GHEA Grapalat"/>
          <w:i w:val="0"/>
          <w:sz w:val="22"/>
          <w:szCs w:val="24"/>
        </w:rPr>
        <w:t>" "</w:t>
      </w:r>
      <w:r w:rsidR="0034479D" w:rsidRPr="0034479D">
        <w:rPr>
          <w:rFonts w:ascii="GHEA Grapalat" w:hAnsi="GHEA Grapalat"/>
          <w:i w:val="0"/>
          <w:sz w:val="22"/>
          <w:szCs w:val="24"/>
        </w:rPr>
        <w:t>октября</w:t>
      </w:r>
      <w:r w:rsidRPr="0034479D">
        <w:rPr>
          <w:rFonts w:ascii="GHEA Grapalat" w:hAnsi="GHEA Grapalat"/>
          <w:i w:val="0"/>
          <w:sz w:val="22"/>
          <w:szCs w:val="24"/>
        </w:rPr>
        <w:t>" 20</w:t>
      </w:r>
      <w:r w:rsidR="008025F2" w:rsidRPr="0034479D">
        <w:rPr>
          <w:rFonts w:ascii="GHEA Grapalat" w:hAnsi="GHEA Grapalat"/>
          <w:i w:val="0"/>
          <w:sz w:val="22"/>
          <w:szCs w:val="24"/>
        </w:rPr>
        <w:t>19</w:t>
      </w:r>
      <w:r w:rsidRPr="0034479D">
        <w:rPr>
          <w:rFonts w:ascii="GHEA Grapalat" w:hAnsi="GHEA Grapalat"/>
          <w:i w:val="0"/>
          <w:sz w:val="22"/>
          <w:szCs w:val="24"/>
        </w:rPr>
        <w:t>года "</w:t>
      </w:r>
      <w:r w:rsidR="008025F2" w:rsidRPr="0034479D">
        <w:rPr>
          <w:rFonts w:ascii="GHEA Grapalat" w:hAnsi="GHEA Grapalat"/>
          <w:i w:val="0"/>
          <w:sz w:val="22"/>
          <w:szCs w:val="24"/>
        </w:rPr>
        <w:t>2</w:t>
      </w:r>
      <w:r w:rsidRPr="0034479D">
        <w:rPr>
          <w:rFonts w:ascii="GHEA Grapalat" w:hAnsi="GHEA Grapalat"/>
          <w:i w:val="0"/>
          <w:sz w:val="22"/>
          <w:szCs w:val="24"/>
        </w:rPr>
        <w:t>" и опубликовывается</w:t>
      </w:r>
      <w:r w:rsidR="005110FD" w:rsidRPr="0034479D">
        <w:rPr>
          <w:rFonts w:ascii="GHEA Grapalat" w:hAnsi="GHEA Grapalat"/>
          <w:i w:val="0"/>
          <w:sz w:val="22"/>
          <w:szCs w:val="24"/>
        </w:rPr>
        <w:br/>
      </w:r>
      <w:r w:rsidR="00A76C15" w:rsidRPr="0034479D">
        <w:rPr>
          <w:rFonts w:ascii="GHEA Grapalat" w:hAnsi="GHEA Grapalat"/>
          <w:i w:val="0"/>
          <w:sz w:val="22"/>
          <w:szCs w:val="24"/>
        </w:rPr>
        <w:t>согласно статье 27 Закона Республики Армения "О закупках"</w:t>
      </w:r>
    </w:p>
    <w:p w:rsidR="0091042F" w:rsidRPr="0034479D" w:rsidRDefault="005110FD" w:rsidP="00CA236C">
      <w:pPr>
        <w:pStyle w:val="a3"/>
        <w:widowControl w:val="0"/>
        <w:spacing w:line="240" w:lineRule="auto"/>
        <w:ind w:firstLine="0"/>
        <w:jc w:val="center"/>
        <w:rPr>
          <w:rFonts w:ascii="GHEA Grapalat" w:hAnsi="GHEA Grapalat"/>
          <w:i w:val="0"/>
          <w:sz w:val="22"/>
          <w:szCs w:val="24"/>
        </w:rPr>
      </w:pPr>
      <w:r w:rsidRPr="0034479D">
        <w:rPr>
          <w:rFonts w:ascii="GHEA Grapalat" w:hAnsi="GHEA Grapalat"/>
          <w:i w:val="0"/>
          <w:sz w:val="22"/>
          <w:szCs w:val="24"/>
        </w:rPr>
        <w:t xml:space="preserve">Код запроса котировок </w:t>
      </w:r>
      <w:r w:rsidR="0034479D" w:rsidRPr="0034479D">
        <w:rPr>
          <w:rFonts w:ascii="GHEA Grapalat" w:hAnsi="GHEA Grapalat"/>
          <w:i w:val="0"/>
          <w:sz w:val="22"/>
          <w:szCs w:val="24"/>
          <w:u w:val="single"/>
        </w:rPr>
        <w:t>MOHK-GHAShDzB-19/5</w:t>
      </w:r>
    </w:p>
    <w:p w:rsidR="0091042F" w:rsidRPr="0034479D" w:rsidRDefault="0091042F" w:rsidP="00CA236C">
      <w:pPr>
        <w:pStyle w:val="a3"/>
        <w:widowControl w:val="0"/>
        <w:spacing w:line="240" w:lineRule="auto"/>
        <w:ind w:firstLine="0"/>
        <w:rPr>
          <w:rFonts w:ascii="GHEA Grapalat" w:hAnsi="GHEA Grapalat"/>
          <w:i w:val="0"/>
          <w:sz w:val="22"/>
          <w:szCs w:val="24"/>
        </w:rPr>
      </w:pPr>
    </w:p>
    <w:p w:rsidR="00642EFE" w:rsidRPr="0034479D" w:rsidRDefault="006F63BB" w:rsidP="00CA236C">
      <w:pPr>
        <w:pStyle w:val="a3"/>
        <w:widowControl w:val="0"/>
        <w:spacing w:line="240" w:lineRule="auto"/>
        <w:ind w:firstLine="567"/>
        <w:jc w:val="left"/>
        <w:rPr>
          <w:rFonts w:ascii="GHEA Grapalat" w:hAnsi="GHEA Grapalat"/>
          <w:i w:val="0"/>
          <w:sz w:val="22"/>
          <w:szCs w:val="24"/>
        </w:rPr>
      </w:pPr>
      <w:r w:rsidRPr="0034479D">
        <w:rPr>
          <w:rFonts w:ascii="GHEA Grapalat" w:hAnsi="GHEA Grapalat"/>
          <w:i w:val="0"/>
          <w:sz w:val="22"/>
          <w:szCs w:val="24"/>
        </w:rPr>
        <w:t xml:space="preserve">Заказчик </w:t>
      </w:r>
      <w:r w:rsidR="00C54172" w:rsidRPr="0034479D">
        <w:rPr>
          <w:rFonts w:ascii="GHEA Grapalat" w:hAnsi="GHEA Grapalat"/>
          <w:i w:val="0"/>
          <w:sz w:val="22"/>
          <w:szCs w:val="24"/>
        </w:rPr>
        <w:t xml:space="preserve"> </w:t>
      </w:r>
      <w:r w:rsidR="00342FEA" w:rsidRPr="0034479D">
        <w:rPr>
          <w:rFonts w:ascii="GHEA Grapalat" w:hAnsi="GHEA Grapalat"/>
          <w:i w:val="0"/>
          <w:sz w:val="22"/>
          <w:szCs w:val="24"/>
        </w:rPr>
        <w:t xml:space="preserve"> </w:t>
      </w:r>
      <w:r w:rsidR="00E824C3" w:rsidRPr="0034479D">
        <w:rPr>
          <w:rFonts w:ascii="GHEA Grapalat" w:hAnsi="GHEA Grapalat"/>
          <w:i w:val="0"/>
          <w:sz w:val="22"/>
          <w:szCs w:val="24"/>
        </w:rPr>
        <w:t>«Республиканский центр гуманитарной помощи» Министерства здравоохранения РА ГНКО</w:t>
      </w:r>
      <w:r w:rsidRPr="0034479D">
        <w:rPr>
          <w:rFonts w:ascii="GHEA Grapalat" w:hAnsi="GHEA Grapalat"/>
          <w:i w:val="0"/>
          <w:sz w:val="22"/>
          <w:szCs w:val="24"/>
        </w:rPr>
        <w:t>, находящийся по адресу:</w:t>
      </w:r>
      <w:r w:rsidR="008025F2" w:rsidRPr="0034479D">
        <w:rPr>
          <w:sz w:val="18"/>
        </w:rPr>
        <w:t xml:space="preserve"> </w:t>
      </w:r>
      <w:r w:rsidR="00E824C3" w:rsidRPr="0034479D">
        <w:rPr>
          <w:rFonts w:ascii="GHEA Grapalat" w:hAnsi="GHEA Grapalat"/>
          <w:i w:val="0"/>
          <w:sz w:val="22"/>
          <w:szCs w:val="24"/>
        </w:rPr>
        <w:t xml:space="preserve">Ереван, </w:t>
      </w:r>
      <w:proofErr w:type="spellStart"/>
      <w:r w:rsidR="00E824C3" w:rsidRPr="0034479D">
        <w:rPr>
          <w:rFonts w:ascii="GHEA Grapalat" w:hAnsi="GHEA Grapalat"/>
          <w:i w:val="0"/>
          <w:sz w:val="22"/>
          <w:szCs w:val="24"/>
        </w:rPr>
        <w:t>Титоградян</w:t>
      </w:r>
      <w:proofErr w:type="spellEnd"/>
      <w:r w:rsidR="00E824C3" w:rsidRPr="0034479D">
        <w:rPr>
          <w:rFonts w:ascii="GHEA Grapalat" w:hAnsi="GHEA Grapalat"/>
          <w:i w:val="0"/>
          <w:sz w:val="22"/>
          <w:szCs w:val="24"/>
        </w:rPr>
        <w:t xml:space="preserve"> 14/10</w:t>
      </w:r>
      <w:r w:rsidR="008025F2" w:rsidRPr="0034479D">
        <w:rPr>
          <w:rFonts w:ascii="GHEA Grapalat" w:hAnsi="GHEA Grapalat"/>
          <w:i w:val="0"/>
          <w:sz w:val="22"/>
          <w:szCs w:val="24"/>
        </w:rPr>
        <w:t xml:space="preserve"> </w:t>
      </w:r>
      <w:r w:rsidR="00642EFE" w:rsidRPr="0034479D">
        <w:rPr>
          <w:rFonts w:ascii="GHEA Grapalat" w:hAnsi="GHEA Grapalat"/>
          <w:i w:val="0"/>
          <w:sz w:val="22"/>
          <w:szCs w:val="24"/>
        </w:rPr>
        <w:t>объявляет запрос котировок, который проводится одним этапом</w:t>
      </w:r>
      <w:r w:rsidR="008025F2" w:rsidRPr="0034479D">
        <w:rPr>
          <w:rFonts w:ascii="GHEA Grapalat" w:hAnsi="GHEA Grapalat"/>
          <w:i w:val="0"/>
          <w:sz w:val="22"/>
          <w:szCs w:val="24"/>
        </w:rPr>
        <w:t>.</w:t>
      </w:r>
    </w:p>
    <w:p w:rsidR="006F63BB" w:rsidRPr="0034479D" w:rsidRDefault="00A20B69" w:rsidP="00CA236C">
      <w:pPr>
        <w:pStyle w:val="a3"/>
        <w:widowControl w:val="0"/>
        <w:spacing w:line="240" w:lineRule="auto"/>
        <w:ind w:firstLine="567"/>
        <w:rPr>
          <w:rFonts w:ascii="GHEA Grapalat" w:hAnsi="GHEA Grapalat"/>
          <w:i w:val="0"/>
          <w:sz w:val="22"/>
          <w:szCs w:val="24"/>
        </w:rPr>
      </w:pPr>
      <w:r w:rsidRPr="0034479D">
        <w:rPr>
          <w:rFonts w:ascii="GHEA Grapalat" w:hAnsi="GHEA Grapalat"/>
          <w:i w:val="0"/>
          <w:sz w:val="22"/>
          <w:szCs w:val="24"/>
        </w:rPr>
        <w:t xml:space="preserve">Участнику, отобранному по итогам запроса котировок, в установленном порядке будет предложено заключить договор </w:t>
      </w:r>
      <w:r w:rsidR="0034479D" w:rsidRPr="0034479D">
        <w:rPr>
          <w:rFonts w:ascii="GHEA Grapalat" w:hAnsi="GHEA Grapalat"/>
          <w:i w:val="0"/>
          <w:sz w:val="22"/>
          <w:szCs w:val="24"/>
        </w:rPr>
        <w:t>на выполнение  Монтажных работ систем охлаждения, вентиляции и отопления для хранения медикаментов</w:t>
      </w:r>
      <w:r w:rsidR="006F63BB" w:rsidRPr="0034479D">
        <w:rPr>
          <w:rFonts w:ascii="GHEA Grapalat" w:hAnsi="GHEA Grapalat"/>
          <w:i w:val="0"/>
          <w:sz w:val="22"/>
          <w:szCs w:val="24"/>
        </w:rPr>
        <w:t>(далее — договор)</w:t>
      </w:r>
      <w:r w:rsidR="00B7156E" w:rsidRPr="0034479D">
        <w:rPr>
          <w:rFonts w:ascii="GHEA Grapalat" w:hAnsi="GHEA Grapalat"/>
          <w:i w:val="0"/>
          <w:sz w:val="22"/>
          <w:szCs w:val="24"/>
        </w:rPr>
        <w:t>.</w:t>
      </w:r>
      <w:r w:rsidR="006F63BB" w:rsidRPr="0034479D">
        <w:rPr>
          <w:rFonts w:ascii="GHEA Grapalat" w:hAnsi="GHEA Grapalat"/>
          <w:i w:val="0"/>
          <w:sz w:val="22"/>
          <w:szCs w:val="24"/>
        </w:rPr>
        <w:t xml:space="preserve"> </w:t>
      </w:r>
    </w:p>
    <w:p w:rsidR="00357D48" w:rsidRPr="0034479D" w:rsidRDefault="00A20B69" w:rsidP="00CA236C">
      <w:pPr>
        <w:pStyle w:val="a3"/>
        <w:widowControl w:val="0"/>
        <w:spacing w:line="240" w:lineRule="auto"/>
        <w:ind w:firstLine="567"/>
        <w:rPr>
          <w:rFonts w:ascii="GHEA Grapalat" w:hAnsi="GHEA Grapalat"/>
          <w:i w:val="0"/>
          <w:sz w:val="22"/>
          <w:szCs w:val="24"/>
        </w:rPr>
      </w:pPr>
      <w:r w:rsidRPr="0034479D">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34479D" w:rsidRDefault="00414A10" w:rsidP="00CA236C">
      <w:pPr>
        <w:widowControl w:val="0"/>
        <w:ind w:firstLine="567"/>
        <w:jc w:val="both"/>
        <w:rPr>
          <w:rFonts w:ascii="GHEA Grapalat" w:hAnsi="GHEA Grapalat"/>
          <w:spacing w:val="-6"/>
          <w:sz w:val="22"/>
        </w:rPr>
      </w:pPr>
      <w:r w:rsidRPr="0034479D">
        <w:rPr>
          <w:rFonts w:ascii="GHEA Grapalat" w:hAnsi="GHEA Grapalat"/>
          <w:spacing w:val="-6"/>
          <w:sz w:val="22"/>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34479D" w:rsidRDefault="00EE73A8" w:rsidP="00CA236C">
      <w:pPr>
        <w:pStyle w:val="a3"/>
        <w:widowControl w:val="0"/>
        <w:spacing w:line="240" w:lineRule="auto"/>
        <w:ind w:firstLine="567"/>
        <w:rPr>
          <w:rFonts w:ascii="GHEA Grapalat" w:hAnsi="GHEA Grapalat"/>
          <w:i w:val="0"/>
          <w:sz w:val="22"/>
          <w:szCs w:val="24"/>
        </w:rPr>
      </w:pPr>
      <w:r w:rsidRPr="0034479D">
        <w:rPr>
          <w:rFonts w:ascii="GHEA Grapalat" w:hAnsi="GHEA Grapalat"/>
          <w:i w:val="0"/>
          <w:sz w:val="22"/>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w:t>
      </w:r>
      <w:r w:rsidR="00AD298B" w:rsidRPr="0034479D">
        <w:rPr>
          <w:rFonts w:ascii="GHEA Grapalat" w:hAnsi="GHEA Grapalat"/>
          <w:i w:val="0"/>
          <w:sz w:val="22"/>
          <w:szCs w:val="24"/>
        </w:rPr>
        <w:t>вое предложение.</w:t>
      </w:r>
    </w:p>
    <w:p w:rsidR="002E25D4" w:rsidRPr="0034479D" w:rsidRDefault="00414A10" w:rsidP="00CA236C">
      <w:pPr>
        <w:pStyle w:val="a3"/>
        <w:widowControl w:val="0"/>
        <w:spacing w:line="240" w:lineRule="auto"/>
        <w:ind w:firstLine="567"/>
        <w:rPr>
          <w:rFonts w:ascii="GHEA Grapalat" w:hAnsi="GHEA Grapalat"/>
          <w:i w:val="0"/>
          <w:sz w:val="22"/>
          <w:szCs w:val="24"/>
        </w:rPr>
      </w:pPr>
      <w:r w:rsidRPr="0034479D">
        <w:rPr>
          <w:rFonts w:ascii="GHEA Grapalat" w:hAnsi="GHEA Grapalat"/>
          <w:i w:val="0"/>
          <w:sz w:val="22"/>
          <w:szCs w:val="24"/>
        </w:rPr>
        <w:t xml:space="preserve">Для получения приглашения на запрос котировок в бумажной форме необходимо обратиться к заказчику до </w:t>
      </w:r>
      <w:r w:rsidR="008049A8">
        <w:rPr>
          <w:rFonts w:ascii="GHEA Grapalat" w:hAnsi="GHEA Grapalat"/>
          <w:i w:val="0"/>
          <w:sz w:val="22"/>
          <w:szCs w:val="24"/>
        </w:rPr>
        <w:t xml:space="preserve">12:30 </w:t>
      </w:r>
      <w:r w:rsidR="0031475B">
        <w:rPr>
          <w:rFonts w:ascii="GHEA Grapalat" w:hAnsi="GHEA Grapalat"/>
          <w:i w:val="0"/>
          <w:sz w:val="22"/>
          <w:szCs w:val="24"/>
        </w:rPr>
        <w:t xml:space="preserve"> </w:t>
      </w:r>
      <w:r w:rsidRPr="0034479D">
        <w:rPr>
          <w:rFonts w:ascii="GHEA Grapalat" w:hAnsi="GHEA Grapalat"/>
          <w:i w:val="0"/>
          <w:sz w:val="22"/>
          <w:szCs w:val="24"/>
        </w:rPr>
        <w:t xml:space="preserve"> часов </w:t>
      </w:r>
      <w:r w:rsidR="002E25D4" w:rsidRPr="0034479D">
        <w:rPr>
          <w:rFonts w:ascii="GHEA Grapalat" w:hAnsi="GHEA Grapalat"/>
          <w:i w:val="0"/>
          <w:sz w:val="22"/>
          <w:szCs w:val="24"/>
        </w:rPr>
        <w:t>7</w:t>
      </w:r>
      <w:r w:rsidRPr="0034479D">
        <w:rPr>
          <w:rFonts w:ascii="GHEA Grapalat" w:hAnsi="GHEA Grapalat"/>
          <w:i w:val="0"/>
          <w:sz w:val="22"/>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w:t>
      </w:r>
      <w:r w:rsidR="002E25D4" w:rsidRPr="0034479D">
        <w:rPr>
          <w:rFonts w:ascii="GHEA Grapalat" w:hAnsi="GHEA Grapalat"/>
          <w:i w:val="0"/>
          <w:sz w:val="22"/>
          <w:szCs w:val="24"/>
        </w:rPr>
        <w:t>.</w:t>
      </w:r>
    </w:p>
    <w:p w:rsidR="0067579A" w:rsidRPr="0034479D" w:rsidRDefault="002E25D4" w:rsidP="00CA236C">
      <w:pPr>
        <w:pStyle w:val="a3"/>
        <w:widowControl w:val="0"/>
        <w:spacing w:line="240" w:lineRule="auto"/>
        <w:ind w:firstLine="567"/>
        <w:rPr>
          <w:rFonts w:ascii="GHEA Grapalat" w:hAnsi="GHEA Grapalat"/>
          <w:i w:val="0"/>
          <w:sz w:val="22"/>
          <w:szCs w:val="24"/>
        </w:rPr>
      </w:pPr>
      <w:r w:rsidRPr="0034479D">
        <w:rPr>
          <w:rFonts w:ascii="GHEA Grapalat" w:hAnsi="GHEA Grapalat"/>
          <w:i w:val="0"/>
          <w:sz w:val="22"/>
          <w:szCs w:val="24"/>
        </w:rPr>
        <w:t xml:space="preserve"> </w:t>
      </w:r>
      <w:r w:rsidR="00357D48" w:rsidRPr="0034479D">
        <w:rPr>
          <w:rFonts w:ascii="GHEA Grapalat" w:hAnsi="GHEA Grapalat"/>
          <w:i w:val="0"/>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AD298B" w:rsidRPr="0034479D">
        <w:rPr>
          <w:rFonts w:ascii="GHEA Grapalat" w:hAnsi="GHEA Grapalat"/>
          <w:i w:val="0"/>
          <w:sz w:val="22"/>
          <w:szCs w:val="24"/>
        </w:rPr>
        <w:t>го за днем получения заявления.</w:t>
      </w:r>
    </w:p>
    <w:p w:rsidR="0067579A" w:rsidRPr="0034479D" w:rsidRDefault="00363E98" w:rsidP="00CA236C">
      <w:pPr>
        <w:pStyle w:val="a3"/>
        <w:widowControl w:val="0"/>
        <w:spacing w:line="240" w:lineRule="auto"/>
        <w:rPr>
          <w:rFonts w:ascii="GHEA Grapalat" w:hAnsi="GHEA Grapalat"/>
          <w:i w:val="0"/>
          <w:sz w:val="22"/>
          <w:szCs w:val="24"/>
        </w:rPr>
      </w:pPr>
      <w:r w:rsidRPr="0034479D">
        <w:rPr>
          <w:rFonts w:ascii="GHEA Grapalat" w:hAnsi="GHEA Grapalat"/>
          <w:i w:val="0"/>
          <w:sz w:val="22"/>
          <w:szCs w:val="24"/>
        </w:rPr>
        <w:t xml:space="preserve">Неполучение приглашения не ограничивает права участника </w:t>
      </w:r>
      <w:r w:rsidR="00AD298B" w:rsidRPr="0034479D">
        <w:rPr>
          <w:rFonts w:ascii="GHEA Grapalat" w:hAnsi="GHEA Grapalat"/>
          <w:i w:val="0"/>
          <w:sz w:val="22"/>
          <w:szCs w:val="24"/>
        </w:rPr>
        <w:t>на участие в запросе котировок.</w:t>
      </w:r>
    </w:p>
    <w:p w:rsidR="00357D48" w:rsidRPr="0034479D" w:rsidRDefault="00414A10" w:rsidP="00CA236C">
      <w:pPr>
        <w:pStyle w:val="a3"/>
        <w:widowControl w:val="0"/>
        <w:tabs>
          <w:tab w:val="left" w:pos="1134"/>
        </w:tabs>
        <w:spacing w:line="240" w:lineRule="auto"/>
        <w:ind w:firstLine="567"/>
        <w:rPr>
          <w:rFonts w:ascii="GHEA Grapalat" w:hAnsi="GHEA Grapalat"/>
          <w:i w:val="0"/>
          <w:sz w:val="22"/>
          <w:szCs w:val="24"/>
        </w:rPr>
      </w:pPr>
      <w:r w:rsidRPr="0034479D">
        <w:rPr>
          <w:rFonts w:ascii="GHEA Grapalat" w:hAnsi="GHEA Grapalat"/>
          <w:i w:val="0"/>
          <w:sz w:val="22"/>
          <w:szCs w:val="24"/>
        </w:rPr>
        <w:t xml:space="preserve">Заявки на запрос котировок необходимо подать до </w:t>
      </w:r>
      <w:bookmarkStart w:id="1" w:name="_GoBack"/>
      <w:r w:rsidR="008049A8">
        <w:rPr>
          <w:rFonts w:ascii="GHEA Grapalat" w:hAnsi="GHEA Grapalat"/>
          <w:i w:val="0"/>
          <w:sz w:val="22"/>
          <w:szCs w:val="24"/>
        </w:rPr>
        <w:t xml:space="preserve">12:30 </w:t>
      </w:r>
      <w:bookmarkEnd w:id="1"/>
      <w:r w:rsidR="0031475B">
        <w:rPr>
          <w:rFonts w:ascii="GHEA Grapalat" w:hAnsi="GHEA Grapalat"/>
          <w:i w:val="0"/>
          <w:sz w:val="22"/>
          <w:szCs w:val="24"/>
        </w:rPr>
        <w:t xml:space="preserve"> </w:t>
      </w:r>
      <w:r w:rsidRPr="0034479D">
        <w:rPr>
          <w:rFonts w:ascii="GHEA Grapalat" w:hAnsi="GHEA Grapalat"/>
          <w:i w:val="0"/>
          <w:sz w:val="22"/>
          <w:szCs w:val="24"/>
        </w:rPr>
        <w:t xml:space="preserve"> часов </w:t>
      </w:r>
      <w:r w:rsidR="002E25D4" w:rsidRPr="0034479D">
        <w:rPr>
          <w:rFonts w:ascii="GHEA Grapalat" w:hAnsi="GHEA Grapalat"/>
          <w:i w:val="0"/>
          <w:sz w:val="22"/>
          <w:szCs w:val="24"/>
        </w:rPr>
        <w:t>7</w:t>
      </w:r>
      <w:r w:rsidR="005110FD" w:rsidRPr="0034479D">
        <w:rPr>
          <w:rFonts w:ascii="GHEA Grapalat" w:hAnsi="GHEA Grapalat"/>
          <w:i w:val="0"/>
          <w:sz w:val="22"/>
          <w:szCs w:val="24"/>
        </w:rPr>
        <w:tab/>
      </w:r>
      <w:r w:rsidRPr="0034479D">
        <w:rPr>
          <w:rFonts w:ascii="GHEA Grapalat" w:hAnsi="GHEA Grapalat"/>
          <w:i w:val="0"/>
          <w:sz w:val="22"/>
          <w:szCs w:val="24"/>
        </w:rPr>
        <w:t>дня с даты опубликования настоящего объявления. Кроме армянского языка заявки могут быть поданы также н</w:t>
      </w:r>
      <w:r w:rsidR="00AD298B" w:rsidRPr="0034479D">
        <w:rPr>
          <w:rFonts w:ascii="GHEA Grapalat" w:hAnsi="GHEA Grapalat"/>
          <w:i w:val="0"/>
          <w:sz w:val="22"/>
          <w:szCs w:val="24"/>
        </w:rPr>
        <w:t>а английском или русском языке.</w:t>
      </w:r>
    </w:p>
    <w:p w:rsidR="00CC40F1" w:rsidRPr="0034479D" w:rsidRDefault="00CC40F1" w:rsidP="00CA236C">
      <w:pPr>
        <w:pStyle w:val="a3"/>
        <w:widowControl w:val="0"/>
        <w:spacing w:line="240" w:lineRule="auto"/>
        <w:ind w:firstLine="567"/>
        <w:rPr>
          <w:rFonts w:ascii="GHEA Grapalat" w:hAnsi="GHEA Grapalat"/>
          <w:i w:val="0"/>
          <w:sz w:val="22"/>
          <w:szCs w:val="24"/>
        </w:rPr>
      </w:pPr>
      <w:r w:rsidRPr="0034479D">
        <w:rPr>
          <w:rFonts w:ascii="GHEA Grapalat" w:hAnsi="GHEA Grapalat"/>
          <w:i w:val="0"/>
          <w:sz w:val="22"/>
          <w:szCs w:val="24"/>
        </w:rPr>
        <w:t xml:space="preserve">Вскрытие заявок будет проводиться в </w:t>
      </w:r>
      <w:r w:rsidR="008049A8">
        <w:rPr>
          <w:rFonts w:ascii="GHEA Grapalat" w:hAnsi="GHEA Grapalat"/>
          <w:i w:val="0"/>
          <w:sz w:val="22"/>
          <w:szCs w:val="24"/>
        </w:rPr>
        <w:t xml:space="preserve">12:30 </w:t>
      </w:r>
      <w:r w:rsidR="0031475B">
        <w:rPr>
          <w:rFonts w:ascii="GHEA Grapalat" w:hAnsi="GHEA Grapalat"/>
          <w:i w:val="0"/>
          <w:sz w:val="22"/>
          <w:szCs w:val="24"/>
        </w:rPr>
        <w:t xml:space="preserve"> </w:t>
      </w:r>
      <w:r w:rsidRPr="0034479D">
        <w:rPr>
          <w:rFonts w:ascii="GHEA Grapalat" w:hAnsi="GHEA Grapalat"/>
          <w:i w:val="0"/>
          <w:sz w:val="22"/>
          <w:szCs w:val="24"/>
        </w:rPr>
        <w:t xml:space="preserve"> часов на </w:t>
      </w:r>
      <w:r w:rsidR="002E25D4" w:rsidRPr="0034479D">
        <w:rPr>
          <w:rFonts w:ascii="GHEA Grapalat" w:hAnsi="GHEA Grapalat"/>
          <w:i w:val="0"/>
          <w:sz w:val="22"/>
          <w:szCs w:val="24"/>
        </w:rPr>
        <w:t>7</w:t>
      </w:r>
      <w:r w:rsidRPr="0034479D">
        <w:rPr>
          <w:rFonts w:ascii="GHEA Grapalat" w:hAnsi="GHEA Grapalat"/>
          <w:i w:val="0"/>
          <w:sz w:val="22"/>
          <w:szCs w:val="24"/>
        </w:rPr>
        <w:t xml:space="preserve"> день со дня опубл</w:t>
      </w:r>
      <w:r w:rsidR="00AD298B" w:rsidRPr="0034479D">
        <w:rPr>
          <w:rFonts w:ascii="GHEA Grapalat" w:hAnsi="GHEA Grapalat"/>
          <w:i w:val="0"/>
          <w:sz w:val="22"/>
          <w:szCs w:val="24"/>
        </w:rPr>
        <w:t>икования настоящего объявления.</w:t>
      </w:r>
    </w:p>
    <w:p w:rsidR="00357D48" w:rsidRPr="0034479D" w:rsidRDefault="001305C6" w:rsidP="00CA236C">
      <w:pPr>
        <w:pStyle w:val="a3"/>
        <w:widowControl w:val="0"/>
        <w:spacing w:line="240" w:lineRule="auto"/>
        <w:ind w:firstLine="567"/>
        <w:rPr>
          <w:rFonts w:ascii="GHEA Grapalat" w:hAnsi="GHEA Grapalat"/>
          <w:i w:val="0"/>
          <w:sz w:val="22"/>
          <w:szCs w:val="24"/>
        </w:rPr>
      </w:pPr>
      <w:r w:rsidRPr="0034479D">
        <w:rPr>
          <w:rFonts w:ascii="GHEA Grapalat" w:hAnsi="GHEA Grapalat"/>
          <w:i w:val="0"/>
          <w:sz w:val="22"/>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34479D">
        <w:rPr>
          <w:rFonts w:ascii="GHEA Grapalat" w:hAnsi="GHEA Grapalat"/>
          <w:i w:val="0"/>
          <w:sz w:val="22"/>
          <w:szCs w:val="24"/>
        </w:rPr>
        <w:t>Мелик-Адамяна</w:t>
      </w:r>
      <w:proofErr w:type="spellEnd"/>
      <w:r w:rsidRPr="0034479D">
        <w:rPr>
          <w:rFonts w:ascii="GHEA Grapalat" w:hAnsi="GHEA Grapalat"/>
          <w:i w:val="0"/>
          <w:sz w:val="22"/>
          <w:szCs w:val="24"/>
        </w:rPr>
        <w:t xml:space="preserve"> 1, Ереван. Обжалование осуществляется в порядке, установленном приглашением на запрос котировок. Для подачи жалобы требуется плата в размере 30</w:t>
      </w:r>
      <w:r w:rsidR="00314666" w:rsidRPr="0034479D">
        <w:rPr>
          <w:rFonts w:ascii="Courier New" w:hAnsi="Courier New" w:cs="Courier New"/>
          <w:i w:val="0"/>
          <w:sz w:val="22"/>
          <w:szCs w:val="24"/>
          <w:lang w:val="en-US"/>
        </w:rPr>
        <w:t> </w:t>
      </w:r>
      <w:r w:rsidRPr="0034479D">
        <w:rPr>
          <w:rFonts w:ascii="GHEA Grapalat" w:hAnsi="GHEA Grapalat"/>
          <w:i w:val="0"/>
          <w:sz w:val="22"/>
          <w:szCs w:val="24"/>
        </w:rPr>
        <w:t>000</w:t>
      </w:r>
      <w:r w:rsidR="00314666" w:rsidRPr="0034479D">
        <w:rPr>
          <w:rFonts w:ascii="Courier New" w:hAnsi="Courier New" w:cs="Courier New"/>
          <w:i w:val="0"/>
          <w:sz w:val="22"/>
          <w:szCs w:val="24"/>
          <w:lang w:val="en-US"/>
        </w:rPr>
        <w:t> </w:t>
      </w:r>
      <w:r w:rsidRPr="0034479D">
        <w:rPr>
          <w:rFonts w:ascii="GHEA Grapalat" w:hAnsi="GHEA Grapalat"/>
          <w:i w:val="0"/>
          <w:sz w:val="22"/>
          <w:szCs w:val="24"/>
        </w:rPr>
        <w:t xml:space="preserve">(тридцать тысяч) </w:t>
      </w:r>
      <w:proofErr w:type="spellStart"/>
      <w:r w:rsidRPr="0034479D">
        <w:rPr>
          <w:rFonts w:ascii="GHEA Grapalat" w:hAnsi="GHEA Grapalat"/>
          <w:i w:val="0"/>
          <w:sz w:val="22"/>
          <w:szCs w:val="24"/>
        </w:rPr>
        <w:t>драмов</w:t>
      </w:r>
      <w:proofErr w:type="spellEnd"/>
      <w:r w:rsidRPr="0034479D">
        <w:rPr>
          <w:rFonts w:ascii="GHEA Grapalat" w:hAnsi="GHEA Grapalat"/>
          <w:i w:val="0"/>
          <w:sz w:val="22"/>
          <w:szCs w:val="24"/>
        </w:rPr>
        <w:t xml:space="preserve"> РА, которая должна быть перечислена на казначейский счет № 900008000482, открытый на имя Министерства финансов Республики Армения. </w:t>
      </w:r>
    </w:p>
    <w:p w:rsidR="006F63BB" w:rsidRPr="0034479D" w:rsidRDefault="00CC40F1" w:rsidP="00CA236C">
      <w:pPr>
        <w:pStyle w:val="a3"/>
        <w:widowControl w:val="0"/>
        <w:spacing w:line="240" w:lineRule="auto"/>
        <w:ind w:firstLine="567"/>
        <w:rPr>
          <w:rFonts w:ascii="GHEA Grapalat" w:hAnsi="GHEA Grapalat"/>
          <w:i w:val="0"/>
          <w:sz w:val="22"/>
          <w:szCs w:val="24"/>
        </w:rPr>
      </w:pPr>
      <w:r w:rsidRPr="0034479D">
        <w:rPr>
          <w:rFonts w:ascii="GHEA Grapalat" w:hAnsi="GHEA Grapalat"/>
          <w:i w:val="0"/>
          <w:sz w:val="22"/>
          <w:szCs w:val="24"/>
        </w:rPr>
        <w:t>Для получения дополнительной информации, связанной с настоящим объявлением, можете обратиться к секретарю Оценочной комиссии</w:t>
      </w:r>
    </w:p>
    <w:p w:rsidR="006F63BB" w:rsidRPr="0034479D" w:rsidRDefault="002E25D4" w:rsidP="0034479D">
      <w:pPr>
        <w:pStyle w:val="a3"/>
        <w:widowControl w:val="0"/>
        <w:spacing w:line="240" w:lineRule="auto"/>
        <w:ind w:firstLine="0"/>
        <w:rPr>
          <w:rFonts w:ascii="GHEA Grapalat" w:hAnsi="GHEA Grapalat"/>
          <w:i w:val="0"/>
          <w:sz w:val="22"/>
          <w:szCs w:val="24"/>
        </w:rPr>
      </w:pPr>
      <w:r w:rsidRPr="0034479D">
        <w:rPr>
          <w:rFonts w:ascii="GHEA Grapalat" w:hAnsi="GHEA Grapalat"/>
          <w:i w:val="0"/>
          <w:sz w:val="22"/>
          <w:szCs w:val="24"/>
        </w:rPr>
        <w:t>Э. Григоряну.</w:t>
      </w:r>
    </w:p>
    <w:p w:rsidR="002E25D4" w:rsidRPr="0034479D" w:rsidRDefault="002E25D4" w:rsidP="00CA236C">
      <w:pPr>
        <w:rPr>
          <w:rFonts w:ascii="GHEA Grapalat" w:hAnsi="GHEA Grapalat"/>
          <w:sz w:val="22"/>
        </w:rPr>
      </w:pPr>
      <w:r w:rsidRPr="0034479D">
        <w:rPr>
          <w:rFonts w:ascii="GHEA Grapalat" w:hAnsi="GHEA Grapalat"/>
          <w:sz w:val="22"/>
        </w:rPr>
        <w:t>Телефон +37410244974</w:t>
      </w:r>
    </w:p>
    <w:p w:rsidR="002E25D4" w:rsidRPr="0034479D" w:rsidRDefault="002E25D4" w:rsidP="00CA236C">
      <w:pPr>
        <w:rPr>
          <w:rFonts w:ascii="GHEA Grapalat" w:hAnsi="GHEA Grapalat"/>
          <w:sz w:val="22"/>
        </w:rPr>
      </w:pPr>
      <w:r w:rsidRPr="0034479D">
        <w:rPr>
          <w:rFonts w:ascii="GHEA Grapalat" w:hAnsi="GHEA Grapalat"/>
          <w:sz w:val="22"/>
        </w:rPr>
        <w:t>Электронная почта protender.itender@gmail.com</w:t>
      </w:r>
    </w:p>
    <w:p w:rsidR="002022C7" w:rsidRPr="0034479D" w:rsidRDefault="002E25D4" w:rsidP="00CA236C">
      <w:pPr>
        <w:rPr>
          <w:rFonts w:ascii="GHEA Grapalat" w:hAnsi="GHEA Grapalat"/>
          <w:i/>
          <w:sz w:val="22"/>
        </w:rPr>
      </w:pPr>
      <w:r w:rsidRPr="0034479D">
        <w:rPr>
          <w:rFonts w:ascii="GHEA Grapalat" w:hAnsi="GHEA Grapalat"/>
          <w:sz w:val="22"/>
        </w:rPr>
        <w:t xml:space="preserve">Заказчик </w:t>
      </w:r>
      <w:r w:rsidR="00C54172" w:rsidRPr="0034479D">
        <w:rPr>
          <w:rFonts w:ascii="GHEA Grapalat" w:hAnsi="GHEA Grapalat"/>
          <w:sz w:val="22"/>
        </w:rPr>
        <w:t xml:space="preserve"> </w:t>
      </w:r>
      <w:r w:rsidR="00342FEA" w:rsidRPr="0034479D">
        <w:rPr>
          <w:rFonts w:ascii="GHEA Grapalat" w:hAnsi="GHEA Grapalat"/>
          <w:sz w:val="22"/>
        </w:rPr>
        <w:t xml:space="preserve"> </w:t>
      </w:r>
      <w:r w:rsidR="00E824C3" w:rsidRPr="0034479D">
        <w:rPr>
          <w:rFonts w:ascii="GHEA Grapalat" w:hAnsi="GHEA Grapalat"/>
          <w:sz w:val="22"/>
        </w:rPr>
        <w:t>«Республиканский центр гуманитарной помощи» Министерства здравоохранения РА ГНКО</w:t>
      </w:r>
      <w:r w:rsidR="002022C7" w:rsidRPr="0034479D">
        <w:rPr>
          <w:rFonts w:ascii="GHEA Grapalat" w:hAnsi="GHEA Grapalat"/>
          <w:i/>
          <w:sz w:val="22"/>
        </w:rPr>
        <w:br w:type="page"/>
      </w:r>
    </w:p>
    <w:p w:rsidR="00096865" w:rsidRPr="00DF13E4" w:rsidRDefault="00096865" w:rsidP="00CA236C">
      <w:pPr>
        <w:pStyle w:val="aa"/>
        <w:widowControl w:val="0"/>
        <w:spacing w:after="0"/>
        <w:ind w:right="-7" w:firstLine="567"/>
        <w:jc w:val="right"/>
        <w:rPr>
          <w:rFonts w:ascii="GHEA Grapalat" w:hAnsi="GHEA Grapalat" w:cs="Sylfaen"/>
          <w:i/>
        </w:rPr>
      </w:pPr>
      <w:r w:rsidRPr="00DF13E4">
        <w:rPr>
          <w:rFonts w:ascii="GHEA Grapalat" w:hAnsi="GHEA Grapalat"/>
          <w:i/>
        </w:rPr>
        <w:lastRenderedPageBreak/>
        <w:t>Утверждено</w:t>
      </w:r>
    </w:p>
    <w:p w:rsidR="00CC40F1" w:rsidRPr="00DF13E4" w:rsidRDefault="00586910" w:rsidP="00CA236C">
      <w:pPr>
        <w:pStyle w:val="aa"/>
        <w:widowControl w:val="0"/>
        <w:spacing w:after="0"/>
        <w:ind w:right="-7" w:firstLine="567"/>
        <w:jc w:val="right"/>
        <w:rPr>
          <w:rFonts w:ascii="GHEA Grapalat" w:hAnsi="GHEA Grapalat"/>
          <w:i/>
        </w:rPr>
      </w:pPr>
      <w:r w:rsidRPr="00DF13E4">
        <w:rPr>
          <w:rFonts w:ascii="GHEA Grapalat" w:hAnsi="GHEA Grapalat"/>
          <w:i/>
        </w:rPr>
        <w:t xml:space="preserve">Решением Оценочной комиссии запроса котировок </w:t>
      </w:r>
      <w:r w:rsidR="005110FD" w:rsidRPr="00DF13E4">
        <w:rPr>
          <w:rFonts w:ascii="GHEA Grapalat" w:hAnsi="GHEA Grapalat" w:cs="Sylfaen"/>
          <w:i/>
        </w:rPr>
        <w:br/>
      </w:r>
      <w:r w:rsidR="00AD298B" w:rsidRPr="00DF13E4">
        <w:rPr>
          <w:rFonts w:ascii="GHEA Grapalat" w:hAnsi="GHEA Grapalat"/>
          <w:i/>
        </w:rPr>
        <w:t>№</w:t>
      </w:r>
      <w:r w:rsidR="007E7331" w:rsidRPr="00DF13E4">
        <w:rPr>
          <w:rFonts w:ascii="GHEA Grapalat" w:hAnsi="GHEA Grapalat"/>
          <w:i/>
        </w:rPr>
        <w:t xml:space="preserve"> </w:t>
      </w:r>
      <w:r w:rsidR="002E25D4">
        <w:rPr>
          <w:rFonts w:ascii="GHEA Grapalat" w:hAnsi="GHEA Grapalat"/>
          <w:i/>
        </w:rPr>
        <w:t>2</w:t>
      </w:r>
      <w:r w:rsidR="00314666" w:rsidRPr="00DF13E4">
        <w:rPr>
          <w:rFonts w:ascii="GHEA Grapalat" w:hAnsi="GHEA Grapalat"/>
          <w:i/>
        </w:rPr>
        <w:tab/>
      </w:r>
      <w:r w:rsidR="00AD298B" w:rsidRPr="00DF13E4">
        <w:rPr>
          <w:rFonts w:ascii="GHEA Grapalat" w:hAnsi="GHEA Grapalat"/>
          <w:i/>
        </w:rPr>
        <w:t xml:space="preserve"> от </w:t>
      </w:r>
      <w:r w:rsidR="008A21BD">
        <w:rPr>
          <w:rFonts w:ascii="GHEA Grapalat" w:hAnsi="GHEA Grapalat"/>
          <w:i/>
        </w:rPr>
        <w:t>31 октября</w:t>
      </w:r>
      <w:r w:rsidR="00AD298B" w:rsidRPr="00DF13E4">
        <w:rPr>
          <w:rFonts w:ascii="GHEA Grapalat" w:hAnsi="GHEA Grapalat"/>
          <w:i/>
        </w:rPr>
        <w:t xml:space="preserve"> </w:t>
      </w:r>
      <w:r w:rsidR="00666E72" w:rsidRPr="00DF13E4">
        <w:rPr>
          <w:rFonts w:ascii="GHEA Grapalat" w:hAnsi="GHEA Grapalat"/>
          <w:i/>
        </w:rPr>
        <w:t>20</w:t>
      </w:r>
      <w:r w:rsidR="002E25D4" w:rsidRPr="002E25D4">
        <w:rPr>
          <w:rFonts w:ascii="GHEA Grapalat" w:hAnsi="GHEA Grapalat"/>
          <w:i/>
        </w:rPr>
        <w:t>19</w:t>
      </w:r>
      <w:r w:rsidR="005110FD" w:rsidRPr="00DF13E4">
        <w:rPr>
          <w:rFonts w:ascii="GHEA Grapalat" w:hAnsi="GHEA Grapalat"/>
          <w:i/>
        </w:rPr>
        <w:tab/>
      </w:r>
      <w:r w:rsidR="00666E72" w:rsidRPr="00DF13E4">
        <w:rPr>
          <w:rFonts w:ascii="GHEA Grapalat" w:hAnsi="GHEA Grapalat"/>
          <w:i/>
        </w:rPr>
        <w:t>г.</w:t>
      </w:r>
      <w:r w:rsidR="005110FD" w:rsidRPr="00DF13E4">
        <w:rPr>
          <w:rFonts w:ascii="GHEA Grapalat" w:hAnsi="GHEA Grapalat" w:cs="Sylfaen"/>
          <w:i/>
        </w:rPr>
        <w:br/>
      </w:r>
      <w:r w:rsidR="005110FD" w:rsidRPr="00DF13E4">
        <w:rPr>
          <w:rFonts w:ascii="GHEA Grapalat" w:hAnsi="GHEA Grapalat"/>
          <w:i/>
        </w:rPr>
        <w:t xml:space="preserve">закрытого целевого конкурса </w:t>
      </w:r>
    </w:p>
    <w:p w:rsidR="00096865" w:rsidRPr="00DF13E4" w:rsidRDefault="00096865" w:rsidP="00CA236C">
      <w:pPr>
        <w:pStyle w:val="aa"/>
        <w:widowControl w:val="0"/>
        <w:spacing w:after="0"/>
        <w:ind w:right="-7"/>
        <w:jc w:val="center"/>
        <w:rPr>
          <w:rFonts w:ascii="GHEA Grapalat" w:hAnsi="GHEA Grapalat"/>
        </w:rPr>
      </w:pPr>
    </w:p>
    <w:p w:rsidR="00096865" w:rsidRPr="00DF13E4" w:rsidRDefault="00096865" w:rsidP="00CA236C">
      <w:pPr>
        <w:pStyle w:val="aa"/>
        <w:widowControl w:val="0"/>
        <w:spacing w:after="0"/>
        <w:ind w:right="-7"/>
        <w:jc w:val="center"/>
        <w:rPr>
          <w:rFonts w:ascii="GHEA Grapalat" w:hAnsi="GHEA Grapalat"/>
        </w:rPr>
      </w:pPr>
    </w:p>
    <w:p w:rsidR="00096865" w:rsidRPr="00DF13E4" w:rsidRDefault="008A21BD" w:rsidP="00CA236C">
      <w:pPr>
        <w:pStyle w:val="aa"/>
        <w:widowControl w:val="0"/>
        <w:spacing w:after="0"/>
        <w:ind w:right="-7"/>
        <w:jc w:val="center"/>
        <w:rPr>
          <w:rFonts w:ascii="GHEA Grapalat" w:hAnsi="GHEA Grapalat"/>
        </w:rPr>
      </w:pPr>
      <w:r>
        <w:rPr>
          <w:rFonts w:ascii="GHEA Grapalat" w:hAnsi="GHEA Grapalat"/>
        </w:rPr>
        <w:t xml:space="preserve">  «РЕСПУБЛИКАНСКИЙ ЦЕНТР ГУМАНИТАРНОЙ ПОМОЩИ» МИНИСТЕРСТВА ЗДРАВООХРАНЕНИЯ РА ГНКО</w:t>
      </w:r>
    </w:p>
    <w:p w:rsidR="005110FD" w:rsidRPr="00DF13E4" w:rsidRDefault="005110FD" w:rsidP="00CA236C">
      <w:pPr>
        <w:pStyle w:val="aa"/>
        <w:widowControl w:val="0"/>
        <w:spacing w:after="0"/>
        <w:ind w:right="-7"/>
        <w:jc w:val="center"/>
        <w:rPr>
          <w:rFonts w:ascii="GHEA Grapalat" w:hAnsi="GHEA Grapalat"/>
        </w:rPr>
      </w:pPr>
    </w:p>
    <w:p w:rsidR="00096865" w:rsidRPr="00DF13E4" w:rsidRDefault="002022C7" w:rsidP="00CA236C">
      <w:pPr>
        <w:pStyle w:val="aa"/>
        <w:widowControl w:val="0"/>
        <w:spacing w:after="0"/>
        <w:ind w:right="-7"/>
        <w:jc w:val="center"/>
        <w:rPr>
          <w:rFonts w:ascii="GHEA Grapalat" w:hAnsi="GHEA Grapalat" w:cs="Sylfaen"/>
        </w:rPr>
      </w:pPr>
      <w:r w:rsidRPr="00DF13E4">
        <w:rPr>
          <w:rFonts w:ascii="GHEA Grapalat" w:hAnsi="GHEA Grapalat"/>
        </w:rPr>
        <w:t>ПРИГЛАШЕНИ</w:t>
      </w:r>
      <w:r w:rsidR="00096865" w:rsidRPr="00DF13E4">
        <w:rPr>
          <w:rFonts w:ascii="GHEA Grapalat" w:hAnsi="GHEA Grapalat"/>
        </w:rPr>
        <w:t>Е</w:t>
      </w:r>
    </w:p>
    <w:p w:rsidR="00096865" w:rsidRPr="00DF13E4" w:rsidRDefault="00096865" w:rsidP="00CA236C">
      <w:pPr>
        <w:pStyle w:val="aa"/>
        <w:widowControl w:val="0"/>
        <w:spacing w:after="0"/>
        <w:ind w:right="-7"/>
        <w:jc w:val="center"/>
        <w:rPr>
          <w:rFonts w:ascii="GHEA Grapalat" w:hAnsi="GHEA Grapalat" w:cs="Sylfaen"/>
        </w:rPr>
      </w:pPr>
    </w:p>
    <w:p w:rsidR="00096865" w:rsidRPr="00DF13E4" w:rsidRDefault="00096865" w:rsidP="00CA236C">
      <w:pPr>
        <w:pStyle w:val="aa"/>
        <w:widowControl w:val="0"/>
        <w:spacing w:after="0"/>
        <w:ind w:right="-7"/>
        <w:jc w:val="center"/>
        <w:rPr>
          <w:rFonts w:ascii="GHEA Grapalat" w:hAnsi="GHEA Grapalat" w:cs="Sylfaen"/>
        </w:rPr>
      </w:pPr>
    </w:p>
    <w:p w:rsidR="002E25D4" w:rsidRPr="002E25D4" w:rsidRDefault="008A21BD" w:rsidP="00CA236C">
      <w:pPr>
        <w:pStyle w:val="aa"/>
        <w:widowControl w:val="0"/>
        <w:spacing w:after="0"/>
        <w:ind w:right="-7"/>
        <w:jc w:val="center"/>
        <w:rPr>
          <w:rFonts w:ascii="GHEA Grapalat" w:hAnsi="GHEA Grapalat"/>
        </w:rPr>
      </w:pPr>
      <w:r w:rsidRPr="002E25D4">
        <w:rPr>
          <w:rFonts w:ascii="GHEA Grapalat" w:hAnsi="GHEA Grapalat"/>
        </w:rPr>
        <w:t xml:space="preserve">НА ЗАПРОС КОТИРОВОК, ОБЪЯВЛЕННЫЙ С ЦЕЛЬЮ ПРИОБРЕТЕНИЯ </w:t>
      </w:r>
      <w:r>
        <w:rPr>
          <w:rFonts w:ascii="GHEA Grapalat" w:hAnsi="GHEA Grapalat"/>
        </w:rPr>
        <w:t xml:space="preserve">МОНТАЖНЫХ РАБОТ СИСТЕМ ОХЛАЖДЕНИЯ, ВЕНТИЛЯЦИИ И ОТОПЛЕНИЯ ДЛЯ ХРАНЕНИЯ МЕДИКАМЕНТОВ </w:t>
      </w:r>
      <w:r w:rsidRPr="002E25D4">
        <w:rPr>
          <w:rFonts w:ascii="GHEA Grapalat" w:hAnsi="GHEA Grapalat"/>
        </w:rPr>
        <w:t xml:space="preserve"> ДЛЯ НУЖД </w:t>
      </w:r>
      <w:r>
        <w:rPr>
          <w:rFonts w:ascii="GHEA Grapalat" w:hAnsi="GHEA Grapalat"/>
        </w:rPr>
        <w:t xml:space="preserve">  «РЕСПУБЛИКАНСКИЙ ЦЕНТР ГУМАНИТАРНОЙ ПОМОЩИ» МИНИСТЕРСТВА ЗДРАВООХРАНЕНИЯ РА ГНКО</w:t>
      </w:r>
    </w:p>
    <w:p w:rsidR="00CC40F1" w:rsidRPr="00DF13E4" w:rsidRDefault="00CC40F1" w:rsidP="00CA236C">
      <w:pPr>
        <w:pStyle w:val="aa"/>
        <w:widowControl w:val="0"/>
        <w:spacing w:after="0"/>
        <w:ind w:right="-7"/>
        <w:jc w:val="center"/>
        <w:rPr>
          <w:rFonts w:ascii="GHEA Grapalat" w:hAnsi="GHEA Grapalat"/>
        </w:rPr>
      </w:pPr>
    </w:p>
    <w:p w:rsidR="00096865" w:rsidRPr="00DF13E4" w:rsidRDefault="00096865" w:rsidP="00CA236C">
      <w:pPr>
        <w:pStyle w:val="aa"/>
        <w:widowControl w:val="0"/>
        <w:spacing w:after="0"/>
        <w:ind w:right="-7" w:firstLine="567"/>
        <w:jc w:val="center"/>
        <w:rPr>
          <w:rFonts w:ascii="GHEA Grapalat" w:hAnsi="GHEA Grapalat"/>
        </w:rPr>
      </w:pPr>
    </w:p>
    <w:p w:rsidR="001A43A4" w:rsidRPr="00DF13E4" w:rsidRDefault="00096865" w:rsidP="00CA236C">
      <w:pPr>
        <w:widowControl w:val="0"/>
        <w:ind w:firstLine="567"/>
        <w:jc w:val="both"/>
        <w:rPr>
          <w:rFonts w:ascii="GHEA Grapalat" w:hAnsi="GHEA Grapalat"/>
          <w:i/>
        </w:rPr>
      </w:pPr>
      <w:r w:rsidRPr="00DF13E4">
        <w:rPr>
          <w:rFonts w:ascii="GHEA Grapalat" w:hAnsi="GHEA Grapalat"/>
          <w:i/>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6E7900" w:rsidRPr="00DF13E4" w:rsidRDefault="006E7900" w:rsidP="00CA236C">
      <w:pPr>
        <w:widowControl w:val="0"/>
        <w:ind w:firstLine="567"/>
        <w:jc w:val="both"/>
        <w:rPr>
          <w:rFonts w:ascii="GHEA Grapalat" w:hAnsi="GHEA Grapalat"/>
          <w:i/>
        </w:rPr>
      </w:pPr>
    </w:p>
    <w:p w:rsidR="00984BDB" w:rsidRPr="00DF13E4" w:rsidRDefault="00984BDB" w:rsidP="00CA236C">
      <w:pPr>
        <w:widowControl w:val="0"/>
        <w:ind w:firstLine="567"/>
        <w:jc w:val="both"/>
        <w:rPr>
          <w:rFonts w:ascii="GHEA Grapalat" w:hAnsi="GHEA Grapalat"/>
          <w:i/>
        </w:rPr>
      </w:pPr>
    </w:p>
    <w:p w:rsidR="00096865" w:rsidRPr="00DF13E4" w:rsidRDefault="00096865" w:rsidP="00CA236C">
      <w:pPr>
        <w:widowControl w:val="0"/>
        <w:ind w:firstLine="567"/>
        <w:jc w:val="center"/>
        <w:rPr>
          <w:rFonts w:ascii="GHEA Grapalat" w:hAnsi="GHEA Grapalat"/>
          <w:b/>
        </w:rPr>
      </w:pPr>
    </w:p>
    <w:p w:rsidR="00096865" w:rsidRPr="00DF13E4" w:rsidRDefault="00994A77" w:rsidP="00CA236C">
      <w:pPr>
        <w:widowControl w:val="0"/>
        <w:jc w:val="center"/>
        <w:rPr>
          <w:rFonts w:ascii="GHEA Grapalat" w:hAnsi="GHEA Grapalat"/>
          <w:b/>
        </w:rPr>
      </w:pPr>
      <w:r w:rsidRPr="00DF13E4">
        <w:rPr>
          <w:rFonts w:ascii="GHEA Grapalat" w:hAnsi="GHEA Grapalat"/>
        </w:rPr>
        <w:br w:type="page"/>
      </w:r>
      <w:r w:rsidRPr="00DF13E4">
        <w:rPr>
          <w:rFonts w:ascii="GHEA Grapalat" w:hAnsi="GHEA Grapalat"/>
          <w:b/>
        </w:rPr>
        <w:lastRenderedPageBreak/>
        <w:t>СОДЕРЖАНИЕ</w:t>
      </w:r>
    </w:p>
    <w:p w:rsidR="00096865" w:rsidRPr="00DF13E4" w:rsidRDefault="00096865" w:rsidP="00CA236C">
      <w:pPr>
        <w:widowControl w:val="0"/>
        <w:jc w:val="center"/>
        <w:rPr>
          <w:rFonts w:ascii="GHEA Grapalat" w:hAnsi="GHEA Grapalat"/>
          <w:i/>
        </w:rPr>
      </w:pPr>
    </w:p>
    <w:p w:rsidR="006F63BB" w:rsidRPr="00DF13E4" w:rsidRDefault="00586910" w:rsidP="00CA236C">
      <w:pPr>
        <w:widowControl w:val="0"/>
        <w:jc w:val="center"/>
        <w:rPr>
          <w:rFonts w:ascii="GHEA Grapalat" w:hAnsi="GHEA Grapalat"/>
          <w:b/>
        </w:rPr>
      </w:pPr>
      <w:r w:rsidRPr="00DF13E4">
        <w:rPr>
          <w:rFonts w:ascii="GHEA Grapalat" w:hAnsi="GHEA Grapalat"/>
          <w:b/>
        </w:rPr>
        <w:t xml:space="preserve">ПРИГЛАШЕНИЯ НА ОТКРЫТЫЙ КОНКУРС, </w:t>
      </w:r>
      <w:r w:rsidR="002022C7" w:rsidRPr="00DF13E4">
        <w:rPr>
          <w:rFonts w:ascii="GHEA Grapalat" w:hAnsi="GHEA Grapalat"/>
          <w:b/>
        </w:rPr>
        <w:br/>
      </w:r>
      <w:r w:rsidRPr="00DF13E4">
        <w:rPr>
          <w:rFonts w:ascii="GHEA Grapalat" w:hAnsi="GHEA Grapalat"/>
          <w:b/>
        </w:rPr>
        <w:t>ОБЪЯВЛЕННЫЙ С ЦЕЛЬЮ ПРИОБРЕТЕНИЯ</w:t>
      </w:r>
    </w:p>
    <w:p w:rsidR="002022C7" w:rsidRPr="00DF13E4" w:rsidRDefault="002022C7" w:rsidP="00CA236C">
      <w:pPr>
        <w:widowControl w:val="0"/>
        <w:jc w:val="center"/>
        <w:rPr>
          <w:rFonts w:ascii="GHEA Grapalat" w:hAnsi="GHEA Grapalat"/>
          <w:b/>
        </w:rPr>
      </w:pPr>
    </w:p>
    <w:p w:rsidR="006F63BB" w:rsidRPr="00DF13E4" w:rsidRDefault="008A21BD" w:rsidP="00CA236C">
      <w:pPr>
        <w:widowControl w:val="0"/>
        <w:jc w:val="center"/>
        <w:rPr>
          <w:rFonts w:ascii="GHEA Grapalat" w:hAnsi="GHEA Grapalat"/>
          <w:b/>
        </w:rPr>
      </w:pPr>
      <w:r>
        <w:rPr>
          <w:rFonts w:ascii="GHEA Grapalat" w:hAnsi="GHEA Grapalat"/>
          <w:i/>
        </w:rPr>
        <w:t>МОНТАЖНЫХ РАБОТ СИСТЕМ ОХЛАЖДЕНИЯ, ВЕНТИЛЯЦИИ И ОТОПЛЕНИЯ ДЛЯ ХРАНЕНИЯ МЕДИКАМЕНТОВ</w:t>
      </w:r>
      <w:r w:rsidR="00342FEA">
        <w:rPr>
          <w:rFonts w:ascii="GHEA Grapalat" w:hAnsi="GHEA Grapalat"/>
          <w:i/>
        </w:rPr>
        <w:t xml:space="preserve"> </w:t>
      </w:r>
      <w:r w:rsidR="00A30E63" w:rsidRPr="00A30E63">
        <w:rPr>
          <w:rFonts w:ascii="GHEA Grapalat" w:hAnsi="GHEA Grapalat"/>
          <w:i/>
        </w:rPr>
        <w:t xml:space="preserve"> ДЛЯ НУЖД </w:t>
      </w:r>
      <w:r w:rsidR="00C54172">
        <w:rPr>
          <w:rFonts w:ascii="GHEA Grapalat" w:hAnsi="GHEA Grapalat"/>
          <w:i/>
        </w:rPr>
        <w:t xml:space="preserve"> </w:t>
      </w:r>
      <w:r w:rsidR="00342FEA">
        <w:rPr>
          <w:rFonts w:ascii="GHEA Grapalat" w:hAnsi="GHEA Grapalat"/>
          <w:i/>
        </w:rPr>
        <w:t xml:space="preserve"> </w:t>
      </w:r>
      <w:r>
        <w:rPr>
          <w:rFonts w:ascii="GHEA Grapalat" w:hAnsi="GHEA Grapalat"/>
          <w:i/>
        </w:rPr>
        <w:t>«РЕСПУБЛИКАНСКИЙ ЦЕНТР ГУМАНИТАРНОЙ ПОМОЩИ» МИНИСТЕРСТВА ЗДРАВООХРАНЕНИЯ РА ГНКО</w:t>
      </w:r>
    </w:p>
    <w:p w:rsidR="00096865" w:rsidRPr="00DF13E4" w:rsidRDefault="00096865" w:rsidP="00CA236C">
      <w:pPr>
        <w:widowControl w:val="0"/>
        <w:jc w:val="center"/>
        <w:rPr>
          <w:rFonts w:ascii="GHEA Grapalat" w:hAnsi="GHEA Grapalat"/>
        </w:rPr>
      </w:pPr>
      <w:r w:rsidRPr="00DF13E4">
        <w:rPr>
          <w:rFonts w:ascii="GHEA Grapalat" w:hAnsi="GHEA Grapalat"/>
          <w:b/>
        </w:rPr>
        <w:t>ЧАСТЬ I.</w:t>
      </w:r>
    </w:p>
    <w:p w:rsidR="00096865" w:rsidRPr="00DF13E4" w:rsidRDefault="00096865" w:rsidP="00CA236C">
      <w:pPr>
        <w:widowControl w:val="0"/>
        <w:ind w:firstLine="567"/>
        <w:jc w:val="both"/>
        <w:rPr>
          <w:rFonts w:ascii="GHEA Grapalat" w:hAnsi="GHEA Grapalat"/>
        </w:rPr>
      </w:pPr>
    </w:p>
    <w:p w:rsidR="00F01685" w:rsidRPr="00DF13E4" w:rsidRDefault="00F01685" w:rsidP="00CA236C">
      <w:pPr>
        <w:widowControl w:val="0"/>
        <w:tabs>
          <w:tab w:val="left" w:pos="1134"/>
        </w:tabs>
        <w:ind w:firstLine="567"/>
        <w:jc w:val="both"/>
        <w:rPr>
          <w:rFonts w:ascii="GHEA Grapalat" w:hAnsi="GHEA Grapalat"/>
        </w:rPr>
      </w:pPr>
      <w:r w:rsidRPr="00DF13E4">
        <w:rPr>
          <w:rFonts w:ascii="GHEA Grapalat" w:hAnsi="GHEA Grapalat"/>
        </w:rPr>
        <w:t>1.</w:t>
      </w:r>
      <w:r w:rsidR="002022C7" w:rsidRPr="00DF13E4">
        <w:rPr>
          <w:rFonts w:ascii="GHEA Grapalat" w:hAnsi="GHEA Grapalat"/>
        </w:rPr>
        <w:tab/>
      </w:r>
      <w:r w:rsidR="005110FD" w:rsidRPr="00DF13E4">
        <w:rPr>
          <w:rFonts w:ascii="GHEA Grapalat" w:hAnsi="GHEA Grapalat"/>
        </w:rPr>
        <w:t>Характеристика предмета закупки</w:t>
      </w:r>
      <w:r w:rsidRPr="00DF13E4">
        <w:rPr>
          <w:rFonts w:ascii="GHEA Grapalat" w:hAnsi="GHEA Grapalat"/>
        </w:rPr>
        <w:t xml:space="preserve"> </w:t>
      </w:r>
    </w:p>
    <w:p w:rsidR="00F01685" w:rsidRPr="00DF13E4" w:rsidRDefault="00F01685" w:rsidP="00CA236C">
      <w:pPr>
        <w:widowControl w:val="0"/>
        <w:tabs>
          <w:tab w:val="left" w:pos="1134"/>
        </w:tabs>
        <w:ind w:firstLine="567"/>
        <w:jc w:val="both"/>
        <w:rPr>
          <w:rFonts w:ascii="GHEA Grapalat" w:hAnsi="GHEA Grapalat"/>
        </w:rPr>
      </w:pPr>
      <w:r w:rsidRPr="00DF13E4">
        <w:rPr>
          <w:rFonts w:ascii="GHEA Grapalat" w:hAnsi="GHEA Grapalat"/>
        </w:rPr>
        <w:t>2.</w:t>
      </w:r>
      <w:r w:rsidR="002022C7" w:rsidRPr="00DF13E4">
        <w:rPr>
          <w:rFonts w:ascii="GHEA Grapalat" w:hAnsi="GHEA Grapalat"/>
        </w:rPr>
        <w:tab/>
      </w:r>
      <w:r w:rsidRPr="00DF13E4">
        <w:rPr>
          <w:rFonts w:ascii="GHEA Grapalat" w:hAnsi="GHEA Grapalat"/>
        </w:rPr>
        <w:t>Требования к праву участника на участие, квалификационн</w:t>
      </w:r>
      <w:r w:rsidR="005110FD" w:rsidRPr="00DF13E4">
        <w:rPr>
          <w:rFonts w:ascii="GHEA Grapalat" w:hAnsi="GHEA Grapalat"/>
        </w:rPr>
        <w:t>ые критерии и порядок их оценки</w:t>
      </w:r>
      <w:r w:rsidRPr="00DF13E4">
        <w:rPr>
          <w:rFonts w:ascii="GHEA Grapalat" w:hAnsi="GHEA Grapalat"/>
        </w:rPr>
        <w:t xml:space="preserve"> </w:t>
      </w:r>
    </w:p>
    <w:p w:rsidR="00F01685" w:rsidRPr="00DF13E4" w:rsidRDefault="00F01685" w:rsidP="00CA236C">
      <w:pPr>
        <w:widowControl w:val="0"/>
        <w:tabs>
          <w:tab w:val="left" w:pos="1134"/>
        </w:tabs>
        <w:ind w:firstLine="567"/>
        <w:jc w:val="both"/>
        <w:rPr>
          <w:rFonts w:ascii="GHEA Grapalat" w:hAnsi="GHEA Grapalat"/>
        </w:rPr>
      </w:pPr>
      <w:r w:rsidRPr="00DF13E4">
        <w:rPr>
          <w:rFonts w:ascii="GHEA Grapalat" w:hAnsi="GHEA Grapalat"/>
        </w:rPr>
        <w:t>3.</w:t>
      </w:r>
      <w:r w:rsidR="002022C7" w:rsidRPr="00DF13E4">
        <w:rPr>
          <w:rFonts w:ascii="GHEA Grapalat" w:hAnsi="GHEA Grapalat"/>
        </w:rPr>
        <w:tab/>
      </w:r>
      <w:r w:rsidRPr="00DF13E4">
        <w:rPr>
          <w:rFonts w:ascii="GHEA Grapalat" w:hAnsi="GHEA Grapalat"/>
        </w:rPr>
        <w:t>Разъяснение приглашения и порядок в</w:t>
      </w:r>
      <w:r w:rsidR="005110FD" w:rsidRPr="00DF13E4">
        <w:rPr>
          <w:rFonts w:ascii="GHEA Grapalat" w:hAnsi="GHEA Grapalat"/>
        </w:rPr>
        <w:t>несения изменения в приглашение</w:t>
      </w:r>
    </w:p>
    <w:p w:rsidR="00F01685" w:rsidRPr="00DF13E4" w:rsidRDefault="00F01685" w:rsidP="00CA236C">
      <w:pPr>
        <w:widowControl w:val="0"/>
        <w:tabs>
          <w:tab w:val="left" w:pos="1134"/>
        </w:tabs>
        <w:ind w:firstLine="567"/>
        <w:jc w:val="both"/>
        <w:rPr>
          <w:rFonts w:ascii="GHEA Grapalat" w:hAnsi="GHEA Grapalat" w:cs="Sylfaen"/>
        </w:rPr>
      </w:pPr>
      <w:r w:rsidRPr="00DF13E4">
        <w:rPr>
          <w:rFonts w:ascii="GHEA Grapalat" w:hAnsi="GHEA Grapalat"/>
        </w:rPr>
        <w:t>4.</w:t>
      </w:r>
      <w:r w:rsidR="002022C7" w:rsidRPr="00DF13E4">
        <w:rPr>
          <w:rFonts w:ascii="GHEA Grapalat" w:hAnsi="GHEA Grapalat"/>
        </w:rPr>
        <w:tab/>
      </w:r>
      <w:r w:rsidRPr="00DF13E4">
        <w:rPr>
          <w:rFonts w:ascii="GHEA Grapalat" w:hAnsi="GHEA Grapalat"/>
        </w:rPr>
        <w:t>Порядок подачи заявки</w:t>
      </w:r>
    </w:p>
    <w:p w:rsidR="00F01685" w:rsidRPr="00DF13E4" w:rsidRDefault="005110FD" w:rsidP="00CA236C">
      <w:pPr>
        <w:widowControl w:val="0"/>
        <w:tabs>
          <w:tab w:val="left" w:pos="1134"/>
        </w:tabs>
        <w:ind w:firstLine="567"/>
        <w:jc w:val="both"/>
        <w:rPr>
          <w:rFonts w:ascii="GHEA Grapalat" w:hAnsi="GHEA Grapalat"/>
        </w:rPr>
      </w:pPr>
      <w:r w:rsidRPr="00DF13E4">
        <w:rPr>
          <w:rFonts w:ascii="GHEA Grapalat" w:hAnsi="GHEA Grapalat"/>
        </w:rPr>
        <w:t>5.</w:t>
      </w:r>
      <w:r w:rsidRPr="00DF13E4">
        <w:rPr>
          <w:rFonts w:ascii="GHEA Grapalat" w:hAnsi="GHEA Grapalat"/>
        </w:rPr>
        <w:tab/>
        <w:t>Ценовое предложение заявки</w:t>
      </w:r>
    </w:p>
    <w:p w:rsidR="00F01685" w:rsidRPr="00DF13E4" w:rsidRDefault="00F01685" w:rsidP="00CA236C">
      <w:pPr>
        <w:widowControl w:val="0"/>
        <w:tabs>
          <w:tab w:val="left" w:pos="1134"/>
        </w:tabs>
        <w:ind w:firstLine="567"/>
        <w:jc w:val="both"/>
        <w:rPr>
          <w:rFonts w:ascii="GHEA Grapalat" w:hAnsi="GHEA Grapalat"/>
          <w:spacing w:val="-6"/>
        </w:rPr>
      </w:pPr>
      <w:r w:rsidRPr="00DF13E4">
        <w:rPr>
          <w:rFonts w:ascii="GHEA Grapalat" w:hAnsi="GHEA Grapalat"/>
          <w:spacing w:val="-6"/>
        </w:rPr>
        <w:t>6.</w:t>
      </w:r>
      <w:r w:rsidR="002022C7" w:rsidRPr="00DF13E4">
        <w:rPr>
          <w:rFonts w:ascii="GHEA Grapalat" w:hAnsi="GHEA Grapalat"/>
          <w:spacing w:val="-6"/>
        </w:rPr>
        <w:tab/>
      </w:r>
      <w:r w:rsidRPr="00DF13E4">
        <w:rPr>
          <w:rFonts w:ascii="GHEA Grapalat" w:hAnsi="GHEA Grapalat"/>
          <w:spacing w:val="-6"/>
        </w:rPr>
        <w:t>Срок действия заявки, порядок внесения изменений в заявки и их отзыв</w:t>
      </w:r>
      <w:r w:rsidR="005110FD" w:rsidRPr="00DF13E4">
        <w:rPr>
          <w:rFonts w:ascii="GHEA Grapalat" w:hAnsi="GHEA Grapalat"/>
          <w:spacing w:val="-6"/>
        </w:rPr>
        <w:t>а</w:t>
      </w:r>
    </w:p>
    <w:p w:rsidR="00F01685" w:rsidRPr="00DF13E4" w:rsidRDefault="0092357D" w:rsidP="00CA236C">
      <w:pPr>
        <w:widowControl w:val="0"/>
        <w:tabs>
          <w:tab w:val="left" w:pos="1134"/>
        </w:tabs>
        <w:ind w:firstLine="567"/>
        <w:jc w:val="both"/>
        <w:rPr>
          <w:rFonts w:ascii="GHEA Grapalat" w:hAnsi="GHEA Grapalat" w:cs="Sylfaen"/>
        </w:rPr>
      </w:pPr>
      <w:r w:rsidRPr="00DF13E4">
        <w:rPr>
          <w:rFonts w:ascii="GHEA Grapalat" w:hAnsi="GHEA Grapalat"/>
        </w:rPr>
        <w:t>7.</w:t>
      </w:r>
      <w:r w:rsidR="002022C7" w:rsidRPr="00DF13E4">
        <w:rPr>
          <w:rFonts w:ascii="GHEA Grapalat" w:hAnsi="GHEA Grapalat"/>
        </w:rPr>
        <w:tab/>
      </w:r>
      <w:r w:rsidRPr="00DF13E4">
        <w:rPr>
          <w:rFonts w:ascii="GHEA Grapalat" w:hAnsi="GHEA Grapalat"/>
        </w:rPr>
        <w:t>Вскрытие, оц</w:t>
      </w:r>
      <w:r w:rsidR="005110FD" w:rsidRPr="00DF13E4">
        <w:rPr>
          <w:rFonts w:ascii="GHEA Grapalat" w:hAnsi="GHEA Grapalat"/>
        </w:rPr>
        <w:t>енка заявок и подведение итогов</w:t>
      </w:r>
    </w:p>
    <w:p w:rsidR="00F01685" w:rsidRPr="00DF13E4" w:rsidRDefault="005110FD" w:rsidP="00CA236C">
      <w:pPr>
        <w:widowControl w:val="0"/>
        <w:tabs>
          <w:tab w:val="left" w:pos="1134"/>
        </w:tabs>
        <w:ind w:firstLine="567"/>
        <w:jc w:val="both"/>
        <w:rPr>
          <w:rFonts w:ascii="GHEA Grapalat" w:hAnsi="GHEA Grapalat"/>
        </w:rPr>
      </w:pPr>
      <w:r w:rsidRPr="00DF13E4">
        <w:rPr>
          <w:rFonts w:ascii="GHEA Grapalat" w:hAnsi="GHEA Grapalat"/>
        </w:rPr>
        <w:t>8.</w:t>
      </w:r>
      <w:r w:rsidR="002022C7" w:rsidRPr="00DF13E4">
        <w:rPr>
          <w:rFonts w:ascii="GHEA Grapalat" w:hAnsi="GHEA Grapalat"/>
        </w:rPr>
        <w:tab/>
      </w:r>
      <w:r w:rsidRPr="00DF13E4">
        <w:rPr>
          <w:rFonts w:ascii="GHEA Grapalat" w:hAnsi="GHEA Grapalat"/>
        </w:rPr>
        <w:t>Заключение договора</w:t>
      </w:r>
    </w:p>
    <w:p w:rsidR="00F01685" w:rsidRPr="00DF13E4" w:rsidRDefault="005110FD" w:rsidP="00CA236C">
      <w:pPr>
        <w:widowControl w:val="0"/>
        <w:tabs>
          <w:tab w:val="left" w:pos="1134"/>
        </w:tabs>
        <w:ind w:firstLine="567"/>
        <w:jc w:val="both"/>
        <w:rPr>
          <w:rFonts w:ascii="GHEA Grapalat" w:hAnsi="GHEA Grapalat"/>
        </w:rPr>
      </w:pPr>
      <w:r w:rsidRPr="00DF13E4">
        <w:rPr>
          <w:rFonts w:ascii="GHEA Grapalat" w:hAnsi="GHEA Grapalat"/>
        </w:rPr>
        <w:t>9.</w:t>
      </w:r>
      <w:r w:rsidR="002022C7" w:rsidRPr="00DF13E4">
        <w:rPr>
          <w:rFonts w:ascii="GHEA Grapalat" w:hAnsi="GHEA Grapalat"/>
        </w:rPr>
        <w:tab/>
      </w:r>
      <w:r w:rsidRPr="00DF13E4">
        <w:rPr>
          <w:rFonts w:ascii="GHEA Grapalat" w:hAnsi="GHEA Grapalat"/>
        </w:rPr>
        <w:t>Обеспечение договора</w:t>
      </w:r>
      <w:r w:rsidR="0092357D" w:rsidRPr="00DF13E4">
        <w:rPr>
          <w:rFonts w:ascii="GHEA Grapalat" w:hAnsi="GHEA Grapalat"/>
        </w:rPr>
        <w:t xml:space="preserve"> </w:t>
      </w:r>
    </w:p>
    <w:p w:rsidR="00F01685" w:rsidRPr="00DF13E4" w:rsidRDefault="00F01685" w:rsidP="00CA236C">
      <w:pPr>
        <w:widowControl w:val="0"/>
        <w:tabs>
          <w:tab w:val="left" w:pos="1134"/>
        </w:tabs>
        <w:ind w:firstLine="567"/>
        <w:jc w:val="both"/>
        <w:rPr>
          <w:rFonts w:ascii="GHEA Grapalat" w:hAnsi="GHEA Grapalat"/>
        </w:rPr>
      </w:pPr>
      <w:r w:rsidRPr="00DF13E4">
        <w:rPr>
          <w:rFonts w:ascii="GHEA Grapalat" w:hAnsi="GHEA Grapalat"/>
        </w:rPr>
        <w:t>10.</w:t>
      </w:r>
      <w:r w:rsidR="002022C7" w:rsidRPr="00DF13E4">
        <w:rPr>
          <w:rFonts w:ascii="GHEA Grapalat" w:hAnsi="GHEA Grapalat"/>
        </w:rPr>
        <w:tab/>
      </w:r>
      <w:r w:rsidRPr="00DF13E4">
        <w:rPr>
          <w:rFonts w:ascii="GHEA Grapalat" w:hAnsi="GHEA Grapalat"/>
        </w:rPr>
        <w:t>Объяв</w:t>
      </w:r>
      <w:r w:rsidR="005110FD" w:rsidRPr="00DF13E4">
        <w:rPr>
          <w:rFonts w:ascii="GHEA Grapalat" w:hAnsi="GHEA Grapalat"/>
        </w:rPr>
        <w:t>ление процедуры несостоявшейся</w:t>
      </w:r>
    </w:p>
    <w:p w:rsidR="00F01685" w:rsidRPr="00DF13E4" w:rsidRDefault="00F01685" w:rsidP="00CA236C">
      <w:pPr>
        <w:widowControl w:val="0"/>
        <w:tabs>
          <w:tab w:val="left" w:pos="1134"/>
        </w:tabs>
        <w:ind w:firstLine="567"/>
        <w:jc w:val="both"/>
        <w:rPr>
          <w:rFonts w:ascii="GHEA Grapalat" w:hAnsi="GHEA Grapalat"/>
        </w:rPr>
      </w:pPr>
      <w:r w:rsidRPr="00DF13E4">
        <w:rPr>
          <w:rFonts w:ascii="GHEA Grapalat" w:hAnsi="GHEA Grapalat"/>
        </w:rPr>
        <w:t>11.</w:t>
      </w:r>
      <w:r w:rsidR="002022C7" w:rsidRPr="00DF13E4">
        <w:rPr>
          <w:rFonts w:ascii="GHEA Grapalat" w:hAnsi="GHEA Grapalat"/>
        </w:rPr>
        <w:tab/>
      </w:r>
      <w:r w:rsidRPr="00DF13E4">
        <w:rPr>
          <w:rFonts w:ascii="GHEA Grapalat" w:hAnsi="GHEA Grapalat"/>
        </w:rPr>
        <w:t>Право участника и порядок обжалования им действий и (или) принятых решений</w:t>
      </w:r>
      <w:r w:rsidR="005110FD" w:rsidRPr="00DF13E4">
        <w:rPr>
          <w:rFonts w:ascii="GHEA Grapalat" w:hAnsi="GHEA Grapalat"/>
        </w:rPr>
        <w:t>, связанных с процессом закупки</w:t>
      </w:r>
    </w:p>
    <w:p w:rsidR="005751DD" w:rsidRDefault="005751DD" w:rsidP="00CA236C">
      <w:pPr>
        <w:rPr>
          <w:rFonts w:ascii="GHEA Grapalat" w:hAnsi="GHEA Grapalat"/>
          <w:b/>
        </w:rPr>
      </w:pPr>
      <w:r>
        <w:rPr>
          <w:rFonts w:ascii="GHEA Grapalat" w:hAnsi="GHEA Grapalat"/>
          <w:b/>
        </w:rPr>
        <w:br w:type="page"/>
      </w:r>
    </w:p>
    <w:p w:rsidR="005110FD" w:rsidRPr="00DF13E4" w:rsidRDefault="00096865" w:rsidP="00CA236C">
      <w:pPr>
        <w:widowControl w:val="0"/>
        <w:jc w:val="center"/>
        <w:rPr>
          <w:rFonts w:ascii="GHEA Grapalat" w:hAnsi="GHEA Grapalat"/>
          <w:b/>
        </w:rPr>
      </w:pPr>
      <w:r w:rsidRPr="00DF13E4">
        <w:rPr>
          <w:rFonts w:ascii="GHEA Grapalat" w:hAnsi="GHEA Grapalat"/>
          <w:b/>
        </w:rPr>
        <w:lastRenderedPageBreak/>
        <w:t xml:space="preserve">ЧАСТЬ II. </w:t>
      </w:r>
    </w:p>
    <w:p w:rsidR="005110FD" w:rsidRPr="00DF13E4" w:rsidRDefault="005110FD" w:rsidP="00CA236C">
      <w:pPr>
        <w:widowControl w:val="0"/>
        <w:jc w:val="center"/>
        <w:rPr>
          <w:rFonts w:ascii="GHEA Grapalat" w:hAnsi="GHEA Grapalat"/>
          <w:b/>
        </w:rPr>
      </w:pPr>
    </w:p>
    <w:p w:rsidR="00096865" w:rsidRPr="00DF13E4" w:rsidRDefault="00096865" w:rsidP="00CA236C">
      <w:pPr>
        <w:widowControl w:val="0"/>
        <w:jc w:val="center"/>
        <w:rPr>
          <w:rFonts w:ascii="GHEA Grapalat" w:hAnsi="GHEA Grapalat"/>
          <w:b/>
        </w:rPr>
      </w:pPr>
      <w:r w:rsidRPr="00DF13E4">
        <w:rPr>
          <w:rFonts w:ascii="GHEA Grapalat" w:hAnsi="GHEA Grapalat"/>
          <w:b/>
        </w:rPr>
        <w:t xml:space="preserve">ИНСТРУКЦИЯ ПО ПОДГОТОВКЕ ЗАЯВКИ </w:t>
      </w:r>
      <w:r w:rsidR="005110FD" w:rsidRPr="00DF13E4">
        <w:rPr>
          <w:rFonts w:ascii="GHEA Grapalat" w:hAnsi="GHEA Grapalat"/>
          <w:b/>
        </w:rPr>
        <w:br/>
      </w:r>
      <w:r w:rsidRPr="00DF13E4">
        <w:rPr>
          <w:rFonts w:ascii="GHEA Grapalat" w:hAnsi="GHEA Grapalat"/>
          <w:b/>
        </w:rPr>
        <w:t>НА ЗАПРОС КОТИРОВОК</w:t>
      </w:r>
    </w:p>
    <w:p w:rsidR="00096865" w:rsidRPr="00DF13E4" w:rsidRDefault="00096865" w:rsidP="00CA236C">
      <w:pPr>
        <w:widowControl w:val="0"/>
        <w:ind w:firstLine="567"/>
        <w:jc w:val="both"/>
        <w:rPr>
          <w:rFonts w:ascii="GHEA Grapalat" w:hAnsi="GHEA Grapalat"/>
        </w:rPr>
      </w:pPr>
    </w:p>
    <w:p w:rsidR="00096865" w:rsidRPr="00DF13E4" w:rsidRDefault="005110FD" w:rsidP="00CA236C">
      <w:pPr>
        <w:widowControl w:val="0"/>
        <w:tabs>
          <w:tab w:val="left" w:pos="1134"/>
        </w:tabs>
        <w:ind w:firstLine="567"/>
        <w:jc w:val="both"/>
        <w:rPr>
          <w:rFonts w:ascii="GHEA Grapalat" w:hAnsi="GHEA Grapalat"/>
        </w:rPr>
      </w:pPr>
      <w:r w:rsidRPr="00DF13E4">
        <w:rPr>
          <w:rFonts w:ascii="GHEA Grapalat" w:hAnsi="GHEA Grapalat"/>
        </w:rPr>
        <w:t>1.</w:t>
      </w:r>
      <w:r w:rsidRPr="00DF13E4">
        <w:rPr>
          <w:rFonts w:ascii="GHEA Grapalat" w:hAnsi="GHEA Grapalat"/>
        </w:rPr>
        <w:tab/>
        <w:t>Общие положения</w:t>
      </w:r>
    </w:p>
    <w:p w:rsidR="00096865" w:rsidRPr="00DF13E4" w:rsidRDefault="005110FD" w:rsidP="00CA236C">
      <w:pPr>
        <w:widowControl w:val="0"/>
        <w:tabs>
          <w:tab w:val="left" w:pos="1134"/>
        </w:tabs>
        <w:ind w:firstLine="567"/>
        <w:jc w:val="both"/>
        <w:rPr>
          <w:rFonts w:ascii="GHEA Grapalat" w:hAnsi="GHEA Grapalat"/>
        </w:rPr>
      </w:pPr>
      <w:r w:rsidRPr="00DF13E4">
        <w:rPr>
          <w:rFonts w:ascii="GHEA Grapalat" w:hAnsi="GHEA Grapalat"/>
        </w:rPr>
        <w:t>2.</w:t>
      </w:r>
      <w:r w:rsidRPr="00DF13E4">
        <w:rPr>
          <w:rFonts w:ascii="GHEA Grapalat" w:hAnsi="GHEA Grapalat"/>
        </w:rPr>
        <w:tab/>
        <w:t>Заявка на процедуру</w:t>
      </w:r>
    </w:p>
    <w:p w:rsidR="00104861" w:rsidRPr="00DF13E4" w:rsidRDefault="00096865" w:rsidP="00CA236C">
      <w:pPr>
        <w:widowControl w:val="0"/>
        <w:tabs>
          <w:tab w:val="left" w:pos="1134"/>
        </w:tabs>
        <w:ind w:firstLine="567"/>
        <w:jc w:val="both"/>
        <w:rPr>
          <w:rFonts w:ascii="GHEA Grapalat" w:hAnsi="GHEA Grapalat" w:cs="Sylfaen"/>
        </w:rPr>
      </w:pPr>
      <w:r w:rsidRPr="00DF13E4">
        <w:rPr>
          <w:rFonts w:ascii="GHEA Grapalat" w:hAnsi="GHEA Grapalat"/>
        </w:rPr>
        <w:t>3.</w:t>
      </w:r>
      <w:r w:rsidRPr="00DF13E4">
        <w:rPr>
          <w:rFonts w:ascii="GHEA Grapalat" w:hAnsi="GHEA Grapalat"/>
        </w:rPr>
        <w:tab/>
        <w:t>Документы, представляемые занявшим первое место участником</w:t>
      </w:r>
    </w:p>
    <w:p w:rsidR="00037DDE" w:rsidRPr="00DF13E4" w:rsidRDefault="005110FD" w:rsidP="00CA236C">
      <w:pPr>
        <w:widowControl w:val="0"/>
        <w:tabs>
          <w:tab w:val="left" w:pos="1134"/>
        </w:tabs>
        <w:ind w:firstLine="567"/>
        <w:jc w:val="both"/>
        <w:rPr>
          <w:rFonts w:ascii="GHEA Grapalat" w:hAnsi="GHEA Grapalat" w:cs="Times Armenian"/>
        </w:rPr>
      </w:pPr>
      <w:r w:rsidRPr="00DF13E4">
        <w:rPr>
          <w:rFonts w:ascii="GHEA Grapalat" w:hAnsi="GHEA Grapalat"/>
        </w:rPr>
        <w:t>4.</w:t>
      </w:r>
      <w:r w:rsidRPr="00DF13E4">
        <w:rPr>
          <w:rFonts w:ascii="GHEA Grapalat" w:hAnsi="GHEA Grapalat"/>
        </w:rPr>
        <w:tab/>
        <w:t>Приложения № 1-</w:t>
      </w:r>
      <w:r w:rsidR="00A446DA" w:rsidRPr="00DF13E4">
        <w:rPr>
          <w:rFonts w:ascii="GHEA Grapalat" w:hAnsi="GHEA Grapalat"/>
        </w:rPr>
        <w:t>8</w:t>
      </w:r>
    </w:p>
    <w:p w:rsidR="00096865" w:rsidRPr="00DF13E4" w:rsidRDefault="00096865" w:rsidP="00CA236C">
      <w:pPr>
        <w:widowControl w:val="0"/>
        <w:jc w:val="both"/>
        <w:rPr>
          <w:rFonts w:ascii="GHEA Grapalat" w:hAnsi="GHEA Grapalat"/>
        </w:rPr>
      </w:pPr>
      <w:r w:rsidRPr="00DF13E4">
        <w:rPr>
          <w:rFonts w:ascii="GHEA Grapalat" w:hAnsi="GHEA Grapalat"/>
        </w:rPr>
        <w:t xml:space="preserve">Настоящее Приглашение предоставляется в дополнение к объявлению о запросе котировок, проводимом под кодом </w:t>
      </w:r>
      <w:r w:rsidR="0034479D">
        <w:rPr>
          <w:rFonts w:ascii="GHEA Grapalat" w:hAnsi="GHEA Grapalat"/>
        </w:rPr>
        <w:t>MOHK-GHAShDzB-19/5</w:t>
      </w:r>
      <w:r w:rsidR="007E7331" w:rsidRPr="00DF13E4">
        <w:rPr>
          <w:rFonts w:ascii="GHEA Grapalat" w:hAnsi="GHEA Grapalat"/>
        </w:rPr>
        <w:t xml:space="preserve"> </w:t>
      </w:r>
      <w:r w:rsidRPr="00DF13E4">
        <w:rPr>
          <w:rFonts w:ascii="GHEA Grapalat" w:hAnsi="GHEA Grapalat"/>
        </w:rPr>
        <w:t>(далее — процедура).</w:t>
      </w:r>
    </w:p>
    <w:p w:rsidR="00096865" w:rsidRPr="00DF13E4" w:rsidRDefault="00096865" w:rsidP="00CA236C">
      <w:pPr>
        <w:widowControl w:val="0"/>
        <w:ind w:firstLine="567"/>
        <w:jc w:val="both"/>
        <w:rPr>
          <w:rFonts w:ascii="GHEA Grapalat" w:hAnsi="GHEA Grapalat"/>
        </w:rPr>
      </w:pPr>
      <w:r w:rsidRPr="00DF13E4">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w:t>
      </w:r>
      <w:r w:rsidR="00120141" w:rsidRPr="00DF13E4">
        <w:rPr>
          <w:rFonts w:ascii="Courier New" w:hAnsi="Courier New" w:cs="Courier New"/>
          <w:lang w:val="en-US"/>
        </w:rPr>
        <w:t> </w:t>
      </w:r>
      <w:r w:rsidRPr="00DF13E4">
        <w:rPr>
          <w:rFonts w:ascii="GHEA Grapalat" w:hAnsi="GHEA Grapalat"/>
        </w:rPr>
        <w:t xml:space="preserve">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C54172">
        <w:rPr>
          <w:rFonts w:ascii="GHEA Grapalat" w:hAnsi="GHEA Grapalat"/>
          <w:sz w:val="16"/>
          <w:szCs w:val="16"/>
        </w:rPr>
        <w:t xml:space="preserve"> </w:t>
      </w:r>
      <w:r w:rsidR="00342FEA">
        <w:rPr>
          <w:rFonts w:ascii="GHEA Grapalat" w:hAnsi="GHEA Grapalat"/>
          <w:sz w:val="16"/>
          <w:szCs w:val="16"/>
        </w:rPr>
        <w:t xml:space="preserve"> </w:t>
      </w:r>
      <w:r w:rsidR="00E824C3">
        <w:rPr>
          <w:rFonts w:ascii="GHEA Grapalat" w:hAnsi="GHEA Grapalat"/>
          <w:sz w:val="16"/>
          <w:szCs w:val="16"/>
        </w:rPr>
        <w:t>«</w:t>
      </w:r>
      <w:r w:rsidR="00E824C3" w:rsidRPr="0008514C">
        <w:rPr>
          <w:rFonts w:ascii="GHEA Grapalat" w:hAnsi="GHEA Grapalat"/>
          <w:szCs w:val="20"/>
        </w:rPr>
        <w:t>Республиканский центр гуманитарной помощи» Министерства здравоохранения РА ГНКО</w:t>
      </w:r>
      <w:r w:rsidRPr="0008514C">
        <w:rPr>
          <w:rFonts w:ascii="GHEA Grapalat" w:hAnsi="GHEA Grapalat"/>
          <w:sz w:val="20"/>
          <w:szCs w:val="16"/>
        </w:rPr>
        <w:t xml:space="preserve"> </w:t>
      </w:r>
      <w:r w:rsidRPr="00DF13E4">
        <w:rPr>
          <w:rFonts w:ascii="GHEA Grapalat" w:hAnsi="GHEA Grapalat"/>
        </w:rPr>
        <w:t>(далее — заказчик) процедуре об условиях процедуры: о</w:t>
      </w:r>
      <w:r w:rsidR="00314666" w:rsidRPr="00DF13E4">
        <w:rPr>
          <w:rFonts w:ascii="Courier New" w:hAnsi="Courier New" w:cs="Courier New"/>
          <w:lang w:val="en-US"/>
        </w:rPr>
        <w:t> </w:t>
      </w:r>
      <w:r w:rsidRPr="00DF13E4">
        <w:rPr>
          <w:rFonts w:ascii="GHEA Grapalat" w:hAnsi="GHEA Grapalat"/>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F13E4" w:rsidRDefault="00096865" w:rsidP="00CA236C">
      <w:pPr>
        <w:widowControl w:val="0"/>
        <w:ind w:firstLine="567"/>
        <w:jc w:val="both"/>
        <w:rPr>
          <w:rFonts w:ascii="GHEA Grapalat" w:hAnsi="GHEA Grapalat" w:cs="Times Armenian"/>
        </w:rPr>
      </w:pPr>
      <w:r w:rsidRPr="00DF13E4">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F13E4" w:rsidRDefault="00A81DD5" w:rsidP="00CA236C">
      <w:pPr>
        <w:pStyle w:val="23"/>
        <w:widowControl w:val="0"/>
        <w:spacing w:line="240" w:lineRule="auto"/>
        <w:ind w:firstLine="567"/>
        <w:rPr>
          <w:rFonts w:ascii="GHEA Grapalat" w:hAnsi="GHEA Grapalat"/>
          <w:sz w:val="16"/>
          <w:szCs w:val="16"/>
        </w:rPr>
      </w:pPr>
      <w:r w:rsidRPr="00DF13E4">
        <w:rPr>
          <w:rFonts w:ascii="GHEA Grapalat" w:hAnsi="GHEA Grapalat"/>
          <w:sz w:val="24"/>
          <w:szCs w:val="24"/>
        </w:rPr>
        <w:t>Адрес электронной почты секретаря оценочной комиссии</w:t>
      </w:r>
      <w:r w:rsidR="00A30E63">
        <w:rPr>
          <w:rFonts w:ascii="GHEA Grapalat" w:hAnsi="GHEA Grapalat"/>
          <w:sz w:val="24"/>
          <w:szCs w:val="24"/>
        </w:rPr>
        <w:t xml:space="preserve"> protender.itender@gmail.com</w:t>
      </w:r>
    </w:p>
    <w:p w:rsidR="00096865" w:rsidRPr="00DF13E4" w:rsidRDefault="00F5653D" w:rsidP="00CA236C">
      <w:pPr>
        <w:widowControl w:val="0"/>
        <w:jc w:val="center"/>
        <w:rPr>
          <w:rFonts w:ascii="GHEA Grapalat" w:hAnsi="GHEA Grapalat"/>
        </w:rPr>
      </w:pPr>
      <w:r w:rsidRPr="00DF13E4">
        <w:rPr>
          <w:rFonts w:ascii="GHEA Grapalat" w:hAnsi="GHEA Grapalat"/>
        </w:rPr>
        <w:br w:type="page"/>
      </w:r>
      <w:r w:rsidRPr="00DF13E4">
        <w:rPr>
          <w:rFonts w:ascii="GHEA Grapalat" w:hAnsi="GHEA Grapalat"/>
        </w:rPr>
        <w:lastRenderedPageBreak/>
        <w:t>ЧАСТЬ I</w:t>
      </w:r>
    </w:p>
    <w:p w:rsidR="00096865" w:rsidRPr="00DF13E4" w:rsidRDefault="00096865" w:rsidP="00CA236C">
      <w:pPr>
        <w:pStyle w:val="3"/>
        <w:keepNext w:val="0"/>
        <w:widowControl w:val="0"/>
        <w:spacing w:line="240" w:lineRule="auto"/>
        <w:rPr>
          <w:rFonts w:ascii="GHEA Grapalat" w:hAnsi="GHEA Grapalat"/>
          <w:i w:val="0"/>
          <w:sz w:val="24"/>
          <w:szCs w:val="24"/>
        </w:rPr>
      </w:pPr>
    </w:p>
    <w:p w:rsidR="00096865" w:rsidRPr="00DF13E4" w:rsidRDefault="005110FD" w:rsidP="00CA236C">
      <w:pPr>
        <w:widowControl w:val="0"/>
        <w:jc w:val="center"/>
        <w:rPr>
          <w:rFonts w:ascii="GHEA Grapalat" w:hAnsi="GHEA Grapalat" w:cs="Sylfaen"/>
          <w:b/>
        </w:rPr>
      </w:pPr>
      <w:r w:rsidRPr="00DF13E4">
        <w:rPr>
          <w:rFonts w:ascii="GHEA Grapalat" w:hAnsi="GHEA Grapalat"/>
          <w:b/>
        </w:rPr>
        <w:t>1.</w:t>
      </w:r>
      <w:r w:rsidR="002B32D6" w:rsidRPr="00DF13E4">
        <w:rPr>
          <w:rFonts w:ascii="GHEA Grapalat" w:hAnsi="GHEA Grapalat"/>
          <w:b/>
        </w:rPr>
        <w:t>ХАРАКТЕРИСТИКА ПРЕДМЕТА ЗАКУПКИ</w:t>
      </w:r>
    </w:p>
    <w:p w:rsidR="00096865" w:rsidRPr="00DF13E4" w:rsidRDefault="00845AA5" w:rsidP="00CA236C">
      <w:pPr>
        <w:pStyle w:val="3"/>
        <w:keepNext w:val="0"/>
        <w:widowControl w:val="0"/>
        <w:tabs>
          <w:tab w:val="left" w:pos="1134"/>
        </w:tabs>
        <w:spacing w:line="240" w:lineRule="auto"/>
        <w:ind w:firstLine="567"/>
        <w:jc w:val="both"/>
        <w:rPr>
          <w:rFonts w:ascii="GHEA Grapalat" w:hAnsi="GHEA Grapalat"/>
          <w:i w:val="0"/>
          <w:sz w:val="24"/>
          <w:szCs w:val="24"/>
        </w:rPr>
      </w:pPr>
      <w:r w:rsidRPr="00DF13E4">
        <w:rPr>
          <w:rFonts w:ascii="GHEA Grapalat" w:hAnsi="GHEA Grapalat"/>
          <w:i w:val="0"/>
          <w:sz w:val="24"/>
          <w:szCs w:val="24"/>
        </w:rPr>
        <w:t>1.1</w:t>
      </w:r>
      <w:r w:rsidR="00120141" w:rsidRPr="00DF13E4">
        <w:rPr>
          <w:rFonts w:ascii="GHEA Grapalat" w:hAnsi="GHEA Grapalat"/>
          <w:i w:val="0"/>
          <w:sz w:val="24"/>
          <w:szCs w:val="24"/>
        </w:rPr>
        <w:t>.</w:t>
      </w:r>
      <w:r w:rsidR="00120141" w:rsidRPr="00DF13E4">
        <w:rPr>
          <w:rFonts w:ascii="GHEA Grapalat" w:hAnsi="GHEA Grapalat"/>
          <w:i w:val="0"/>
          <w:sz w:val="24"/>
          <w:szCs w:val="24"/>
        </w:rPr>
        <w:tab/>
      </w:r>
      <w:r w:rsidRPr="00DF13E4">
        <w:rPr>
          <w:rFonts w:ascii="GHEA Grapalat" w:hAnsi="GHEA Grapalat"/>
          <w:i w:val="0"/>
          <w:sz w:val="24"/>
          <w:szCs w:val="24"/>
        </w:rPr>
        <w:t>Предметом закупки является приобретение "</w:t>
      </w:r>
      <w:r w:rsidR="008A21BD">
        <w:rPr>
          <w:rFonts w:ascii="GHEA Grapalat" w:hAnsi="GHEA Grapalat"/>
          <w:i w:val="0"/>
        </w:rPr>
        <w:t>Монтажных работ систем охлаждения, вентиляции и отопления для хранения медикаментов</w:t>
      </w:r>
      <w:r w:rsidR="00342FEA">
        <w:rPr>
          <w:rFonts w:ascii="GHEA Grapalat" w:hAnsi="GHEA Grapalat"/>
          <w:i w:val="0"/>
        </w:rPr>
        <w:t xml:space="preserve"> </w:t>
      </w:r>
      <w:r w:rsidRPr="00DF13E4">
        <w:rPr>
          <w:rFonts w:ascii="GHEA Grapalat" w:hAnsi="GHEA Grapalat"/>
          <w:i w:val="0"/>
          <w:sz w:val="16"/>
          <w:szCs w:val="16"/>
        </w:rPr>
        <w:t>"</w:t>
      </w:r>
      <w:r w:rsidRPr="00DF13E4">
        <w:rPr>
          <w:rFonts w:ascii="GHEA Grapalat" w:hAnsi="GHEA Grapalat"/>
          <w:i w:val="0"/>
          <w:sz w:val="24"/>
          <w:szCs w:val="24"/>
        </w:rPr>
        <w:t xml:space="preserve"> (далее — также работа) для нужд </w:t>
      </w:r>
      <w:r w:rsidR="00C54172">
        <w:rPr>
          <w:rFonts w:ascii="GHEA Grapalat" w:hAnsi="GHEA Grapalat"/>
          <w:i w:val="0"/>
          <w:sz w:val="24"/>
          <w:szCs w:val="24"/>
        </w:rPr>
        <w:t xml:space="preserve"> </w:t>
      </w:r>
      <w:r w:rsidR="00342FEA">
        <w:rPr>
          <w:rFonts w:ascii="GHEA Grapalat" w:hAnsi="GHEA Grapalat"/>
          <w:i w:val="0"/>
          <w:sz w:val="24"/>
          <w:szCs w:val="24"/>
        </w:rPr>
        <w:t xml:space="preserve"> </w:t>
      </w:r>
      <w:r w:rsidR="00E824C3">
        <w:rPr>
          <w:rFonts w:ascii="GHEA Grapalat" w:hAnsi="GHEA Grapalat"/>
          <w:i w:val="0"/>
          <w:sz w:val="24"/>
          <w:szCs w:val="24"/>
        </w:rPr>
        <w:t>«Республиканский центр гуманитарной помощи» Министерства здравоохранения РА ГНКО</w:t>
      </w:r>
      <w:r w:rsidR="00C15DB8">
        <w:rPr>
          <w:rFonts w:ascii="GHEA Grapalat" w:hAnsi="GHEA Grapalat"/>
          <w:i w:val="0"/>
          <w:sz w:val="24"/>
          <w:szCs w:val="24"/>
        </w:rPr>
        <w:t xml:space="preserve"> которые сгруппированы в лот</w:t>
      </w:r>
      <w:r w:rsidR="00A30E63">
        <w:rPr>
          <w:rFonts w:ascii="GHEA Grapalat" w:hAnsi="GHEA Grapalat"/>
          <w:i w:val="0"/>
          <w:sz w:val="24"/>
          <w:szCs w:val="24"/>
        </w:rPr>
        <w:t xml:space="preserve"> 1</w:t>
      </w:r>
      <w:r w:rsidR="00C15DB8">
        <w:rPr>
          <w:rFonts w:ascii="GHEA Grapalat" w:hAnsi="GHEA Grapalat"/>
          <w:i w:val="0"/>
          <w:sz w:val="24"/>
          <w:szCs w:val="24"/>
        </w:rPr>
        <w:t>.</w:t>
      </w:r>
    </w:p>
    <w:tbl>
      <w:tblPr>
        <w:tblW w:w="9637" w:type="dxa"/>
        <w:jc w:val="center"/>
        <w:tblInd w:w="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936"/>
      </w:tblGrid>
      <w:tr w:rsidR="00096865" w:rsidRPr="00DF13E4" w:rsidTr="00C15DB8">
        <w:trPr>
          <w:jc w:val="center"/>
        </w:trPr>
        <w:tc>
          <w:tcPr>
            <w:tcW w:w="1701" w:type="dxa"/>
            <w:vAlign w:val="center"/>
          </w:tcPr>
          <w:p w:rsidR="00096865" w:rsidRPr="00DF13E4" w:rsidRDefault="00096865" w:rsidP="00CA236C">
            <w:pPr>
              <w:pStyle w:val="23"/>
              <w:widowControl w:val="0"/>
              <w:spacing w:line="240" w:lineRule="auto"/>
              <w:ind w:firstLine="0"/>
              <w:jc w:val="center"/>
              <w:rPr>
                <w:rFonts w:ascii="GHEA Grapalat" w:hAnsi="GHEA Grapalat"/>
                <w:b/>
                <w:i/>
                <w:szCs w:val="24"/>
              </w:rPr>
            </w:pPr>
            <w:r w:rsidRPr="00BB4C66">
              <w:rPr>
                <w:rFonts w:ascii="GHEA Grapalat" w:hAnsi="GHEA Grapalat"/>
                <w:b/>
                <w:i/>
                <w:szCs w:val="24"/>
              </w:rPr>
              <w:t>Номера лотов</w:t>
            </w:r>
          </w:p>
        </w:tc>
        <w:tc>
          <w:tcPr>
            <w:tcW w:w="7936" w:type="dxa"/>
            <w:vAlign w:val="center"/>
          </w:tcPr>
          <w:p w:rsidR="00096865" w:rsidRPr="00DF13E4" w:rsidRDefault="00096865" w:rsidP="00CA236C">
            <w:pPr>
              <w:pStyle w:val="23"/>
              <w:widowControl w:val="0"/>
              <w:spacing w:line="240" w:lineRule="auto"/>
              <w:ind w:firstLine="0"/>
              <w:jc w:val="center"/>
              <w:rPr>
                <w:rFonts w:ascii="GHEA Grapalat" w:hAnsi="GHEA Grapalat"/>
                <w:b/>
                <w:i/>
                <w:szCs w:val="24"/>
              </w:rPr>
            </w:pPr>
            <w:r w:rsidRPr="00BB4C66">
              <w:rPr>
                <w:rFonts w:ascii="GHEA Grapalat" w:hAnsi="GHEA Grapalat"/>
                <w:b/>
                <w:i/>
                <w:szCs w:val="24"/>
              </w:rPr>
              <w:t>Наименование лота</w:t>
            </w:r>
          </w:p>
        </w:tc>
      </w:tr>
      <w:tr w:rsidR="00096865" w:rsidRPr="00DF13E4" w:rsidTr="00C15DB8">
        <w:trPr>
          <w:jc w:val="center"/>
        </w:trPr>
        <w:tc>
          <w:tcPr>
            <w:tcW w:w="1701" w:type="dxa"/>
            <w:vAlign w:val="center"/>
          </w:tcPr>
          <w:p w:rsidR="00096865" w:rsidRPr="00DF13E4" w:rsidRDefault="00096865" w:rsidP="00CA236C">
            <w:pPr>
              <w:pStyle w:val="23"/>
              <w:widowControl w:val="0"/>
              <w:spacing w:line="240" w:lineRule="auto"/>
              <w:ind w:firstLine="0"/>
              <w:jc w:val="center"/>
              <w:rPr>
                <w:rFonts w:ascii="GHEA Grapalat" w:hAnsi="GHEA Grapalat"/>
                <w:b/>
                <w:i/>
                <w:szCs w:val="24"/>
              </w:rPr>
            </w:pPr>
            <w:r w:rsidRPr="00BB4C66">
              <w:rPr>
                <w:rFonts w:ascii="GHEA Grapalat" w:hAnsi="GHEA Grapalat"/>
                <w:b/>
                <w:i/>
                <w:szCs w:val="24"/>
              </w:rPr>
              <w:t>1</w:t>
            </w:r>
          </w:p>
        </w:tc>
        <w:tc>
          <w:tcPr>
            <w:tcW w:w="7936" w:type="dxa"/>
            <w:vAlign w:val="center"/>
          </w:tcPr>
          <w:p w:rsidR="00096865" w:rsidRPr="00C15DB8" w:rsidRDefault="008A21BD" w:rsidP="008A21BD">
            <w:pPr>
              <w:pStyle w:val="23"/>
              <w:widowControl w:val="0"/>
              <w:autoSpaceDE w:val="0"/>
              <w:autoSpaceDN w:val="0"/>
              <w:adjustRightInd w:val="0"/>
              <w:spacing w:line="240" w:lineRule="auto"/>
              <w:ind w:firstLine="0"/>
              <w:jc w:val="center"/>
              <w:rPr>
                <w:rFonts w:ascii="GHEA Grapalat" w:hAnsi="GHEA Grapalat"/>
                <w:sz w:val="24"/>
                <w:szCs w:val="24"/>
                <w:u w:val="single"/>
              </w:rPr>
            </w:pPr>
            <w:r>
              <w:rPr>
                <w:rFonts w:ascii="GHEA Grapalat" w:hAnsi="GHEA Grapalat"/>
                <w:i/>
              </w:rPr>
              <w:t>Монтажные работ</w:t>
            </w:r>
            <w:r w:rsidR="0008514C">
              <w:rPr>
                <w:rFonts w:ascii="GHEA Grapalat" w:hAnsi="GHEA Grapalat"/>
                <w:i/>
              </w:rPr>
              <w:t>ы</w:t>
            </w:r>
            <w:r>
              <w:rPr>
                <w:rFonts w:ascii="GHEA Grapalat" w:hAnsi="GHEA Grapalat"/>
                <w:i/>
              </w:rPr>
              <w:t xml:space="preserve"> систем охлаждения, вентиляции и отопления для хранения медикаментов</w:t>
            </w:r>
          </w:p>
        </w:tc>
      </w:tr>
    </w:tbl>
    <w:p w:rsidR="00B051BE" w:rsidRPr="00DF13E4" w:rsidRDefault="00B051BE" w:rsidP="00CA236C">
      <w:pPr>
        <w:pStyle w:val="23"/>
        <w:widowControl w:val="0"/>
        <w:spacing w:line="240" w:lineRule="auto"/>
        <w:ind w:firstLine="567"/>
        <w:rPr>
          <w:rFonts w:ascii="GHEA Grapalat" w:hAnsi="GHEA Grapalat"/>
          <w:sz w:val="24"/>
          <w:szCs w:val="24"/>
        </w:rPr>
      </w:pPr>
    </w:p>
    <w:p w:rsidR="00096865" w:rsidRPr="00DF13E4" w:rsidRDefault="00785C0C" w:rsidP="00CA236C">
      <w:pPr>
        <w:pStyle w:val="23"/>
        <w:widowControl w:val="0"/>
        <w:spacing w:line="240" w:lineRule="auto"/>
        <w:ind w:firstLine="567"/>
        <w:rPr>
          <w:rFonts w:ascii="GHEA Grapalat" w:hAnsi="GHEA Grapalat"/>
          <w:sz w:val="24"/>
          <w:szCs w:val="24"/>
        </w:rPr>
      </w:pPr>
      <w:r w:rsidRPr="00DF13E4">
        <w:rPr>
          <w:rFonts w:ascii="GHEA Grapalat" w:hAnsi="GHEA Grapalat"/>
          <w:sz w:val="24"/>
          <w:szCs w:val="24"/>
        </w:rPr>
        <w:t xml:space="preserve">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276E17" w:rsidRPr="00BB4C66">
        <w:rPr>
          <w:rFonts w:ascii="GHEA Grapalat" w:hAnsi="GHEA Grapalat"/>
          <w:sz w:val="24"/>
          <w:szCs w:val="24"/>
        </w:rPr>
        <w:t>4</w:t>
      </w:r>
      <w:r w:rsidRPr="00DF13E4">
        <w:rPr>
          <w:rFonts w:ascii="GHEA Grapalat" w:hAnsi="GHEA Grapalat"/>
          <w:sz w:val="24"/>
          <w:szCs w:val="24"/>
        </w:rPr>
        <w:t xml:space="preserve"> к настоящему Приглашению.</w:t>
      </w:r>
    </w:p>
    <w:p w:rsidR="00A30E63" w:rsidRPr="00A30E63" w:rsidRDefault="00A30E63" w:rsidP="00CA236C">
      <w:pPr>
        <w:pStyle w:val="23"/>
        <w:widowControl w:val="0"/>
        <w:spacing w:line="240" w:lineRule="auto"/>
        <w:ind w:firstLine="567"/>
        <w:rPr>
          <w:rFonts w:ascii="GHEA Grapalat" w:hAnsi="GHEA Grapalat"/>
          <w:i/>
          <w:sz w:val="24"/>
          <w:szCs w:val="24"/>
        </w:rPr>
      </w:pPr>
      <w:r w:rsidRPr="00A30E63">
        <w:rPr>
          <w:rFonts w:ascii="GHEA Grapalat" w:hAnsi="GHEA Grapalat"/>
          <w:i/>
          <w:sz w:val="24"/>
          <w:szCs w:val="24"/>
        </w:rPr>
        <w:t>Для выполнения предусмотренных настоящим Приглашением работ требуются следующие лицензии</w:t>
      </w:r>
      <w:r w:rsidRPr="00A30E63">
        <w:rPr>
          <w:rStyle w:val="af6"/>
          <w:rFonts w:ascii="GHEA Grapalat" w:hAnsi="GHEA Grapalat"/>
          <w:i/>
          <w:sz w:val="24"/>
          <w:szCs w:val="24"/>
        </w:rPr>
        <w:footnoteReference w:id="1"/>
      </w:r>
      <w:r w:rsidRPr="00A30E63">
        <w:rPr>
          <w:rFonts w:ascii="GHEA Grapalat" w:hAnsi="GHEA Grapalat"/>
          <w:i/>
          <w:sz w:val="24"/>
          <w:szCs w:val="24"/>
        </w:rPr>
        <w:t>:</w:t>
      </w:r>
    </w:p>
    <w:p w:rsidR="00A30E63" w:rsidRPr="00A30E63" w:rsidRDefault="00A30E63" w:rsidP="00CA236C">
      <w:pPr>
        <w:pStyle w:val="a3"/>
        <w:widowControl w:val="0"/>
        <w:spacing w:line="240" w:lineRule="auto"/>
        <w:ind w:firstLine="567"/>
        <w:rPr>
          <w:rFonts w:ascii="GHEA Grapalat" w:hAnsi="GHEA Grapalat"/>
          <w:i w:val="0"/>
          <w:sz w:val="24"/>
          <w:szCs w:val="24"/>
        </w:rPr>
      </w:pPr>
      <w:r w:rsidRPr="00A30E63">
        <w:rPr>
          <w:rFonts w:ascii="GHEA Grapalat" w:hAnsi="GHEA Grapalat"/>
          <w:i w:val="0"/>
          <w:sz w:val="24"/>
          <w:szCs w:val="24"/>
        </w:rPr>
        <w:t xml:space="preserve">по следующим сферам </w:t>
      </w:r>
      <w:r w:rsidR="00CA236C">
        <w:rPr>
          <w:rFonts w:ascii="GHEA Grapalat" w:hAnsi="GHEA Grapalat"/>
          <w:i w:val="0"/>
          <w:sz w:val="24"/>
          <w:szCs w:val="24"/>
        </w:rPr>
        <w:t>«</w:t>
      </w:r>
      <w:r w:rsidRPr="00A30E63">
        <w:rPr>
          <w:sz w:val="24"/>
          <w:szCs w:val="24"/>
        </w:rPr>
        <w:t xml:space="preserve"> </w:t>
      </w:r>
      <w:r w:rsidRPr="00A30E63">
        <w:rPr>
          <w:rFonts w:ascii="GHEA Grapalat" w:hAnsi="GHEA Grapalat"/>
          <w:i w:val="0"/>
          <w:sz w:val="24"/>
          <w:szCs w:val="24"/>
        </w:rPr>
        <w:t>по направлениям</w:t>
      </w:r>
      <w:r w:rsidRPr="00A30E63">
        <w:rPr>
          <w:sz w:val="24"/>
          <w:szCs w:val="24"/>
        </w:rPr>
        <w:t xml:space="preserve"> </w:t>
      </w:r>
      <w:r w:rsidRPr="00A30E63">
        <w:rPr>
          <w:rFonts w:ascii="GHEA Grapalat" w:hAnsi="GHEA Grapalat"/>
          <w:i w:val="0"/>
          <w:sz w:val="24"/>
          <w:szCs w:val="24"/>
        </w:rPr>
        <w:t xml:space="preserve">следующих областей градостроительства: </w:t>
      </w:r>
      <w:r w:rsidR="00CA236C">
        <w:rPr>
          <w:rFonts w:ascii="GHEA Grapalat" w:hAnsi="GHEA Grapalat"/>
          <w:i w:val="0"/>
          <w:sz w:val="24"/>
          <w:szCs w:val="24"/>
        </w:rPr>
        <w:t>«</w:t>
      </w:r>
      <w:r w:rsidRPr="00A30E63">
        <w:rPr>
          <w:rFonts w:ascii="GHEA Grapalat" w:hAnsi="GHEA Grapalat"/>
          <w:i w:val="0"/>
          <w:sz w:val="24"/>
          <w:szCs w:val="24"/>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670"/>
      </w:tblGrid>
      <w:tr w:rsidR="00A30E63" w:rsidRPr="00A30E63" w:rsidTr="00A30E63">
        <w:tc>
          <w:tcPr>
            <w:tcW w:w="1134" w:type="dxa"/>
          </w:tcPr>
          <w:p w:rsidR="00A30E63" w:rsidRPr="00A30E63" w:rsidRDefault="00A30E63" w:rsidP="00CA236C">
            <w:pPr>
              <w:widowControl w:val="0"/>
              <w:tabs>
                <w:tab w:val="left" w:pos="1134"/>
              </w:tabs>
              <w:jc w:val="center"/>
              <w:rPr>
                <w:rFonts w:ascii="GHEA Grapalat" w:hAnsi="GHEA Grapalat"/>
                <w:b/>
                <w:i/>
              </w:rPr>
            </w:pPr>
            <w:r w:rsidRPr="00A30E63">
              <w:rPr>
                <w:rFonts w:ascii="GHEA Grapalat" w:hAnsi="GHEA Grapalat"/>
                <w:b/>
                <w:i/>
              </w:rPr>
              <w:t>Номера лотов</w:t>
            </w:r>
          </w:p>
        </w:tc>
        <w:tc>
          <w:tcPr>
            <w:tcW w:w="5670" w:type="dxa"/>
            <w:vAlign w:val="center"/>
          </w:tcPr>
          <w:p w:rsidR="00A30E63" w:rsidRPr="00A30E63" w:rsidRDefault="00A30E63" w:rsidP="00CA236C">
            <w:pPr>
              <w:pStyle w:val="23"/>
              <w:widowControl w:val="0"/>
              <w:spacing w:line="240" w:lineRule="auto"/>
              <w:ind w:firstLine="0"/>
              <w:jc w:val="center"/>
              <w:rPr>
                <w:rFonts w:ascii="GHEA Grapalat" w:hAnsi="GHEA Grapalat"/>
                <w:b/>
                <w:bCs/>
                <w:i/>
                <w:iCs/>
                <w:sz w:val="24"/>
                <w:szCs w:val="24"/>
              </w:rPr>
            </w:pPr>
            <w:r w:rsidRPr="00A30E63">
              <w:rPr>
                <w:rFonts w:ascii="GHEA Grapalat" w:hAnsi="GHEA Grapalat"/>
                <w:b/>
                <w:i/>
                <w:sz w:val="24"/>
                <w:szCs w:val="24"/>
              </w:rPr>
              <w:t>Вид требуемой лицензии (виды требуемых лицензий)</w:t>
            </w:r>
          </w:p>
        </w:tc>
      </w:tr>
      <w:tr w:rsidR="00A30E63" w:rsidRPr="00A30E63" w:rsidTr="00A30E63">
        <w:tc>
          <w:tcPr>
            <w:tcW w:w="1134" w:type="dxa"/>
            <w:shd w:val="clear" w:color="auto" w:fill="999999"/>
          </w:tcPr>
          <w:p w:rsidR="00A30E63" w:rsidRPr="00A30E63" w:rsidRDefault="00A30E63" w:rsidP="00CA236C">
            <w:pPr>
              <w:widowControl w:val="0"/>
              <w:tabs>
                <w:tab w:val="left" w:pos="1134"/>
              </w:tabs>
              <w:jc w:val="center"/>
              <w:rPr>
                <w:rFonts w:ascii="GHEA Grapalat" w:hAnsi="GHEA Grapalat"/>
                <w:b/>
                <w:i/>
              </w:rPr>
            </w:pPr>
            <w:r w:rsidRPr="00A30E63">
              <w:rPr>
                <w:rFonts w:ascii="GHEA Grapalat" w:hAnsi="GHEA Grapalat"/>
                <w:b/>
                <w:i/>
              </w:rPr>
              <w:t>1</w:t>
            </w:r>
          </w:p>
        </w:tc>
        <w:tc>
          <w:tcPr>
            <w:tcW w:w="5670" w:type="dxa"/>
            <w:shd w:val="clear" w:color="auto" w:fill="999999"/>
          </w:tcPr>
          <w:p w:rsidR="00A30E63" w:rsidRPr="00A30E63" w:rsidRDefault="00A30E63" w:rsidP="00CA236C">
            <w:pPr>
              <w:widowControl w:val="0"/>
              <w:tabs>
                <w:tab w:val="left" w:pos="1134"/>
              </w:tabs>
              <w:jc w:val="center"/>
              <w:rPr>
                <w:rFonts w:ascii="GHEA Grapalat" w:hAnsi="GHEA Grapalat"/>
                <w:b/>
                <w:i/>
              </w:rPr>
            </w:pPr>
            <w:r w:rsidRPr="00A30E63">
              <w:rPr>
                <w:rFonts w:ascii="GHEA Grapalat" w:hAnsi="GHEA Grapalat"/>
                <w:b/>
                <w:i/>
              </w:rPr>
              <w:t>2</w:t>
            </w:r>
          </w:p>
        </w:tc>
      </w:tr>
      <w:tr w:rsidR="00A30E63" w:rsidRPr="00A30E63" w:rsidTr="00A30E63">
        <w:tc>
          <w:tcPr>
            <w:tcW w:w="1134" w:type="dxa"/>
            <w:vAlign w:val="center"/>
          </w:tcPr>
          <w:p w:rsidR="00A30E63" w:rsidRPr="00754238" w:rsidRDefault="00754238" w:rsidP="00CA236C">
            <w:pPr>
              <w:widowControl w:val="0"/>
              <w:jc w:val="center"/>
              <w:rPr>
                <w:rFonts w:ascii="GHEA Grapalat" w:hAnsi="GHEA Grapalat"/>
                <w:i/>
              </w:rPr>
            </w:pPr>
            <w:r>
              <w:rPr>
                <w:rFonts w:ascii="GHEA Grapalat" w:hAnsi="GHEA Grapalat"/>
                <w:i/>
              </w:rPr>
              <w:t>1</w:t>
            </w:r>
          </w:p>
        </w:tc>
        <w:tc>
          <w:tcPr>
            <w:tcW w:w="5670" w:type="dxa"/>
            <w:vAlign w:val="center"/>
          </w:tcPr>
          <w:p w:rsidR="00A30E63" w:rsidRPr="00A30E63" w:rsidRDefault="00754238" w:rsidP="00754238">
            <w:pPr>
              <w:pStyle w:val="23"/>
              <w:widowControl w:val="0"/>
              <w:spacing w:line="240" w:lineRule="auto"/>
              <w:ind w:firstLine="0"/>
              <w:jc w:val="left"/>
              <w:rPr>
                <w:rFonts w:ascii="GHEA Grapalat" w:hAnsi="GHEA Grapalat"/>
                <w:i/>
                <w:sz w:val="24"/>
                <w:szCs w:val="24"/>
                <w:u w:val="single"/>
              </w:rPr>
            </w:pPr>
            <w:r>
              <w:rPr>
                <w:rFonts w:ascii="GHEA Grapalat" w:hAnsi="GHEA Grapalat"/>
                <w:i/>
                <w:sz w:val="24"/>
                <w:szCs w:val="24"/>
                <w:u w:val="single"/>
              </w:rPr>
              <w:t>Энергетика</w:t>
            </w:r>
          </w:p>
        </w:tc>
      </w:tr>
    </w:tbl>
    <w:p w:rsidR="00A30E63" w:rsidRPr="00A30E63" w:rsidRDefault="00A30E63" w:rsidP="00CA236C">
      <w:pPr>
        <w:widowControl w:val="0"/>
        <w:ind w:firstLine="567"/>
        <w:rPr>
          <w:rFonts w:ascii="GHEA Grapalat" w:hAnsi="GHEA Grapalat" w:cs="Sylfaen"/>
          <w:i/>
        </w:rPr>
      </w:pPr>
    </w:p>
    <w:p w:rsidR="00120141" w:rsidRPr="00DF13E4" w:rsidRDefault="00120141" w:rsidP="00CA236C">
      <w:pPr>
        <w:rPr>
          <w:rFonts w:ascii="GHEA Grapalat" w:hAnsi="GHEA Grapalat" w:cs="Sylfaen"/>
          <w:i/>
        </w:rPr>
      </w:pPr>
      <w:r w:rsidRPr="00DF13E4">
        <w:rPr>
          <w:rFonts w:ascii="GHEA Grapalat" w:hAnsi="GHEA Grapalat" w:cs="Sylfaen"/>
          <w:i/>
        </w:rPr>
        <w:br w:type="page"/>
      </w:r>
    </w:p>
    <w:p w:rsidR="00096865" w:rsidRPr="00DF13E4" w:rsidRDefault="00096865" w:rsidP="00CA236C">
      <w:pPr>
        <w:widowControl w:val="0"/>
        <w:ind w:firstLine="567"/>
        <w:rPr>
          <w:rFonts w:ascii="GHEA Grapalat" w:hAnsi="GHEA Grapalat" w:cs="Sylfaen"/>
          <w:i/>
        </w:rPr>
      </w:pPr>
    </w:p>
    <w:p w:rsidR="00096865" w:rsidRPr="00DF13E4" w:rsidRDefault="005110FD" w:rsidP="00CA236C">
      <w:pPr>
        <w:widowControl w:val="0"/>
        <w:jc w:val="center"/>
        <w:rPr>
          <w:rFonts w:ascii="GHEA Grapalat" w:hAnsi="GHEA Grapalat"/>
          <w:b/>
        </w:rPr>
      </w:pPr>
      <w:r w:rsidRPr="00DF13E4">
        <w:rPr>
          <w:rFonts w:ascii="GHEA Grapalat" w:hAnsi="GHEA Grapalat"/>
          <w:b/>
        </w:rPr>
        <w:t xml:space="preserve">2. </w:t>
      </w:r>
      <w:r w:rsidR="002B32D6" w:rsidRPr="00DF13E4">
        <w:rPr>
          <w:rFonts w:ascii="GHEA Grapalat" w:hAnsi="GHEA Grapalat"/>
          <w:b/>
        </w:rPr>
        <w:t xml:space="preserve">ТРЕБОВАНИЯ К ПРАВУ УЧАСТНИКА НА УЧАСТИЕ, </w:t>
      </w:r>
      <w:r w:rsidRPr="00DF13E4">
        <w:rPr>
          <w:rFonts w:ascii="GHEA Grapalat" w:hAnsi="GHEA Grapalat"/>
          <w:b/>
        </w:rPr>
        <w:br/>
      </w:r>
      <w:r w:rsidR="002B32D6" w:rsidRPr="00DF13E4">
        <w:rPr>
          <w:rFonts w:ascii="GHEA Grapalat" w:hAnsi="GHEA Grapalat"/>
          <w:b/>
        </w:rPr>
        <w:t xml:space="preserve">КВАЛИФИКАЦИОННЫЕ КРИТЕРИИ И ПОРЯДОК ИХ ОЦЕНКИ </w:t>
      </w:r>
    </w:p>
    <w:p w:rsidR="00753E6E" w:rsidRPr="00DF13E4" w:rsidRDefault="00096865" w:rsidP="00CA236C">
      <w:pPr>
        <w:widowControl w:val="0"/>
        <w:tabs>
          <w:tab w:val="left" w:pos="1134"/>
        </w:tabs>
        <w:ind w:firstLine="567"/>
        <w:jc w:val="both"/>
        <w:rPr>
          <w:rFonts w:ascii="GHEA Grapalat" w:hAnsi="GHEA Grapalat" w:cs="Arial Armenian"/>
        </w:rPr>
      </w:pPr>
      <w:r w:rsidRPr="00DF13E4">
        <w:rPr>
          <w:rFonts w:ascii="GHEA Grapalat" w:hAnsi="GHEA Grapalat"/>
        </w:rPr>
        <w:t>2.1</w:t>
      </w:r>
      <w:r w:rsidR="00120141" w:rsidRPr="00DF13E4">
        <w:rPr>
          <w:rFonts w:ascii="GHEA Grapalat" w:hAnsi="GHEA Grapalat"/>
        </w:rPr>
        <w:t>.</w:t>
      </w:r>
      <w:r w:rsidR="00120141" w:rsidRPr="00DF13E4">
        <w:rPr>
          <w:rFonts w:ascii="GHEA Grapalat" w:hAnsi="GHEA Grapalat"/>
        </w:rPr>
        <w:tab/>
      </w:r>
      <w:r w:rsidRPr="00DF13E4">
        <w:rPr>
          <w:rFonts w:ascii="GHEA Grapalat" w:hAnsi="GHEA Grapalat"/>
        </w:rPr>
        <w:t>В настоящей процедуре не имеют права участвовать лица:</w:t>
      </w:r>
    </w:p>
    <w:p w:rsidR="00753E6E" w:rsidRPr="00DF13E4" w:rsidRDefault="00753E6E" w:rsidP="00CA236C">
      <w:pPr>
        <w:widowControl w:val="0"/>
        <w:tabs>
          <w:tab w:val="left" w:pos="1134"/>
        </w:tabs>
        <w:ind w:firstLine="567"/>
        <w:jc w:val="both"/>
        <w:rPr>
          <w:rFonts w:ascii="GHEA Grapalat" w:hAnsi="GHEA Grapalat"/>
        </w:rPr>
      </w:pPr>
      <w:r w:rsidRPr="00DF13E4">
        <w:rPr>
          <w:rFonts w:ascii="GHEA Grapalat" w:hAnsi="GHEA Grapalat"/>
        </w:rPr>
        <w:t>1)</w:t>
      </w:r>
      <w:r w:rsidR="00120141" w:rsidRPr="00DF13E4">
        <w:rPr>
          <w:rFonts w:ascii="GHEA Grapalat" w:hAnsi="GHEA Grapalat"/>
        </w:rPr>
        <w:tab/>
      </w:r>
      <w:r w:rsidRPr="00DF13E4">
        <w:rPr>
          <w:rFonts w:ascii="GHEA Grapalat" w:hAnsi="GHEA Grapalat"/>
        </w:rPr>
        <w:t>которые на день подачи заявки в судеб</w:t>
      </w:r>
      <w:r w:rsidR="00120141" w:rsidRPr="00DF13E4">
        <w:rPr>
          <w:rFonts w:ascii="GHEA Grapalat" w:hAnsi="GHEA Grapalat"/>
        </w:rPr>
        <w:t>ном порядке признаны банкротом;</w:t>
      </w:r>
    </w:p>
    <w:p w:rsidR="00753E6E" w:rsidRPr="00DF13E4" w:rsidRDefault="00753E6E" w:rsidP="00CA236C">
      <w:pPr>
        <w:widowControl w:val="0"/>
        <w:tabs>
          <w:tab w:val="left" w:pos="1134"/>
        </w:tabs>
        <w:ind w:firstLine="567"/>
        <w:jc w:val="both"/>
        <w:rPr>
          <w:rFonts w:ascii="GHEA Grapalat" w:hAnsi="GHEA Grapalat"/>
        </w:rPr>
      </w:pPr>
      <w:r w:rsidRPr="00DF13E4">
        <w:rPr>
          <w:rFonts w:ascii="GHEA Grapalat" w:hAnsi="GHEA Grapalat"/>
        </w:rPr>
        <w:t>2)</w:t>
      </w:r>
      <w:r w:rsidR="00120141" w:rsidRPr="00DF13E4">
        <w:rPr>
          <w:rFonts w:ascii="GHEA Grapalat" w:hAnsi="GHEA Grapalat"/>
        </w:rPr>
        <w:tab/>
      </w:r>
      <w:r w:rsidRPr="00DF13E4">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DF13E4">
        <w:rPr>
          <w:rFonts w:ascii="GHEA Grapalat" w:hAnsi="GHEA Grapalat"/>
        </w:rPr>
        <w:t>драмов</w:t>
      </w:r>
      <w:proofErr w:type="spellEnd"/>
      <w:r w:rsidRPr="00DF13E4">
        <w:rPr>
          <w:rFonts w:ascii="GHEA Grapalat" w:hAnsi="GHEA Grapalat"/>
        </w:rPr>
        <w:t xml:space="preserve"> Республики Армения;</w:t>
      </w:r>
    </w:p>
    <w:p w:rsidR="00753E6E" w:rsidRPr="00DF13E4" w:rsidRDefault="00753E6E" w:rsidP="00CA236C">
      <w:pPr>
        <w:widowControl w:val="0"/>
        <w:tabs>
          <w:tab w:val="left" w:pos="1134"/>
        </w:tabs>
        <w:ind w:firstLine="567"/>
        <w:jc w:val="both"/>
        <w:rPr>
          <w:rFonts w:ascii="GHEA Grapalat" w:hAnsi="GHEA Grapalat"/>
        </w:rPr>
      </w:pPr>
      <w:r w:rsidRPr="00DF13E4">
        <w:rPr>
          <w:rFonts w:ascii="GHEA Grapalat" w:hAnsi="GHEA Grapalat"/>
        </w:rPr>
        <w:t>3)</w:t>
      </w:r>
      <w:r w:rsidR="00120141" w:rsidRPr="00DF13E4">
        <w:rPr>
          <w:rFonts w:ascii="GHEA Grapalat" w:hAnsi="GHEA Grapalat"/>
        </w:rPr>
        <w:tab/>
      </w:r>
      <w:r w:rsidRPr="00DF13E4">
        <w:rPr>
          <w:rFonts w:ascii="GHEA Grapalat" w:hAnsi="GHEA Grapalat"/>
        </w:rPr>
        <w:t xml:space="preserve">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DF13E4">
        <w:rPr>
          <w:rFonts w:ascii="GHEA Grapalat" w:hAnsi="GHEA Grapalat"/>
        </w:rPr>
        <w:t>трафикинг</w:t>
      </w:r>
      <w:proofErr w:type="spellEnd"/>
      <w:r w:rsidRPr="00DF13E4">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120141" w:rsidRPr="00DF13E4">
        <w:rPr>
          <w:rFonts w:ascii="GHEA Grapalat" w:hAnsi="GHEA Grapalat"/>
        </w:rPr>
        <w:t>ом порядке снята или погашена;</w:t>
      </w:r>
    </w:p>
    <w:p w:rsidR="00753E6E" w:rsidRPr="00DF13E4" w:rsidRDefault="00753E6E" w:rsidP="00CA236C">
      <w:pPr>
        <w:widowControl w:val="0"/>
        <w:tabs>
          <w:tab w:val="left" w:pos="1134"/>
        </w:tabs>
        <w:ind w:firstLine="567"/>
        <w:jc w:val="both"/>
        <w:rPr>
          <w:rFonts w:ascii="GHEA Grapalat" w:hAnsi="GHEA Grapalat"/>
        </w:rPr>
      </w:pPr>
      <w:r w:rsidRPr="00DF13E4">
        <w:rPr>
          <w:rFonts w:ascii="GHEA Grapalat" w:hAnsi="GHEA Grapalat"/>
        </w:rPr>
        <w:t>4)</w:t>
      </w:r>
      <w:r w:rsidR="00120141" w:rsidRPr="00DF13E4">
        <w:rPr>
          <w:rFonts w:ascii="GHEA Grapalat" w:hAnsi="GHEA Grapalat"/>
        </w:rPr>
        <w:tab/>
      </w:r>
      <w:r w:rsidRPr="00DF13E4">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DF13E4">
        <w:rPr>
          <w:rFonts w:ascii="GHEA Grapalat" w:hAnsi="GHEA Grapalat"/>
        </w:rPr>
        <w:t>необжалуемый</w:t>
      </w:r>
      <w:proofErr w:type="spellEnd"/>
      <w:r w:rsidRPr="00DF13E4">
        <w:rPr>
          <w:rFonts w:ascii="GHEA Grapalat" w:hAnsi="GHEA Grapalat"/>
        </w:rPr>
        <w:t xml:space="preserve"> административный акт за </w:t>
      </w:r>
      <w:proofErr w:type="spellStart"/>
      <w:r w:rsidRPr="00DF13E4">
        <w:rPr>
          <w:rFonts w:ascii="GHEA Grapalat" w:hAnsi="GHEA Grapalat"/>
        </w:rPr>
        <w:t>антиконкурентное</w:t>
      </w:r>
      <w:proofErr w:type="spellEnd"/>
      <w:r w:rsidRPr="00DF13E4">
        <w:rPr>
          <w:rFonts w:ascii="GHEA Grapalat" w:hAnsi="GHEA Grapalat"/>
        </w:rPr>
        <w:t xml:space="preserve"> соглашение или злоупотребление доминирующим положением в сфере закупок;</w:t>
      </w:r>
    </w:p>
    <w:p w:rsidR="00753E6E" w:rsidRPr="00DF13E4" w:rsidRDefault="00753E6E" w:rsidP="00CA236C">
      <w:pPr>
        <w:widowControl w:val="0"/>
        <w:tabs>
          <w:tab w:val="left" w:pos="1134"/>
        </w:tabs>
        <w:ind w:firstLine="567"/>
        <w:jc w:val="both"/>
        <w:rPr>
          <w:rFonts w:ascii="GHEA Grapalat" w:hAnsi="GHEA Grapalat"/>
        </w:rPr>
      </w:pPr>
      <w:r w:rsidRPr="00DF13E4">
        <w:rPr>
          <w:rFonts w:ascii="GHEA Grapalat" w:hAnsi="GHEA Grapalat"/>
        </w:rPr>
        <w:t>5)</w:t>
      </w:r>
      <w:r w:rsidR="00120141" w:rsidRPr="00DF13E4">
        <w:rPr>
          <w:rFonts w:ascii="GHEA Grapalat" w:hAnsi="GHEA Grapalat"/>
        </w:rPr>
        <w:tab/>
      </w:r>
      <w:r w:rsidRPr="00DF13E4">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AD298B" w:rsidRPr="00DF13E4">
        <w:rPr>
          <w:rFonts w:ascii="GHEA Grapalat" w:hAnsi="GHEA Grapalat"/>
        </w:rPr>
        <w:t>кономического союза о закупках;</w:t>
      </w:r>
    </w:p>
    <w:p w:rsidR="00753E6E" w:rsidRPr="00DF13E4" w:rsidRDefault="00753E6E" w:rsidP="00CA236C">
      <w:pPr>
        <w:widowControl w:val="0"/>
        <w:tabs>
          <w:tab w:val="left" w:pos="1134"/>
        </w:tabs>
        <w:ind w:firstLine="567"/>
        <w:jc w:val="both"/>
        <w:rPr>
          <w:rFonts w:ascii="GHEA Grapalat" w:hAnsi="GHEA Grapalat"/>
        </w:rPr>
      </w:pPr>
      <w:r w:rsidRPr="00DF13E4">
        <w:rPr>
          <w:rFonts w:ascii="GHEA Grapalat" w:hAnsi="GHEA Grapalat"/>
        </w:rPr>
        <w:t>6)</w:t>
      </w:r>
      <w:r w:rsidR="00120141" w:rsidRPr="00DF13E4">
        <w:rPr>
          <w:rFonts w:ascii="GHEA Grapalat" w:hAnsi="GHEA Grapalat"/>
        </w:rPr>
        <w:tab/>
      </w:r>
      <w:r w:rsidRPr="00DF13E4">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2357D" w:rsidRPr="00DF13E4" w:rsidRDefault="0092357D" w:rsidP="00CA236C">
      <w:pPr>
        <w:widowControl w:val="0"/>
        <w:ind w:firstLine="567"/>
        <w:jc w:val="both"/>
        <w:rPr>
          <w:rFonts w:ascii="GHEA Grapalat" w:hAnsi="GHEA Grapalat"/>
        </w:rPr>
      </w:pPr>
      <w:r w:rsidRPr="00DF13E4">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F13E4" w:rsidRDefault="00753E6E" w:rsidP="00CA236C">
      <w:pPr>
        <w:widowControl w:val="0"/>
        <w:tabs>
          <w:tab w:val="left" w:pos="1134"/>
        </w:tabs>
        <w:ind w:firstLine="567"/>
        <w:jc w:val="both"/>
        <w:rPr>
          <w:rFonts w:ascii="GHEA Grapalat" w:hAnsi="GHEA Grapalat" w:cs="Sylfaen"/>
        </w:rPr>
      </w:pPr>
      <w:r w:rsidRPr="00DF13E4">
        <w:rPr>
          <w:rFonts w:ascii="GHEA Grapalat" w:hAnsi="GHEA Grapalat"/>
        </w:rPr>
        <w:t>2.2.</w:t>
      </w:r>
      <w:r w:rsidR="00120141" w:rsidRPr="00DF13E4">
        <w:rPr>
          <w:rFonts w:ascii="GHEA Grapalat" w:hAnsi="GHEA Grapalat"/>
        </w:rPr>
        <w:tab/>
      </w:r>
      <w:r w:rsidRPr="00DF13E4">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F13E4" w:rsidRDefault="00BA3554" w:rsidP="00CA236C">
      <w:pPr>
        <w:widowControl w:val="0"/>
        <w:tabs>
          <w:tab w:val="left" w:pos="1134"/>
        </w:tabs>
        <w:ind w:firstLine="567"/>
        <w:jc w:val="both"/>
        <w:rPr>
          <w:rFonts w:ascii="GHEA Grapalat" w:hAnsi="GHEA Grapalat"/>
        </w:rPr>
      </w:pPr>
      <w:r w:rsidRPr="00DF13E4">
        <w:rPr>
          <w:rFonts w:ascii="GHEA Grapalat" w:hAnsi="GHEA Grapalat"/>
        </w:rPr>
        <w:t>2.3</w:t>
      </w:r>
      <w:r w:rsidR="00120141" w:rsidRPr="00DF13E4">
        <w:rPr>
          <w:rFonts w:ascii="GHEA Grapalat" w:hAnsi="GHEA Grapalat"/>
        </w:rPr>
        <w:t>.</w:t>
      </w:r>
      <w:r w:rsidR="00120141" w:rsidRPr="00DF13E4">
        <w:rPr>
          <w:rFonts w:ascii="GHEA Grapalat" w:hAnsi="GHEA Grapalat"/>
        </w:rPr>
        <w:tab/>
      </w:r>
      <w:r w:rsidRPr="00DF13E4">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F13E4" w:rsidRDefault="00CC40F1" w:rsidP="00CA236C">
      <w:pPr>
        <w:pStyle w:val="af4"/>
        <w:widowControl w:val="0"/>
        <w:spacing w:before="0" w:beforeAutospacing="0" w:after="0" w:afterAutospacing="0"/>
        <w:ind w:firstLine="567"/>
        <w:jc w:val="both"/>
        <w:rPr>
          <w:rFonts w:ascii="GHEA Grapalat" w:hAnsi="GHEA Grapalat"/>
        </w:rPr>
      </w:pPr>
      <w:r w:rsidRPr="00DF13E4">
        <w:rPr>
          <w:rFonts w:ascii="GHEA Grapalat" w:hAnsi="GHEA Grapalat"/>
        </w:rPr>
        <w:t>По смыслу пункта 119 Порядка:</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rPr>
        <w:t>1)</w:t>
      </w:r>
      <w:r w:rsidR="00120141" w:rsidRPr="00DF13E4">
        <w:rPr>
          <w:rFonts w:ascii="GHEA Grapalat" w:hAnsi="GHEA Grapalat"/>
        </w:rPr>
        <w:tab/>
      </w:r>
      <w:r w:rsidRPr="00DF13E4">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w:t>
      </w:r>
      <w:r w:rsidR="00314666" w:rsidRPr="00DF13E4">
        <w:rPr>
          <w:rFonts w:ascii="Courier New" w:hAnsi="Courier New" w:cs="Courier New"/>
          <w:lang w:val="en-US"/>
        </w:rPr>
        <w:t> </w:t>
      </w:r>
      <w:r w:rsidRPr="00DF13E4">
        <w:rPr>
          <w:rFonts w:ascii="GHEA Grapalat" w:hAnsi="GHEA Grapalat"/>
        </w:rPr>
        <w:t>общих экономических интересов;</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color w:val="000000"/>
        </w:rPr>
        <w:t>2)</w:t>
      </w:r>
      <w:r w:rsidR="00120141" w:rsidRPr="00DF13E4">
        <w:rPr>
          <w:rFonts w:ascii="GHEA Grapalat" w:hAnsi="GHEA Grapalat"/>
          <w:color w:val="000000"/>
        </w:rPr>
        <w:tab/>
      </w:r>
      <w:r w:rsidRPr="00DF13E4">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color w:val="000000"/>
        </w:rPr>
        <w:t>а.</w:t>
      </w:r>
      <w:r w:rsidR="00120141" w:rsidRPr="00DF13E4">
        <w:rPr>
          <w:rFonts w:ascii="GHEA Grapalat" w:hAnsi="GHEA Grapalat"/>
          <w:color w:val="000000"/>
        </w:rPr>
        <w:tab/>
      </w:r>
      <w:r w:rsidRPr="00DF13E4">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color w:val="000000"/>
        </w:rPr>
        <w:t>б.</w:t>
      </w:r>
      <w:r w:rsidR="00120141" w:rsidRPr="00DF13E4">
        <w:rPr>
          <w:rFonts w:ascii="GHEA Grapalat" w:hAnsi="GHEA Grapalat"/>
          <w:color w:val="000000"/>
        </w:rPr>
        <w:tab/>
      </w:r>
      <w:r w:rsidRPr="00DF13E4">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color w:val="000000"/>
        </w:rPr>
        <w:lastRenderedPageBreak/>
        <w:t>в.</w:t>
      </w:r>
      <w:r w:rsidR="00120141" w:rsidRPr="00DF13E4">
        <w:rPr>
          <w:rFonts w:ascii="GHEA Grapalat" w:hAnsi="GHEA Grapalat"/>
          <w:color w:val="000000"/>
        </w:rPr>
        <w:tab/>
      </w:r>
      <w:r w:rsidRPr="00DF13E4">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color w:val="000000"/>
        </w:rPr>
        <w:t>г.</w:t>
      </w:r>
      <w:r w:rsidR="00120141" w:rsidRPr="00DF13E4">
        <w:rPr>
          <w:rFonts w:ascii="GHEA Grapalat" w:hAnsi="GHEA Grapalat"/>
          <w:color w:val="000000"/>
        </w:rPr>
        <w:tab/>
      </w:r>
      <w:r w:rsidRPr="00DF13E4">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rPr>
        <w:t>3)</w:t>
      </w:r>
      <w:r w:rsidR="00120141" w:rsidRPr="00DF13E4">
        <w:rPr>
          <w:rFonts w:ascii="GHEA Grapalat" w:hAnsi="GHEA Grapalat"/>
        </w:rPr>
        <w:tab/>
      </w:r>
      <w:r w:rsidRPr="00DF13E4">
        <w:rPr>
          <w:rFonts w:ascii="GHEA Grapalat" w:hAnsi="GHEA Grapalat"/>
        </w:rPr>
        <w:t>участники, не имеющие статуса физического лица, считаются взаимосвязанными, если:</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color w:val="000000"/>
          <w:spacing w:val="-6"/>
        </w:rPr>
        <w:t>а.</w:t>
      </w:r>
      <w:r w:rsidR="00120141" w:rsidRPr="00DF13E4">
        <w:rPr>
          <w:rFonts w:ascii="GHEA Grapalat" w:hAnsi="GHEA Grapalat"/>
          <w:color w:val="000000"/>
          <w:spacing w:val="-6"/>
        </w:rPr>
        <w:tab/>
      </w:r>
      <w:r w:rsidRPr="00DF13E4">
        <w:rPr>
          <w:rFonts w:ascii="GHEA Grapalat" w:hAnsi="GHEA Grapalat"/>
          <w:color w:val="000000"/>
          <w:spacing w:val="-6"/>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w:t>
      </w:r>
      <w:r w:rsidRPr="00DF13E4">
        <w:rPr>
          <w:rFonts w:ascii="GHEA Grapalat" w:hAnsi="GHEA Grapalat"/>
          <w:color w:val="000000"/>
        </w:rPr>
        <w:t xml:space="preserve"> имеет возможность предопределять решения другого лица;</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color w:val="000000"/>
        </w:rPr>
        <w:t>б.</w:t>
      </w:r>
      <w:r w:rsidR="00120141" w:rsidRPr="00DF13E4">
        <w:rPr>
          <w:rFonts w:ascii="GHEA Grapalat" w:hAnsi="GHEA Grapalat"/>
          <w:color w:val="000000"/>
        </w:rPr>
        <w:tab/>
      </w:r>
      <w:r w:rsidRPr="00DF13E4">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rPr>
      </w:pPr>
      <w:r w:rsidRPr="00DF13E4">
        <w:rPr>
          <w:rFonts w:ascii="GHEA Grapalat" w:hAnsi="GHEA Grapalat"/>
          <w:color w:val="000000"/>
        </w:rPr>
        <w:t>в.</w:t>
      </w:r>
      <w:r w:rsidR="00120141" w:rsidRPr="00DF13E4">
        <w:rPr>
          <w:rFonts w:ascii="GHEA Grapalat" w:hAnsi="GHEA Grapalat"/>
          <w:color w:val="000000"/>
        </w:rPr>
        <w:tab/>
      </w:r>
      <w:r w:rsidRPr="00DF13E4">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F13E4" w:rsidRDefault="00D5674E" w:rsidP="00CA236C">
      <w:pPr>
        <w:pStyle w:val="af4"/>
        <w:widowControl w:val="0"/>
        <w:tabs>
          <w:tab w:val="left" w:pos="1134"/>
        </w:tabs>
        <w:spacing w:before="0" w:beforeAutospacing="0" w:after="0" w:afterAutospacing="0"/>
        <w:ind w:firstLine="567"/>
        <w:jc w:val="both"/>
        <w:rPr>
          <w:rFonts w:ascii="GHEA Grapalat" w:hAnsi="GHEA Grapalat"/>
          <w:color w:val="000000"/>
        </w:rPr>
      </w:pPr>
      <w:r w:rsidRPr="00DF13E4">
        <w:rPr>
          <w:rFonts w:ascii="GHEA Grapalat" w:hAnsi="GHEA Grapalat"/>
          <w:color w:val="000000"/>
        </w:rPr>
        <w:t>г.</w:t>
      </w:r>
      <w:r w:rsidR="00120141" w:rsidRPr="00DF13E4">
        <w:rPr>
          <w:rFonts w:ascii="GHEA Grapalat" w:hAnsi="GHEA Grapalat"/>
          <w:color w:val="000000"/>
        </w:rPr>
        <w:tab/>
      </w:r>
      <w:r w:rsidRPr="00DF13E4">
        <w:rPr>
          <w:rFonts w:ascii="GHEA Grapalat" w:hAnsi="GHEA Grapalat"/>
          <w:color w:val="000000"/>
        </w:rPr>
        <w:t>они действовали или действуют согласованно, исходя из общих экономических интересов.</w:t>
      </w:r>
    </w:p>
    <w:p w:rsidR="00D5674E" w:rsidRPr="00DF13E4" w:rsidRDefault="00D5674E" w:rsidP="00CA236C">
      <w:pPr>
        <w:widowControl w:val="0"/>
        <w:ind w:firstLine="567"/>
        <w:jc w:val="both"/>
        <w:rPr>
          <w:rFonts w:ascii="GHEA Grapalat" w:hAnsi="GHEA Grapalat"/>
          <w:color w:val="000000"/>
        </w:rPr>
      </w:pPr>
      <w:r w:rsidRPr="00DF13E4">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DF13E4" w:rsidRDefault="00096865" w:rsidP="00CA236C">
      <w:pPr>
        <w:widowControl w:val="0"/>
        <w:tabs>
          <w:tab w:val="left" w:pos="1134"/>
        </w:tabs>
        <w:ind w:firstLine="567"/>
        <w:jc w:val="both"/>
        <w:rPr>
          <w:rFonts w:ascii="GHEA Grapalat" w:hAnsi="GHEA Grapalat" w:cs="Arial"/>
        </w:rPr>
      </w:pPr>
      <w:r w:rsidRPr="00DF13E4">
        <w:rPr>
          <w:rFonts w:ascii="GHEA Grapalat" w:hAnsi="GHEA Grapalat"/>
        </w:rPr>
        <w:t>2.4</w:t>
      </w:r>
      <w:r w:rsidR="00120141" w:rsidRPr="00DF13E4">
        <w:rPr>
          <w:rFonts w:ascii="GHEA Grapalat" w:hAnsi="GHEA Grapalat"/>
        </w:rPr>
        <w:t>.</w:t>
      </w:r>
      <w:r w:rsidR="00120141" w:rsidRPr="00DF13E4">
        <w:rPr>
          <w:rFonts w:ascii="GHEA Grapalat" w:hAnsi="GHEA Grapalat"/>
        </w:rPr>
        <w:tab/>
      </w:r>
      <w:r w:rsidRPr="00DF13E4">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DF13E4" w:rsidRDefault="000F4D7B" w:rsidP="00CA236C">
      <w:pPr>
        <w:widowControl w:val="0"/>
        <w:tabs>
          <w:tab w:val="left" w:pos="1134"/>
        </w:tabs>
        <w:ind w:firstLine="567"/>
        <w:jc w:val="both"/>
        <w:rPr>
          <w:rFonts w:ascii="GHEA Grapalat" w:hAnsi="GHEA Grapalat" w:cs="Arial"/>
        </w:rPr>
      </w:pPr>
      <w:r w:rsidRPr="00DF13E4">
        <w:rPr>
          <w:rFonts w:ascii="GHEA Grapalat" w:hAnsi="GHEA Grapalat"/>
        </w:rPr>
        <w:t>1)</w:t>
      </w:r>
      <w:r w:rsidR="00120141" w:rsidRPr="00DF13E4">
        <w:rPr>
          <w:rFonts w:ascii="GHEA Grapalat" w:hAnsi="GHEA Grapalat"/>
        </w:rPr>
        <w:tab/>
      </w:r>
      <w:r w:rsidRPr="00DF13E4">
        <w:rPr>
          <w:rFonts w:ascii="GHEA Grapalat" w:hAnsi="GHEA Grapalat"/>
        </w:rPr>
        <w:t>профессиональный опыт,</w:t>
      </w:r>
    </w:p>
    <w:p w:rsidR="00305F6D" w:rsidRPr="00DF13E4" w:rsidRDefault="000F4D7B" w:rsidP="00CA236C">
      <w:pPr>
        <w:widowControl w:val="0"/>
        <w:tabs>
          <w:tab w:val="left" w:pos="1134"/>
        </w:tabs>
        <w:ind w:firstLine="567"/>
        <w:jc w:val="both"/>
        <w:rPr>
          <w:rFonts w:ascii="GHEA Grapalat" w:hAnsi="GHEA Grapalat" w:cs="Arial"/>
        </w:rPr>
      </w:pPr>
      <w:r w:rsidRPr="00DF13E4">
        <w:rPr>
          <w:rFonts w:ascii="GHEA Grapalat" w:hAnsi="GHEA Grapalat"/>
        </w:rPr>
        <w:t>2)</w:t>
      </w:r>
      <w:r w:rsidR="00120141" w:rsidRPr="00DF13E4">
        <w:rPr>
          <w:rFonts w:ascii="GHEA Grapalat" w:hAnsi="GHEA Grapalat"/>
        </w:rPr>
        <w:tab/>
      </w:r>
      <w:r w:rsidRPr="00DF13E4">
        <w:rPr>
          <w:rFonts w:ascii="GHEA Grapalat" w:hAnsi="GHEA Grapalat"/>
        </w:rPr>
        <w:t>технические средства,</w:t>
      </w:r>
    </w:p>
    <w:p w:rsidR="00305F6D" w:rsidRPr="00DF13E4" w:rsidRDefault="000F4D7B" w:rsidP="00CA236C">
      <w:pPr>
        <w:widowControl w:val="0"/>
        <w:tabs>
          <w:tab w:val="left" w:pos="1134"/>
        </w:tabs>
        <w:ind w:firstLine="567"/>
        <w:jc w:val="both"/>
        <w:rPr>
          <w:rFonts w:ascii="GHEA Grapalat" w:hAnsi="GHEA Grapalat" w:cs="Arial"/>
        </w:rPr>
      </w:pPr>
      <w:r w:rsidRPr="00DF13E4">
        <w:rPr>
          <w:rFonts w:ascii="GHEA Grapalat" w:hAnsi="GHEA Grapalat"/>
        </w:rPr>
        <w:t>3)</w:t>
      </w:r>
      <w:r w:rsidR="00120141" w:rsidRPr="00DF13E4">
        <w:rPr>
          <w:rFonts w:ascii="GHEA Grapalat" w:hAnsi="GHEA Grapalat"/>
        </w:rPr>
        <w:tab/>
      </w:r>
      <w:r w:rsidRPr="00DF13E4">
        <w:rPr>
          <w:rFonts w:ascii="GHEA Grapalat" w:hAnsi="GHEA Grapalat"/>
        </w:rPr>
        <w:t>финансовые средства,</w:t>
      </w:r>
    </w:p>
    <w:p w:rsidR="00305F6D" w:rsidRPr="00DF13E4" w:rsidRDefault="000F4D7B" w:rsidP="00CA236C">
      <w:pPr>
        <w:widowControl w:val="0"/>
        <w:tabs>
          <w:tab w:val="left" w:pos="1134"/>
        </w:tabs>
        <w:ind w:firstLine="567"/>
        <w:jc w:val="both"/>
        <w:rPr>
          <w:rFonts w:ascii="GHEA Grapalat" w:hAnsi="GHEA Grapalat" w:cs="Arial Armenian"/>
        </w:rPr>
      </w:pPr>
      <w:r w:rsidRPr="00DF13E4">
        <w:rPr>
          <w:rFonts w:ascii="GHEA Grapalat" w:hAnsi="GHEA Grapalat"/>
        </w:rPr>
        <w:t>4)</w:t>
      </w:r>
      <w:r w:rsidR="00120141" w:rsidRPr="00DF13E4">
        <w:rPr>
          <w:rFonts w:ascii="GHEA Grapalat" w:hAnsi="GHEA Grapalat"/>
        </w:rPr>
        <w:tab/>
      </w:r>
      <w:r w:rsidRPr="00DF13E4">
        <w:rPr>
          <w:rFonts w:ascii="GHEA Grapalat" w:hAnsi="GHEA Grapalat"/>
        </w:rPr>
        <w:t>трудовые ресурсы.</w:t>
      </w:r>
    </w:p>
    <w:p w:rsidR="00305F6D" w:rsidRPr="00DF13E4" w:rsidRDefault="003F264A" w:rsidP="00CA236C">
      <w:pPr>
        <w:widowControl w:val="0"/>
        <w:tabs>
          <w:tab w:val="left" w:pos="1134"/>
        </w:tabs>
        <w:ind w:firstLine="567"/>
        <w:jc w:val="both"/>
        <w:rPr>
          <w:rFonts w:ascii="GHEA Grapalat" w:hAnsi="GHEA Grapalat" w:cs="Arial"/>
        </w:rPr>
      </w:pPr>
      <w:r w:rsidRPr="00DF13E4">
        <w:rPr>
          <w:rFonts w:ascii="GHEA Grapalat" w:hAnsi="GHEA Grapalat"/>
        </w:rPr>
        <w:t>2.5</w:t>
      </w:r>
      <w:r w:rsidR="00120141" w:rsidRPr="00DF13E4">
        <w:rPr>
          <w:rFonts w:ascii="GHEA Grapalat" w:hAnsi="GHEA Grapalat"/>
        </w:rPr>
        <w:t>.</w:t>
      </w:r>
      <w:r w:rsidR="00120141" w:rsidRPr="00DF13E4">
        <w:rPr>
          <w:rFonts w:ascii="GHEA Grapalat" w:hAnsi="GHEA Grapalat"/>
        </w:rPr>
        <w:tab/>
      </w:r>
      <w:r w:rsidRPr="00DF13E4">
        <w:rPr>
          <w:rFonts w:ascii="GHEA Grapalat" w:hAnsi="GHEA Grapalat"/>
        </w:rPr>
        <w:t>Предъявляемые к участнику:</w:t>
      </w:r>
    </w:p>
    <w:p w:rsidR="004175B6" w:rsidRPr="00DF13E4" w:rsidRDefault="003F264A" w:rsidP="00CA236C">
      <w:pPr>
        <w:widowControl w:val="0"/>
        <w:tabs>
          <w:tab w:val="left" w:pos="1134"/>
        </w:tabs>
        <w:ind w:firstLine="567"/>
        <w:jc w:val="both"/>
        <w:rPr>
          <w:rFonts w:ascii="GHEA Grapalat" w:hAnsi="GHEA Grapalat" w:cs="Arial Armenian"/>
        </w:rPr>
      </w:pPr>
      <w:r w:rsidRPr="00DF13E4">
        <w:rPr>
          <w:rFonts w:ascii="GHEA Grapalat" w:hAnsi="GHEA Grapalat"/>
        </w:rPr>
        <w:t>1)</w:t>
      </w:r>
      <w:r w:rsidR="00120141" w:rsidRPr="00DF13E4">
        <w:rPr>
          <w:rFonts w:ascii="GHEA Grapalat" w:hAnsi="GHEA Grapalat"/>
        </w:rPr>
        <w:tab/>
      </w:r>
      <w:r w:rsidRPr="00DF13E4">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DF13E4" w:rsidRDefault="003F264A" w:rsidP="00CA236C">
      <w:pPr>
        <w:widowControl w:val="0"/>
        <w:tabs>
          <w:tab w:val="left" w:pos="1134"/>
        </w:tabs>
        <w:ind w:firstLine="567"/>
        <w:jc w:val="both"/>
        <w:rPr>
          <w:rFonts w:ascii="GHEA Grapalat" w:hAnsi="GHEA Grapalat" w:cs="Sylfaen"/>
        </w:rPr>
      </w:pPr>
      <w:r w:rsidRPr="00DF13E4">
        <w:rPr>
          <w:rFonts w:ascii="GHEA Grapalat" w:hAnsi="GHEA Grapalat"/>
        </w:rPr>
        <w:t>а.</w:t>
      </w:r>
      <w:r w:rsidR="00120141" w:rsidRPr="00DF13E4">
        <w:rPr>
          <w:rFonts w:ascii="GHEA Grapalat" w:hAnsi="GHEA Grapalat"/>
        </w:rPr>
        <w:tab/>
      </w:r>
      <w:r w:rsidRPr="00DF13E4">
        <w:rPr>
          <w:rFonts w:ascii="GHEA Grapalat" w:hAnsi="GHEA Grapalat"/>
        </w:rPr>
        <w:t>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выполненных в его (их) рамках работ в суммарном выражении не меньше пятидесяти процентов от ценового предложения, представленного участником в рамках данной процедуры. При этом объем выполненных в рамках как минимум одного договора работ в суммарном выражении должен быть не менее двадцати процентов от ценового предложения, представленного участником в рамках да</w:t>
      </w:r>
      <w:r w:rsidR="00314666" w:rsidRPr="00DF13E4">
        <w:rPr>
          <w:rFonts w:ascii="GHEA Grapalat" w:hAnsi="GHEA Grapalat"/>
        </w:rPr>
        <w:t>нной процедуры.</w:t>
      </w:r>
    </w:p>
    <w:p w:rsidR="005B76E4" w:rsidRPr="00DF13E4" w:rsidRDefault="0010050E" w:rsidP="00CA236C">
      <w:pPr>
        <w:widowControl w:val="0"/>
        <w:tabs>
          <w:tab w:val="left" w:pos="1134"/>
        </w:tabs>
        <w:ind w:firstLine="567"/>
        <w:jc w:val="both"/>
        <w:rPr>
          <w:rFonts w:ascii="GHEA Grapalat" w:hAnsi="GHEA Grapalat"/>
        </w:rPr>
      </w:pPr>
      <w:r w:rsidRPr="00DF13E4">
        <w:rPr>
          <w:rFonts w:ascii="GHEA Grapalat" w:hAnsi="GHEA Grapalat"/>
        </w:rPr>
        <w:t xml:space="preserve">По смыслу настоящей процедуры аналогичным является факт выполнения </w:t>
      </w:r>
      <w:r w:rsidR="008A21BD">
        <w:rPr>
          <w:rFonts w:ascii="GHEA Grapalat" w:hAnsi="GHEA Grapalat"/>
        </w:rPr>
        <w:t>Монтажных работ систем охлаждения, вентиляции и отопления для хранения медикаментов</w:t>
      </w:r>
      <w:r w:rsidR="00342FEA">
        <w:rPr>
          <w:rFonts w:ascii="GHEA Grapalat" w:hAnsi="GHEA Grapalat"/>
        </w:rPr>
        <w:t xml:space="preserve"> </w:t>
      </w:r>
      <w:r w:rsidRPr="00DF13E4">
        <w:rPr>
          <w:rFonts w:ascii="GHEA Grapalat" w:hAnsi="GHEA Grapalat"/>
        </w:rPr>
        <w:t xml:space="preserve"> (в случае строительных программ одни и те же группы хозяйственной деятельности устанавливаются с учетом вида деятельности, подлежащей лицензированию в сфер</w:t>
      </w:r>
      <w:r w:rsidR="00120141" w:rsidRPr="00DF13E4">
        <w:rPr>
          <w:rFonts w:ascii="GHEA Grapalat" w:hAnsi="GHEA Grapalat"/>
        </w:rPr>
        <w:t>е градостроения, и вкладышей.</w:t>
      </w:r>
      <w:r w:rsidR="001551B3" w:rsidRPr="00DF13E4">
        <w:rPr>
          <w:rFonts w:ascii="GHEA Grapalat" w:hAnsi="GHEA Grapalat"/>
        </w:rPr>
        <w:t xml:space="preserve"> При закупках дорожно-</w:t>
      </w:r>
      <w:r w:rsidR="008A21BD">
        <w:rPr>
          <w:rFonts w:ascii="GHEA Grapalat" w:hAnsi="GHEA Grapalat"/>
        </w:rPr>
        <w:t xml:space="preserve">Монтажных работ систем охлаждения, вентиляции и отопления для хранения </w:t>
      </w:r>
      <w:r w:rsidR="008A21BD">
        <w:rPr>
          <w:rFonts w:ascii="GHEA Grapalat" w:hAnsi="GHEA Grapalat"/>
        </w:rPr>
        <w:lastRenderedPageBreak/>
        <w:t>медикаментов</w:t>
      </w:r>
      <w:r w:rsidR="001551B3" w:rsidRPr="00DF13E4">
        <w:rPr>
          <w:rFonts w:ascii="GHEA Grapalat" w:hAnsi="GHEA Grapalat"/>
        </w:rPr>
        <w:t>, включая разработку проектной документации, необходимую для их осуществления, группы хозяйственной деятельности устанавливаются с учетом вида предмета закупки</w:t>
      </w:r>
      <w:r w:rsidR="00E4547C" w:rsidRPr="00DF13E4">
        <w:rPr>
          <w:rFonts w:ascii="GHEA Grapalat" w:hAnsi="GHEA Grapalat"/>
        </w:rPr>
        <w:t>)</w:t>
      </w:r>
      <w:r w:rsidR="001551B3" w:rsidRPr="00DF13E4">
        <w:rPr>
          <w:rFonts w:ascii="GHEA Grapalat" w:hAnsi="GHEA Grapalat"/>
        </w:rPr>
        <w:t>.</w:t>
      </w:r>
      <w:r w:rsidR="003F264A" w:rsidRPr="00DF13E4">
        <w:rPr>
          <w:rFonts w:ascii="GHEA Grapalat" w:hAnsi="GHEA Grapalat"/>
        </w:rPr>
        <w:t>б.</w:t>
      </w:r>
      <w:r w:rsidR="00120141" w:rsidRPr="00DF13E4">
        <w:rPr>
          <w:rFonts w:ascii="GHEA Grapalat" w:hAnsi="GHEA Grapalat"/>
        </w:rPr>
        <w:tab/>
      </w:r>
      <w:r w:rsidR="003F264A" w:rsidRPr="00DF13E4">
        <w:rPr>
          <w:rFonts w:ascii="GHEA Grapalat" w:hAnsi="GHEA Grapalat"/>
        </w:rPr>
        <w:t>для обоснования своего соответствия требованиям абзаца а)</w:t>
      </w:r>
      <w:r w:rsidR="00314666" w:rsidRPr="00DF13E4">
        <w:rPr>
          <w:rFonts w:ascii="Courier New" w:hAnsi="Courier New" w:cs="Courier New"/>
          <w:lang w:val="en-US"/>
        </w:rPr>
        <w:t> </w:t>
      </w:r>
      <w:r w:rsidR="003F264A" w:rsidRPr="00DF13E4">
        <w:rPr>
          <w:rFonts w:ascii="GHEA Grapalat" w:hAnsi="GHEA Grapalat"/>
        </w:rPr>
        <w:t>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w:t>
      </w:r>
      <w:r w:rsidR="00BC0F4E" w:rsidRPr="00DF13E4">
        <w:rPr>
          <w:rFonts w:ascii="GHEA Grapalat" w:hAnsi="GHEA Grapalat"/>
        </w:rPr>
        <w:t>, соглашений</w:t>
      </w:r>
      <w:r w:rsidR="003F264A" w:rsidRPr="00DF13E4">
        <w:rPr>
          <w:rFonts w:ascii="GHEA Grapalat" w:hAnsi="GHEA Grapalat"/>
        </w:rPr>
        <w:t>), а для оценки надлежащего исполнения данного договора (договоров</w:t>
      </w:r>
      <w:r w:rsidR="006C753F" w:rsidRPr="00DF13E4">
        <w:rPr>
          <w:rFonts w:ascii="GHEA Grapalat" w:hAnsi="GHEA Grapalat"/>
        </w:rPr>
        <w:t>, соглашений</w:t>
      </w:r>
      <w:r w:rsidR="003F264A" w:rsidRPr="00DF13E4">
        <w:rPr>
          <w:rFonts w:ascii="GHEA Grapalat" w:hAnsi="GHEA Grapalat"/>
        </w:rPr>
        <w:t xml:space="preserve">) </w:t>
      </w:r>
      <w:r w:rsidR="00120141" w:rsidRPr="00DF13E4">
        <w:rPr>
          <w:rFonts w:ascii="GHEA Grapalat" w:hAnsi="GHEA Grapalat"/>
        </w:rPr>
        <w:t>—</w:t>
      </w:r>
      <w:r w:rsidR="003F264A" w:rsidRPr="00DF13E4">
        <w:rPr>
          <w:rFonts w:ascii="GHEA Grapalat" w:hAnsi="GHEA Grapalat"/>
        </w:rPr>
        <w:t xml:space="preserve"> копию акта (протокола сдачи-приемки и т.д.), заверенного сторонами данного договора</w:t>
      </w:r>
      <w:r w:rsidR="00296452" w:rsidRPr="00DF13E4">
        <w:rPr>
          <w:rFonts w:ascii="GHEA Grapalat" w:hAnsi="GHEA Grapalat"/>
        </w:rPr>
        <w:t>(соглашения)</w:t>
      </w:r>
      <w:r w:rsidR="003F264A" w:rsidRPr="00DF13E4">
        <w:rPr>
          <w:rFonts w:ascii="GHEA Grapalat" w:hAnsi="GHEA Grapalat"/>
        </w:rPr>
        <w:t xml:space="preserve"> и удостоверяющего исполнение договора в установленный срок, или письменное заверение стороны, принявш</w:t>
      </w:r>
      <w:r w:rsidR="00314666" w:rsidRPr="00DF13E4">
        <w:rPr>
          <w:rFonts w:ascii="GHEA Grapalat" w:hAnsi="GHEA Grapalat"/>
        </w:rPr>
        <w:t>ей исполнение данного договора.</w:t>
      </w:r>
    </w:p>
    <w:p w:rsidR="004175B6" w:rsidRPr="00DF13E4" w:rsidRDefault="0049686A" w:rsidP="00CA236C">
      <w:pPr>
        <w:widowControl w:val="0"/>
        <w:tabs>
          <w:tab w:val="left" w:pos="1134"/>
        </w:tabs>
        <w:ind w:firstLine="567"/>
        <w:jc w:val="both"/>
        <w:rPr>
          <w:rFonts w:ascii="GHEA Grapalat" w:hAnsi="GHEA Grapalat" w:cs="Tahoma"/>
        </w:rPr>
      </w:pPr>
      <w:r w:rsidRPr="00DF13E4">
        <w:rPr>
          <w:rFonts w:ascii="GHEA Grapalat" w:hAnsi="GHEA Grapalat"/>
        </w:rPr>
        <w:t xml:space="preserve">При этом оценочная комиссия может проверить подлинность договора (соглашения), представленного участником, занявшим первое место, посредством Комитета государственных доходов Республики Армения. </w:t>
      </w:r>
      <w:r w:rsidR="003F264A" w:rsidRPr="00DF13E4">
        <w:rPr>
          <w:rFonts w:ascii="GHEA Grapalat" w:hAnsi="GHEA Grapalat"/>
        </w:rPr>
        <w:t>в.</w:t>
      </w:r>
      <w:r w:rsidR="00120141" w:rsidRPr="00DF13E4">
        <w:rPr>
          <w:rFonts w:ascii="GHEA Grapalat" w:hAnsi="GHEA Grapalat"/>
        </w:rPr>
        <w:tab/>
      </w:r>
      <w:r w:rsidR="003F264A" w:rsidRPr="00DF13E4">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DF13E4" w:rsidRDefault="003F264A" w:rsidP="00CA236C">
      <w:pPr>
        <w:widowControl w:val="0"/>
        <w:tabs>
          <w:tab w:val="left" w:pos="1134"/>
        </w:tabs>
        <w:ind w:firstLine="567"/>
        <w:jc w:val="both"/>
        <w:rPr>
          <w:rFonts w:ascii="GHEA Grapalat" w:hAnsi="GHEA Grapalat" w:cs="Arial Armenian"/>
        </w:rPr>
      </w:pPr>
      <w:r w:rsidRPr="00DF13E4">
        <w:rPr>
          <w:rFonts w:ascii="GHEA Grapalat" w:hAnsi="GHEA Grapalat"/>
        </w:rPr>
        <w:t>2)</w:t>
      </w:r>
      <w:r w:rsidR="00120141" w:rsidRPr="00DF13E4">
        <w:rPr>
          <w:rFonts w:ascii="GHEA Grapalat" w:hAnsi="GHEA Grapalat"/>
        </w:rPr>
        <w:tab/>
      </w:r>
      <w:r w:rsidRPr="00DF13E4">
        <w:rPr>
          <w:rFonts w:ascii="GHEA Grapalat" w:hAnsi="GHEA Grapalat"/>
        </w:rPr>
        <w:t>квалификационный критерий "Технические средства" устанавливается и оценивается в следующем порядке:</w:t>
      </w:r>
    </w:p>
    <w:p w:rsidR="00D54E6F" w:rsidRPr="00DF13E4" w:rsidRDefault="005110FD" w:rsidP="00CA236C">
      <w:pPr>
        <w:widowControl w:val="0"/>
        <w:tabs>
          <w:tab w:val="left" w:pos="1134"/>
        </w:tabs>
        <w:ind w:firstLine="567"/>
        <w:jc w:val="both"/>
        <w:rPr>
          <w:rFonts w:ascii="GHEA Grapalat" w:hAnsi="GHEA Grapalat" w:cs="Arial"/>
        </w:rPr>
      </w:pPr>
      <w:r w:rsidRPr="00DF13E4">
        <w:rPr>
          <w:rFonts w:ascii="GHEA Grapalat" w:hAnsi="GHEA Grapalat"/>
        </w:rPr>
        <w:t>а.</w:t>
      </w:r>
      <w:r w:rsidR="00120141" w:rsidRPr="00DF13E4">
        <w:rPr>
          <w:rFonts w:ascii="GHEA Grapalat" w:hAnsi="GHEA Grapalat"/>
        </w:rPr>
        <w:tab/>
      </w:r>
      <w:r w:rsidR="00F82623" w:rsidRPr="00DF13E4">
        <w:rPr>
          <w:rFonts w:ascii="GHEA Grapalat" w:hAnsi="GHEA Grapalat"/>
        </w:rPr>
        <w:t>для исполнения заключаемого договора требуются следующие технические средства</w:t>
      </w:r>
      <w:r w:rsidR="00F82623" w:rsidRPr="00DF13E4">
        <w:rPr>
          <w:rStyle w:val="af6"/>
          <w:rFonts w:ascii="GHEA Grapalat" w:hAnsi="GHEA Grapalat"/>
        </w:rPr>
        <w:footnoteReference w:id="2"/>
      </w:r>
      <w:r w:rsidR="00F82623" w:rsidRPr="00DF13E4">
        <w:rPr>
          <w:rFonts w:ascii="GHEA Grapalat" w:hAnsi="GHEA Grapalat"/>
        </w:rPr>
        <w:t xml:space="preserve"> </w:t>
      </w:r>
    </w:p>
    <w:tbl>
      <w:tblPr>
        <w:tblW w:w="949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3402"/>
        <w:gridCol w:w="2410"/>
        <w:gridCol w:w="2409"/>
      </w:tblGrid>
      <w:tr w:rsidR="001B7923" w:rsidRPr="00DF13E4" w:rsidTr="001B7923">
        <w:tc>
          <w:tcPr>
            <w:tcW w:w="1275" w:type="dxa"/>
          </w:tcPr>
          <w:p w:rsidR="001B7923" w:rsidRPr="00BB4C66" w:rsidRDefault="001B7923" w:rsidP="00CA236C">
            <w:pPr>
              <w:pStyle w:val="23"/>
              <w:widowControl w:val="0"/>
              <w:spacing w:line="240" w:lineRule="auto"/>
              <w:ind w:firstLine="0"/>
              <w:jc w:val="center"/>
              <w:rPr>
                <w:rFonts w:ascii="GHEA Grapalat" w:hAnsi="GHEA Grapalat"/>
                <w:szCs w:val="24"/>
              </w:rPr>
            </w:pPr>
          </w:p>
        </w:tc>
        <w:tc>
          <w:tcPr>
            <w:tcW w:w="3402" w:type="dxa"/>
            <w:vAlign w:val="center"/>
          </w:tcPr>
          <w:p w:rsidR="001B7923" w:rsidRPr="00DF13E4" w:rsidRDefault="001B7923"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Наименование технического средства</w:t>
            </w:r>
          </w:p>
        </w:tc>
        <w:tc>
          <w:tcPr>
            <w:tcW w:w="2410" w:type="dxa"/>
            <w:vAlign w:val="center"/>
          </w:tcPr>
          <w:p w:rsidR="001B7923" w:rsidRPr="00DF13E4" w:rsidRDefault="001B7923"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Тип</w:t>
            </w:r>
          </w:p>
        </w:tc>
        <w:tc>
          <w:tcPr>
            <w:tcW w:w="2409" w:type="dxa"/>
            <w:vAlign w:val="center"/>
          </w:tcPr>
          <w:p w:rsidR="001B7923" w:rsidRPr="00DF13E4" w:rsidRDefault="001B7923"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Требуемое количество</w:t>
            </w:r>
          </w:p>
        </w:tc>
      </w:tr>
      <w:tr w:rsidR="001B7923" w:rsidRPr="00DF13E4" w:rsidTr="001B7923">
        <w:tc>
          <w:tcPr>
            <w:tcW w:w="1275" w:type="dxa"/>
            <w:vAlign w:val="center"/>
          </w:tcPr>
          <w:p w:rsidR="001B7923" w:rsidRPr="001B7923" w:rsidRDefault="00B6226D" w:rsidP="00301828">
            <w:pPr>
              <w:pStyle w:val="aff3"/>
              <w:ind w:left="0"/>
              <w:rPr>
                <w:rFonts w:ascii="GHEA Grapalat" w:hAnsi="GHEA Grapalat" w:cs="Sylfaen"/>
                <w:color w:val="000000"/>
                <w:sz w:val="20"/>
                <w:szCs w:val="16"/>
              </w:rPr>
            </w:pPr>
            <w:r>
              <w:rPr>
                <w:rFonts w:ascii="GHEA Grapalat" w:hAnsi="GHEA Grapalat" w:cs="Sylfaen"/>
                <w:color w:val="000000"/>
                <w:sz w:val="20"/>
                <w:szCs w:val="16"/>
              </w:rPr>
              <w:t>1</w:t>
            </w:r>
          </w:p>
        </w:tc>
        <w:tc>
          <w:tcPr>
            <w:tcW w:w="3402" w:type="dxa"/>
          </w:tcPr>
          <w:p w:rsidR="001B7923" w:rsidRPr="001B7923" w:rsidRDefault="001B7923" w:rsidP="00CA236C">
            <w:pPr>
              <w:rPr>
                <w:sz w:val="22"/>
              </w:rPr>
            </w:pPr>
            <w:r w:rsidRPr="001B7923">
              <w:rPr>
                <w:sz w:val="22"/>
              </w:rPr>
              <w:t>Самосвал</w:t>
            </w:r>
          </w:p>
        </w:tc>
        <w:tc>
          <w:tcPr>
            <w:tcW w:w="2410" w:type="dxa"/>
          </w:tcPr>
          <w:p w:rsidR="001B7923" w:rsidRPr="001B7923" w:rsidRDefault="001B7923" w:rsidP="00342FEA">
            <w:pPr>
              <w:rPr>
                <w:sz w:val="22"/>
              </w:rPr>
            </w:pPr>
            <w:r w:rsidRPr="001B7923">
              <w:rPr>
                <w:sz w:val="22"/>
              </w:rPr>
              <w:t>любой</w:t>
            </w:r>
          </w:p>
        </w:tc>
        <w:tc>
          <w:tcPr>
            <w:tcW w:w="2409" w:type="dxa"/>
          </w:tcPr>
          <w:p w:rsidR="001B7923" w:rsidRPr="00B6226D" w:rsidRDefault="00B6226D" w:rsidP="00CA236C">
            <w:pPr>
              <w:pStyle w:val="23"/>
              <w:widowControl w:val="0"/>
              <w:spacing w:line="240" w:lineRule="auto"/>
              <w:ind w:firstLine="0"/>
              <w:jc w:val="center"/>
              <w:rPr>
                <w:rFonts w:ascii="GHEA Grapalat" w:hAnsi="GHEA Grapalat"/>
                <w:sz w:val="22"/>
                <w:szCs w:val="24"/>
              </w:rPr>
            </w:pPr>
            <w:r>
              <w:rPr>
                <w:rFonts w:ascii="GHEA Grapalat" w:hAnsi="GHEA Grapalat" w:cs="Arial Armenian"/>
                <w:sz w:val="22"/>
              </w:rPr>
              <w:t>1</w:t>
            </w:r>
          </w:p>
        </w:tc>
      </w:tr>
    </w:tbl>
    <w:p w:rsidR="005110FD" w:rsidRPr="00DF13E4" w:rsidRDefault="005110FD" w:rsidP="00CA236C">
      <w:pPr>
        <w:widowControl w:val="0"/>
        <w:ind w:firstLine="567"/>
        <w:jc w:val="both"/>
        <w:rPr>
          <w:rFonts w:ascii="GHEA Grapalat" w:hAnsi="GHEA Grapalat"/>
          <w:lang w:val="en-US"/>
        </w:rPr>
      </w:pPr>
    </w:p>
    <w:p w:rsidR="00305F6D" w:rsidRPr="00DF13E4" w:rsidRDefault="00D54E6F" w:rsidP="00CA236C">
      <w:pPr>
        <w:widowControl w:val="0"/>
        <w:tabs>
          <w:tab w:val="left" w:pos="1134"/>
        </w:tabs>
        <w:ind w:firstLine="567"/>
        <w:jc w:val="both"/>
        <w:rPr>
          <w:rFonts w:ascii="GHEA Grapalat" w:hAnsi="GHEA Grapalat" w:cs="Arial Armenian"/>
        </w:rPr>
      </w:pPr>
      <w:r w:rsidRPr="00DF13E4">
        <w:rPr>
          <w:rFonts w:ascii="GHEA Grapalat" w:hAnsi="GHEA Grapalat"/>
        </w:rPr>
        <w:t>б.</w:t>
      </w:r>
      <w:r w:rsidR="008A2CAC" w:rsidRPr="00DF13E4">
        <w:rPr>
          <w:rFonts w:ascii="GHEA Grapalat" w:hAnsi="GHEA Grapalat"/>
        </w:rPr>
        <w:tab/>
      </w:r>
      <w:r w:rsidRPr="00DF13E4">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DF13E4" w:rsidRDefault="00D54E6F" w:rsidP="00CA236C">
      <w:pPr>
        <w:widowControl w:val="0"/>
        <w:tabs>
          <w:tab w:val="left" w:pos="1134"/>
        </w:tabs>
        <w:ind w:firstLine="567"/>
        <w:jc w:val="both"/>
        <w:rPr>
          <w:rFonts w:ascii="GHEA Grapalat" w:hAnsi="GHEA Grapalat" w:cs="Arial Armenian"/>
        </w:rPr>
      </w:pPr>
      <w:r w:rsidRPr="00DF13E4">
        <w:rPr>
          <w:rFonts w:ascii="GHEA Grapalat" w:hAnsi="GHEA Grapalat"/>
        </w:rPr>
        <w:t>в.</w:t>
      </w:r>
      <w:r w:rsidR="008A2CAC" w:rsidRPr="00DF13E4">
        <w:rPr>
          <w:rFonts w:ascii="GHEA Grapalat" w:hAnsi="GHEA Grapalat"/>
        </w:rPr>
        <w:tab/>
      </w:r>
      <w:r w:rsidRPr="00DF13E4">
        <w:rPr>
          <w:rFonts w:ascii="GHEA Grapalat" w:hAnsi="GHEA Grapalat"/>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09"/>
        <w:gridCol w:w="3402"/>
        <w:gridCol w:w="2127"/>
      </w:tblGrid>
      <w:tr w:rsidR="00305F6D" w:rsidRPr="00DF13E4" w:rsidTr="008A2CAC">
        <w:tc>
          <w:tcPr>
            <w:tcW w:w="709" w:type="dxa"/>
            <w:vAlign w:val="center"/>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w:t>
            </w:r>
          </w:p>
        </w:tc>
        <w:tc>
          <w:tcPr>
            <w:tcW w:w="2409" w:type="dxa"/>
            <w:vAlign w:val="center"/>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Наименование технического средства</w:t>
            </w:r>
          </w:p>
        </w:tc>
        <w:tc>
          <w:tcPr>
            <w:tcW w:w="3402" w:type="dxa"/>
            <w:vAlign w:val="center"/>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Марка, государственный номер (при наличии) и дата производства технического средства</w:t>
            </w:r>
          </w:p>
        </w:tc>
        <w:tc>
          <w:tcPr>
            <w:tcW w:w="2127" w:type="dxa"/>
            <w:vAlign w:val="center"/>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Вид права на техническое средство</w:t>
            </w:r>
          </w:p>
        </w:tc>
      </w:tr>
      <w:tr w:rsidR="00305F6D" w:rsidRPr="00DF13E4" w:rsidTr="008A2CAC">
        <w:tc>
          <w:tcPr>
            <w:tcW w:w="709" w:type="dxa"/>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1</w:t>
            </w:r>
          </w:p>
        </w:tc>
        <w:tc>
          <w:tcPr>
            <w:tcW w:w="2409"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3402"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2127" w:type="dxa"/>
          </w:tcPr>
          <w:p w:rsidR="00305F6D" w:rsidRPr="00DF13E4" w:rsidRDefault="00305F6D" w:rsidP="00CA236C">
            <w:pPr>
              <w:pStyle w:val="23"/>
              <w:widowControl w:val="0"/>
              <w:spacing w:line="240" w:lineRule="auto"/>
              <w:ind w:firstLine="0"/>
              <w:jc w:val="center"/>
              <w:rPr>
                <w:rFonts w:ascii="GHEA Grapalat" w:hAnsi="GHEA Grapalat"/>
                <w:szCs w:val="24"/>
              </w:rPr>
            </w:pPr>
          </w:p>
        </w:tc>
      </w:tr>
      <w:tr w:rsidR="00305F6D" w:rsidRPr="00DF13E4" w:rsidTr="008A2CAC">
        <w:tc>
          <w:tcPr>
            <w:tcW w:w="709"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2</w:t>
            </w:r>
          </w:p>
        </w:tc>
        <w:tc>
          <w:tcPr>
            <w:tcW w:w="2409"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3402"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2127" w:type="dxa"/>
          </w:tcPr>
          <w:p w:rsidR="00305F6D" w:rsidRPr="00DF13E4" w:rsidRDefault="00305F6D" w:rsidP="00CA236C">
            <w:pPr>
              <w:pStyle w:val="23"/>
              <w:widowControl w:val="0"/>
              <w:spacing w:line="240" w:lineRule="auto"/>
              <w:ind w:firstLine="0"/>
              <w:jc w:val="center"/>
              <w:rPr>
                <w:rFonts w:ascii="GHEA Grapalat" w:hAnsi="GHEA Grapalat"/>
                <w:szCs w:val="24"/>
              </w:rPr>
            </w:pPr>
          </w:p>
        </w:tc>
      </w:tr>
    </w:tbl>
    <w:p w:rsidR="008A2CAC" w:rsidRPr="00DF13E4" w:rsidRDefault="008A2CAC" w:rsidP="00CA236C">
      <w:pPr>
        <w:widowControl w:val="0"/>
        <w:ind w:firstLine="567"/>
        <w:jc w:val="both"/>
        <w:rPr>
          <w:rFonts w:ascii="GHEA Grapalat" w:hAnsi="GHEA Grapalat"/>
        </w:rPr>
      </w:pPr>
    </w:p>
    <w:p w:rsidR="00D5541F" w:rsidRPr="00DF13E4" w:rsidRDefault="003F264A" w:rsidP="00CA236C">
      <w:pPr>
        <w:widowControl w:val="0"/>
        <w:tabs>
          <w:tab w:val="left" w:pos="1134"/>
        </w:tabs>
        <w:ind w:firstLine="567"/>
        <w:jc w:val="both"/>
        <w:rPr>
          <w:rFonts w:ascii="GHEA Grapalat" w:hAnsi="GHEA Grapalat" w:cs="Sylfaen"/>
        </w:rPr>
      </w:pPr>
      <w:r w:rsidRPr="00DF13E4">
        <w:rPr>
          <w:rFonts w:ascii="GHEA Grapalat" w:hAnsi="GHEA Grapalat"/>
        </w:rPr>
        <w:t>г.</w:t>
      </w:r>
      <w:r w:rsidR="008A2CAC" w:rsidRPr="00DF13E4">
        <w:rPr>
          <w:rFonts w:ascii="GHEA Grapalat" w:hAnsi="GHEA Grapalat"/>
        </w:rPr>
        <w:tab/>
      </w:r>
      <w:r w:rsidRPr="00DF13E4">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DF13E4" w:rsidRDefault="00147F14" w:rsidP="00CA236C">
      <w:pPr>
        <w:widowControl w:val="0"/>
        <w:tabs>
          <w:tab w:val="left" w:pos="1134"/>
        </w:tabs>
        <w:ind w:firstLine="567"/>
        <w:jc w:val="both"/>
        <w:rPr>
          <w:rFonts w:ascii="GHEA Grapalat" w:hAnsi="GHEA Grapalat" w:cs="Arial"/>
        </w:rPr>
      </w:pPr>
      <w:r w:rsidRPr="00DF13E4">
        <w:rPr>
          <w:rFonts w:ascii="GHEA Grapalat" w:hAnsi="GHEA Grapalat"/>
        </w:rPr>
        <w:t>3)</w:t>
      </w:r>
      <w:r w:rsidR="008A2CAC" w:rsidRPr="00DF13E4">
        <w:rPr>
          <w:rFonts w:ascii="GHEA Grapalat" w:hAnsi="GHEA Grapalat"/>
        </w:rPr>
        <w:tab/>
      </w:r>
      <w:r w:rsidRPr="00DF13E4">
        <w:rPr>
          <w:rFonts w:ascii="GHEA Grapalat" w:hAnsi="GHEA Grapalat"/>
        </w:rPr>
        <w:t>квалификационный критерий "Финансовые средства" устанавливается и оценивается в следующем порядке:</w:t>
      </w:r>
    </w:p>
    <w:p w:rsidR="00305F6D" w:rsidRPr="00DF13E4" w:rsidRDefault="00B8636F" w:rsidP="00CA236C">
      <w:pPr>
        <w:pStyle w:val="norm"/>
        <w:widowControl w:val="0"/>
        <w:tabs>
          <w:tab w:val="left" w:pos="1134"/>
        </w:tabs>
        <w:spacing w:line="240" w:lineRule="auto"/>
        <w:ind w:firstLine="567"/>
        <w:rPr>
          <w:rFonts w:ascii="GHEA Grapalat" w:hAnsi="GHEA Grapalat" w:cs="Sylfaen"/>
          <w:sz w:val="24"/>
          <w:szCs w:val="24"/>
        </w:rPr>
      </w:pPr>
      <w:r w:rsidRPr="00BB4C66">
        <w:rPr>
          <w:rFonts w:ascii="GHEA Grapalat" w:hAnsi="GHEA Grapalat"/>
          <w:spacing w:val="-6"/>
        </w:rPr>
        <w:t>а.</w:t>
      </w:r>
      <w:r w:rsidR="008A2CAC" w:rsidRPr="00BB4C66">
        <w:rPr>
          <w:rFonts w:ascii="GHEA Grapalat" w:hAnsi="GHEA Grapalat"/>
          <w:spacing w:val="-6"/>
        </w:rPr>
        <w:tab/>
      </w:r>
      <w:r w:rsidRPr="00BB4C66">
        <w:rPr>
          <w:rFonts w:ascii="GHEA Grapalat" w:hAnsi="GHEA Grapalat"/>
          <w:spacing w:val="-6"/>
        </w:rPr>
        <w:t>у участника, являющегося резидентом Республики Армения, за исключением не являющегося индивидуальным предпринимателем физического лица</w:t>
      </w:r>
      <w:r w:rsidR="008A2CAC" w:rsidRPr="00DF13E4">
        <w:rPr>
          <w:rFonts w:ascii="GHEA Grapalat" w:hAnsi="GHEA Grapalat"/>
          <w:sz w:val="24"/>
          <w:szCs w:val="24"/>
        </w:rPr>
        <w:tab/>
      </w:r>
      <w:r w:rsidR="00B32C46" w:rsidRPr="00DF13E4">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A14ED9" w:rsidRPr="00DF13E4" w:rsidRDefault="00B32C46" w:rsidP="00CA236C">
      <w:pPr>
        <w:pStyle w:val="norm"/>
        <w:widowControl w:val="0"/>
        <w:tabs>
          <w:tab w:val="left" w:pos="1134"/>
        </w:tabs>
        <w:spacing w:line="240" w:lineRule="auto"/>
        <w:ind w:firstLine="567"/>
        <w:rPr>
          <w:rFonts w:ascii="GHEA Grapalat" w:hAnsi="GHEA Grapalat" w:cs="Sylfaen"/>
          <w:sz w:val="24"/>
          <w:szCs w:val="24"/>
        </w:rPr>
      </w:pPr>
      <w:r w:rsidRPr="00BB4C66">
        <w:rPr>
          <w:rFonts w:ascii="GHEA Grapalat" w:hAnsi="GHEA Grapalat"/>
        </w:rPr>
        <w:t>-</w:t>
      </w:r>
      <w:r w:rsidR="008A2CAC" w:rsidRPr="00BB4C66">
        <w:rPr>
          <w:rFonts w:ascii="GHEA Grapalat" w:hAnsi="GHEA Grapalat"/>
        </w:rPr>
        <w:tab/>
      </w:r>
      <w:r w:rsidRPr="00DF13E4">
        <w:rPr>
          <w:rFonts w:ascii="GHEA Grapalat" w:hAnsi="GHEA Grapalat"/>
          <w:sz w:val="24"/>
          <w:szCs w:val="24"/>
        </w:rPr>
        <w:t>б.</w:t>
      </w:r>
      <w:r w:rsidR="008A2CAC" w:rsidRPr="00DF13E4">
        <w:rPr>
          <w:rFonts w:ascii="GHEA Grapalat" w:hAnsi="GHEA Grapalat"/>
          <w:sz w:val="24"/>
          <w:szCs w:val="24"/>
        </w:rPr>
        <w:tab/>
      </w:r>
      <w:r w:rsidRPr="00DF13E4">
        <w:rPr>
          <w:rFonts w:ascii="GHEA Grapalat" w:hAnsi="GHEA Grapalat"/>
          <w:sz w:val="24"/>
          <w:szCs w:val="24"/>
        </w:rPr>
        <w:t xml:space="preserve">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w:t>
      </w:r>
      <w:r w:rsidRPr="00DF13E4">
        <w:rPr>
          <w:rFonts w:ascii="GHEA Grapalat" w:hAnsi="GHEA Grapalat"/>
          <w:sz w:val="24"/>
          <w:szCs w:val="24"/>
        </w:rPr>
        <w:lastRenderedPageBreak/>
        <w:t>комиссия оценивает на условиях, устано</w:t>
      </w:r>
      <w:r w:rsidR="00314666" w:rsidRPr="00DF13E4">
        <w:rPr>
          <w:rFonts w:ascii="GHEA Grapalat" w:hAnsi="GHEA Grapalat"/>
          <w:sz w:val="24"/>
          <w:szCs w:val="24"/>
        </w:rPr>
        <w:t>вленных настоящим приглашением;</w:t>
      </w:r>
    </w:p>
    <w:p w:rsidR="00EB705C" w:rsidRPr="00DF13E4" w:rsidRDefault="007968A3"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в.</w:t>
      </w:r>
      <w:r w:rsidR="008A2CAC" w:rsidRPr="00DF13E4">
        <w:rPr>
          <w:rFonts w:ascii="GHEA Grapalat" w:hAnsi="GHEA Grapalat"/>
          <w:sz w:val="24"/>
          <w:szCs w:val="24"/>
        </w:rPr>
        <w:tab/>
      </w:r>
      <w:r w:rsidRPr="00DF13E4">
        <w:rPr>
          <w:rFonts w:ascii="GHEA Grapalat" w:hAnsi="GHEA Grapalat"/>
          <w:sz w:val="24"/>
          <w:szCs w:val="24"/>
        </w:rPr>
        <w:t xml:space="preserve">если участник не является резидентом Республики Армения или участник </w:t>
      </w:r>
      <w:r w:rsidR="008A2CAC" w:rsidRPr="00DF13E4">
        <w:rPr>
          <w:rFonts w:ascii="GHEA Grapalat" w:hAnsi="GHEA Grapalat"/>
          <w:sz w:val="24"/>
          <w:szCs w:val="24"/>
        </w:rPr>
        <w:t>—</w:t>
      </w:r>
      <w:r w:rsidRPr="00DF13E4">
        <w:rPr>
          <w:rFonts w:ascii="GHEA Grapalat" w:hAnsi="GHEA Grapalat"/>
          <w:sz w:val="24"/>
          <w:szCs w:val="24"/>
        </w:rPr>
        <w:t xml:space="preserve">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DF13E4" w:rsidDel="006A0D8B" w:rsidRDefault="00033B20"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г.</w:t>
      </w:r>
      <w:r w:rsidR="008A2CAC" w:rsidRPr="00DF13E4">
        <w:rPr>
          <w:rFonts w:ascii="GHEA Grapalat" w:hAnsi="GHEA Grapalat"/>
          <w:sz w:val="24"/>
          <w:szCs w:val="24"/>
        </w:rPr>
        <w:tab/>
      </w:r>
      <w:r w:rsidRPr="00DF13E4">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условия и требования, предус</w:t>
      </w:r>
      <w:r w:rsidR="00314666" w:rsidRPr="00DF13E4">
        <w:rPr>
          <w:rFonts w:ascii="GHEA Grapalat" w:hAnsi="GHEA Grapalat"/>
          <w:sz w:val="24"/>
          <w:szCs w:val="24"/>
        </w:rPr>
        <w:t>мотренные настоящим подпунктом;</w:t>
      </w:r>
    </w:p>
    <w:p w:rsidR="00305F6D" w:rsidRPr="00DF13E4" w:rsidRDefault="002C6CF7" w:rsidP="00CA236C">
      <w:pPr>
        <w:widowControl w:val="0"/>
        <w:tabs>
          <w:tab w:val="left" w:pos="1134"/>
        </w:tabs>
        <w:ind w:firstLine="567"/>
        <w:jc w:val="both"/>
        <w:rPr>
          <w:rFonts w:ascii="GHEA Grapalat" w:hAnsi="GHEA Grapalat" w:cs="Arial"/>
        </w:rPr>
      </w:pPr>
      <w:r w:rsidRPr="00DF13E4">
        <w:rPr>
          <w:rFonts w:ascii="GHEA Grapalat" w:hAnsi="GHEA Grapalat"/>
        </w:rPr>
        <w:t>4)</w:t>
      </w:r>
      <w:r w:rsidR="008A2CAC" w:rsidRPr="00DF13E4">
        <w:rPr>
          <w:rFonts w:ascii="GHEA Grapalat" w:hAnsi="GHEA Grapalat"/>
        </w:rPr>
        <w:tab/>
      </w:r>
      <w:r w:rsidRPr="00DF13E4">
        <w:rPr>
          <w:rFonts w:ascii="GHEA Grapalat" w:hAnsi="GHEA Grapalat"/>
        </w:rPr>
        <w:t>квалификационный критерий "Трудовые ресурсы" устанавливается и оценивается в следующем порядке:</w:t>
      </w:r>
    </w:p>
    <w:p w:rsidR="00B8636F" w:rsidRPr="00DF13E4" w:rsidRDefault="009A73D5" w:rsidP="00CA236C">
      <w:pPr>
        <w:widowControl w:val="0"/>
        <w:tabs>
          <w:tab w:val="left" w:pos="1134"/>
        </w:tabs>
        <w:ind w:firstLine="567"/>
        <w:jc w:val="both"/>
        <w:rPr>
          <w:rFonts w:ascii="GHEA Grapalat" w:hAnsi="GHEA Grapalat" w:cs="Arial"/>
        </w:rPr>
      </w:pPr>
      <w:r w:rsidRPr="00DF13E4">
        <w:rPr>
          <w:rFonts w:ascii="GHEA Grapalat" w:hAnsi="GHEA Grapalat"/>
        </w:rPr>
        <w:t>а.</w:t>
      </w:r>
      <w:r w:rsidR="008A2CAC" w:rsidRPr="00DF13E4">
        <w:rPr>
          <w:rFonts w:ascii="GHEA Grapalat" w:hAnsi="GHEA Grapalat"/>
        </w:rPr>
        <w:tab/>
      </w:r>
      <w:r w:rsidRPr="00DF13E4">
        <w:rPr>
          <w:rFonts w:ascii="GHEA Grapalat" w:hAnsi="GHEA Grapalat"/>
        </w:rPr>
        <w:t>для исполнения договора требуются трудовые ресурсы</w:t>
      </w:r>
      <w:r w:rsidR="006C4728" w:rsidRPr="00DF13E4">
        <w:rPr>
          <w:rFonts w:ascii="GHEA Grapalat" w:hAnsi="GHEA Grapalat"/>
        </w:rPr>
        <w:t xml:space="preserve"> со следующей квалификацией </w:t>
      </w:r>
      <w:r w:rsidRPr="00DF13E4">
        <w:rPr>
          <w:rStyle w:val="af6"/>
          <w:rFonts w:ascii="GHEA Grapalat" w:hAnsi="GHEA Grapalat"/>
        </w:rPr>
        <w:footnoteReference w:id="3"/>
      </w:r>
      <w:r w:rsidRPr="00DF13E4">
        <w:rPr>
          <w:rFonts w:ascii="GHEA Grapalat" w:hAnsi="GHEA Grapalat"/>
        </w:rPr>
        <w:t xml:space="preserve"> </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559"/>
        <w:gridCol w:w="2693"/>
        <w:gridCol w:w="4111"/>
      </w:tblGrid>
      <w:tr w:rsidR="00CC4658" w:rsidRPr="00DF13E4" w:rsidTr="00301828">
        <w:tc>
          <w:tcPr>
            <w:tcW w:w="9922" w:type="dxa"/>
            <w:gridSpan w:val="4"/>
            <w:tcBorders>
              <w:top w:val="single" w:sz="4" w:space="0" w:color="auto"/>
              <w:left w:val="single" w:sz="4" w:space="0" w:color="auto"/>
              <w:bottom w:val="single" w:sz="4" w:space="0" w:color="auto"/>
              <w:right w:val="single" w:sz="4" w:space="0" w:color="auto"/>
            </w:tcBorders>
          </w:tcPr>
          <w:p w:rsidR="00CC4658" w:rsidRPr="00DF13E4" w:rsidRDefault="00CC4658"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Специалисты</w:t>
            </w:r>
          </w:p>
        </w:tc>
      </w:tr>
      <w:tr w:rsidR="00CC4658" w:rsidRPr="00DF13E4" w:rsidTr="00CC4658">
        <w:tblPrEx>
          <w:tblLook w:val="01E0" w:firstRow="1" w:lastRow="1" w:firstColumn="1" w:lastColumn="1" w:noHBand="0" w:noVBand="0"/>
        </w:tblPrEx>
        <w:tc>
          <w:tcPr>
            <w:tcW w:w="1559" w:type="dxa"/>
            <w:vMerge w:val="restart"/>
          </w:tcPr>
          <w:p w:rsidR="00CC4658" w:rsidRDefault="00CC4658" w:rsidP="00CA236C">
            <w:pPr>
              <w:pStyle w:val="23"/>
              <w:widowControl w:val="0"/>
              <w:spacing w:line="240" w:lineRule="auto"/>
              <w:ind w:firstLine="0"/>
              <w:jc w:val="center"/>
              <w:rPr>
                <w:rFonts w:ascii="GHEA Grapalat" w:hAnsi="GHEA Grapalat"/>
                <w:szCs w:val="24"/>
              </w:rPr>
            </w:pPr>
          </w:p>
          <w:p w:rsidR="00CC4658" w:rsidRPr="00CC4658" w:rsidRDefault="00CC4658" w:rsidP="00CC4658">
            <w:pPr>
              <w:jc w:val="center"/>
              <w:rPr>
                <w:lang w:val="en-US"/>
              </w:rPr>
            </w:pPr>
            <w:r w:rsidRPr="00CC4658">
              <w:rPr>
                <w:sz w:val="20"/>
                <w:lang w:val="en-US"/>
              </w:rPr>
              <w:t>Н/Л</w:t>
            </w:r>
          </w:p>
        </w:tc>
        <w:tc>
          <w:tcPr>
            <w:tcW w:w="1559" w:type="dxa"/>
            <w:vMerge w:val="restart"/>
            <w:vAlign w:val="center"/>
          </w:tcPr>
          <w:p w:rsidR="00CC4658" w:rsidRPr="00DF13E4" w:rsidRDefault="00CC4658"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квалификация</w:t>
            </w:r>
          </w:p>
        </w:tc>
        <w:tc>
          <w:tcPr>
            <w:tcW w:w="6804" w:type="dxa"/>
            <w:gridSpan w:val="2"/>
          </w:tcPr>
          <w:p w:rsidR="00CC4658" w:rsidRPr="00DF13E4" w:rsidRDefault="00CC4658"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трудовой опыт</w:t>
            </w:r>
          </w:p>
        </w:tc>
      </w:tr>
      <w:tr w:rsidR="00CC4658" w:rsidRPr="00DF13E4" w:rsidTr="00CC4658">
        <w:tblPrEx>
          <w:tblLook w:val="01E0" w:firstRow="1" w:lastRow="1" w:firstColumn="1" w:lastColumn="1" w:noHBand="0" w:noVBand="0"/>
        </w:tblPrEx>
        <w:tc>
          <w:tcPr>
            <w:tcW w:w="1559" w:type="dxa"/>
            <w:vMerge/>
          </w:tcPr>
          <w:p w:rsidR="00CC4658" w:rsidRPr="00DF13E4" w:rsidRDefault="00CC4658" w:rsidP="00CA236C">
            <w:pPr>
              <w:pStyle w:val="23"/>
              <w:widowControl w:val="0"/>
              <w:spacing w:line="240" w:lineRule="auto"/>
              <w:ind w:firstLine="0"/>
              <w:jc w:val="center"/>
              <w:rPr>
                <w:rFonts w:ascii="GHEA Grapalat" w:hAnsi="GHEA Grapalat"/>
                <w:szCs w:val="24"/>
              </w:rPr>
            </w:pPr>
          </w:p>
        </w:tc>
        <w:tc>
          <w:tcPr>
            <w:tcW w:w="1559" w:type="dxa"/>
            <w:vMerge/>
          </w:tcPr>
          <w:p w:rsidR="00CC4658" w:rsidRPr="00DF13E4" w:rsidRDefault="00CC4658" w:rsidP="00CA236C">
            <w:pPr>
              <w:pStyle w:val="23"/>
              <w:widowControl w:val="0"/>
              <w:spacing w:line="240" w:lineRule="auto"/>
              <w:ind w:firstLine="0"/>
              <w:jc w:val="center"/>
              <w:rPr>
                <w:rFonts w:ascii="GHEA Grapalat" w:hAnsi="GHEA Grapalat"/>
                <w:szCs w:val="24"/>
              </w:rPr>
            </w:pPr>
          </w:p>
        </w:tc>
        <w:tc>
          <w:tcPr>
            <w:tcW w:w="2693" w:type="dxa"/>
          </w:tcPr>
          <w:p w:rsidR="00CC4658" w:rsidRPr="00DF13E4" w:rsidRDefault="00CC4658"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период</w:t>
            </w:r>
          </w:p>
        </w:tc>
        <w:tc>
          <w:tcPr>
            <w:tcW w:w="4111" w:type="dxa"/>
            <w:vAlign w:val="center"/>
          </w:tcPr>
          <w:p w:rsidR="00CC4658" w:rsidRPr="00DF13E4" w:rsidRDefault="00CC4658"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сфера деятельности и выполненная работа</w:t>
            </w:r>
          </w:p>
        </w:tc>
      </w:tr>
      <w:tr w:rsidR="00CC4658" w:rsidRPr="00DF13E4" w:rsidTr="00CC4658">
        <w:tblPrEx>
          <w:tblLook w:val="01E0" w:firstRow="1" w:lastRow="1" w:firstColumn="1" w:lastColumn="1" w:noHBand="0" w:noVBand="0"/>
        </w:tblPrEx>
        <w:trPr>
          <w:trHeight w:val="501"/>
        </w:trPr>
        <w:tc>
          <w:tcPr>
            <w:tcW w:w="1559" w:type="dxa"/>
          </w:tcPr>
          <w:p w:rsidR="00CC4658" w:rsidRPr="00B6226D" w:rsidRDefault="00B6226D" w:rsidP="00342FEA">
            <w:pPr>
              <w:widowControl w:val="0"/>
              <w:jc w:val="both"/>
              <w:rPr>
                <w:rFonts w:ascii="GHEA Grapalat" w:hAnsi="GHEA Grapalat" w:cs="Arial Armenian"/>
                <w:sz w:val="20"/>
                <w:szCs w:val="20"/>
              </w:rPr>
            </w:pPr>
            <w:r>
              <w:rPr>
                <w:rFonts w:ascii="GHEA Grapalat" w:hAnsi="GHEA Grapalat" w:cs="Arial Armenian"/>
                <w:sz w:val="20"/>
                <w:szCs w:val="20"/>
              </w:rPr>
              <w:t>1</w:t>
            </w:r>
          </w:p>
        </w:tc>
        <w:tc>
          <w:tcPr>
            <w:tcW w:w="1559" w:type="dxa"/>
          </w:tcPr>
          <w:p w:rsidR="00CC4658" w:rsidRPr="00B6226D" w:rsidRDefault="00CC4658" w:rsidP="00B6226D">
            <w:pPr>
              <w:widowControl w:val="0"/>
              <w:jc w:val="both"/>
              <w:rPr>
                <w:rFonts w:ascii="GHEA Grapalat" w:hAnsi="GHEA Grapalat" w:cs="Arial Armenian"/>
                <w:sz w:val="20"/>
                <w:szCs w:val="20"/>
              </w:rPr>
            </w:pPr>
            <w:proofErr w:type="spellStart"/>
            <w:r w:rsidRPr="00C93FBD">
              <w:rPr>
                <w:rFonts w:ascii="GHEA Grapalat" w:hAnsi="GHEA Grapalat" w:cs="Arial Armenian"/>
                <w:sz w:val="20"/>
                <w:szCs w:val="20"/>
                <w:lang w:val="en-US"/>
              </w:rPr>
              <w:t>инженер</w:t>
            </w:r>
            <w:proofErr w:type="spellEnd"/>
            <w:r w:rsidRPr="00C93FBD">
              <w:rPr>
                <w:rFonts w:ascii="GHEA Grapalat" w:hAnsi="GHEA Grapalat" w:cs="Arial Armenian"/>
                <w:sz w:val="20"/>
                <w:szCs w:val="20"/>
                <w:lang w:val="en-US"/>
              </w:rPr>
              <w:t xml:space="preserve"> </w:t>
            </w:r>
            <w:r w:rsidR="00B6226D">
              <w:rPr>
                <w:rFonts w:ascii="GHEA Grapalat" w:hAnsi="GHEA Grapalat" w:cs="Arial Armenian"/>
                <w:sz w:val="20"/>
                <w:szCs w:val="20"/>
              </w:rPr>
              <w:t>энергетик</w:t>
            </w:r>
          </w:p>
        </w:tc>
        <w:tc>
          <w:tcPr>
            <w:tcW w:w="2693" w:type="dxa"/>
          </w:tcPr>
          <w:p w:rsidR="00CC4658" w:rsidRPr="00034010" w:rsidRDefault="00CC4658" w:rsidP="00B6226D">
            <w:pPr>
              <w:widowControl w:val="0"/>
              <w:ind w:firstLine="567"/>
              <w:jc w:val="both"/>
              <w:rPr>
                <w:rFonts w:ascii="GHEA Grapalat" w:hAnsi="GHEA Grapalat" w:cs="Arial Armenian"/>
                <w:sz w:val="20"/>
                <w:szCs w:val="20"/>
                <w:lang w:val="en-US"/>
              </w:rPr>
            </w:pPr>
            <w:proofErr w:type="spellStart"/>
            <w:r>
              <w:rPr>
                <w:rFonts w:ascii="GHEA Grapalat" w:hAnsi="GHEA Grapalat" w:cs="Arial Armenian"/>
                <w:sz w:val="20"/>
                <w:szCs w:val="20"/>
                <w:lang w:val="en-US"/>
              </w:rPr>
              <w:t>Не</w:t>
            </w:r>
            <w:proofErr w:type="spellEnd"/>
            <w:r>
              <w:rPr>
                <w:rFonts w:ascii="GHEA Grapalat" w:hAnsi="GHEA Grapalat" w:cs="Arial Armenian"/>
                <w:sz w:val="20"/>
                <w:szCs w:val="20"/>
                <w:lang w:val="en-US"/>
              </w:rPr>
              <w:t xml:space="preserve"> </w:t>
            </w:r>
            <w:proofErr w:type="spellStart"/>
            <w:r>
              <w:rPr>
                <w:rFonts w:ascii="GHEA Grapalat" w:hAnsi="GHEA Grapalat" w:cs="Arial Armenian"/>
                <w:sz w:val="20"/>
                <w:szCs w:val="20"/>
                <w:lang w:val="en-US"/>
              </w:rPr>
              <w:t>менее</w:t>
            </w:r>
            <w:proofErr w:type="spellEnd"/>
            <w:r>
              <w:rPr>
                <w:rFonts w:ascii="GHEA Grapalat" w:hAnsi="GHEA Grapalat" w:cs="Arial Armenian"/>
                <w:sz w:val="20"/>
                <w:szCs w:val="20"/>
                <w:lang w:val="en-US"/>
              </w:rPr>
              <w:t xml:space="preserve"> </w:t>
            </w:r>
            <w:r w:rsidR="00B6226D">
              <w:rPr>
                <w:rFonts w:ascii="GHEA Grapalat" w:hAnsi="GHEA Grapalat" w:cs="Arial Armenian"/>
                <w:sz w:val="20"/>
                <w:szCs w:val="20"/>
              </w:rPr>
              <w:t>5</w:t>
            </w:r>
            <w:r>
              <w:rPr>
                <w:rFonts w:ascii="GHEA Grapalat" w:hAnsi="GHEA Grapalat" w:cs="Arial Armenian"/>
                <w:sz w:val="20"/>
                <w:szCs w:val="20"/>
                <w:lang w:val="en-US"/>
              </w:rPr>
              <w:t xml:space="preserve"> </w:t>
            </w:r>
            <w:proofErr w:type="spellStart"/>
            <w:r>
              <w:rPr>
                <w:rFonts w:ascii="GHEA Grapalat" w:hAnsi="GHEA Grapalat" w:cs="Arial Armenian"/>
                <w:sz w:val="20"/>
                <w:szCs w:val="20"/>
                <w:lang w:val="en-US"/>
              </w:rPr>
              <w:t>лет</w:t>
            </w:r>
            <w:proofErr w:type="spellEnd"/>
          </w:p>
        </w:tc>
        <w:tc>
          <w:tcPr>
            <w:tcW w:w="4111" w:type="dxa"/>
          </w:tcPr>
          <w:p w:rsidR="00CC4658" w:rsidRPr="007372F2" w:rsidRDefault="00CC4658" w:rsidP="00CA236C">
            <w:pPr>
              <w:widowControl w:val="0"/>
              <w:jc w:val="both"/>
              <w:rPr>
                <w:rFonts w:ascii="GHEA Grapalat" w:hAnsi="GHEA Grapalat" w:cs="Arial Armenian"/>
                <w:sz w:val="20"/>
                <w:szCs w:val="20"/>
              </w:rPr>
            </w:pPr>
            <w:r w:rsidRPr="00034010">
              <w:rPr>
                <w:rFonts w:ascii="GHEA Grapalat" w:hAnsi="GHEA Grapalat" w:cs="Arial Armenian"/>
                <w:sz w:val="20"/>
                <w:szCs w:val="20"/>
              </w:rPr>
              <w:t>Лицензионная деятельность в градостроительстве</w:t>
            </w:r>
          </w:p>
        </w:tc>
      </w:tr>
    </w:tbl>
    <w:p w:rsidR="00B8636F" w:rsidRDefault="00B8636F" w:rsidP="00CA236C">
      <w:pPr>
        <w:widowControl w:val="0"/>
        <w:ind w:firstLine="567"/>
        <w:jc w:val="both"/>
        <w:rPr>
          <w:rFonts w:ascii="GHEA Grapalat" w:hAnsi="GHEA Grapalat" w:cs="Arial Armenian"/>
        </w:rPr>
      </w:pPr>
    </w:p>
    <w:p w:rsidR="00B6226D" w:rsidRPr="00DF13E4" w:rsidRDefault="00B6226D" w:rsidP="00CA236C">
      <w:pPr>
        <w:widowControl w:val="0"/>
        <w:ind w:firstLine="567"/>
        <w:jc w:val="both"/>
        <w:rPr>
          <w:rFonts w:ascii="GHEA Grapalat" w:hAnsi="GHEA Grapalat" w:cs="Arial Armenian"/>
        </w:rPr>
      </w:pPr>
    </w:p>
    <w:p w:rsidR="00B8636F" w:rsidRPr="00DF13E4" w:rsidRDefault="009A73D5" w:rsidP="00CA236C">
      <w:pPr>
        <w:widowControl w:val="0"/>
        <w:tabs>
          <w:tab w:val="left" w:pos="1134"/>
        </w:tabs>
        <w:ind w:firstLine="567"/>
        <w:jc w:val="both"/>
        <w:rPr>
          <w:rFonts w:ascii="GHEA Grapalat" w:hAnsi="GHEA Grapalat" w:cs="Arial Armenian"/>
        </w:rPr>
      </w:pPr>
      <w:r w:rsidRPr="00DF13E4">
        <w:rPr>
          <w:rFonts w:ascii="GHEA Grapalat" w:hAnsi="GHEA Grapalat"/>
        </w:rPr>
        <w:t>б.</w:t>
      </w:r>
      <w:r w:rsidR="008A2CAC" w:rsidRPr="00DF13E4">
        <w:rPr>
          <w:rFonts w:ascii="GHEA Grapalat" w:hAnsi="GHEA Grapalat"/>
        </w:rPr>
        <w:tab/>
      </w:r>
      <w:r w:rsidRPr="00DF13E4">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8A2CAC" w:rsidRPr="00DF13E4" w:rsidRDefault="009A73D5" w:rsidP="00CA236C">
      <w:pPr>
        <w:widowControl w:val="0"/>
        <w:tabs>
          <w:tab w:val="left" w:pos="1134"/>
        </w:tabs>
        <w:ind w:firstLine="567"/>
        <w:jc w:val="both"/>
        <w:rPr>
          <w:rFonts w:ascii="GHEA Grapalat" w:hAnsi="GHEA Grapalat"/>
        </w:rPr>
      </w:pPr>
      <w:r w:rsidRPr="00DF13E4">
        <w:rPr>
          <w:rFonts w:ascii="GHEA Grapalat" w:hAnsi="GHEA Grapalat"/>
        </w:rPr>
        <w:t>в.</w:t>
      </w:r>
      <w:r w:rsidR="008A2CAC" w:rsidRPr="00DF13E4">
        <w:rPr>
          <w:rFonts w:ascii="GHEA Grapalat" w:hAnsi="GHEA Grapalat"/>
        </w:rPr>
        <w:tab/>
      </w:r>
      <w:r w:rsidRPr="00DF13E4">
        <w:rPr>
          <w:rFonts w:ascii="GHEA Grapalat" w:hAnsi="GHEA Grapalat"/>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w:t>
      </w:r>
      <w:r w:rsidR="00314666" w:rsidRPr="00DF13E4">
        <w:rPr>
          <w:rFonts w:ascii="Courier New" w:hAnsi="Courier New" w:cs="Courier New"/>
          <w:lang w:val="en-US"/>
        </w:rPr>
        <w:t> </w:t>
      </w:r>
      <w:r w:rsidRPr="00DF13E4">
        <w:rPr>
          <w:rFonts w:ascii="GHEA Grapalat" w:hAnsi="GHEA Grapalat"/>
        </w:rPr>
        <w:t>предлагаемом составе персонала представляются следующим образом:</w:t>
      </w:r>
    </w:p>
    <w:p w:rsidR="008A2CAC" w:rsidRPr="00DF13E4" w:rsidRDefault="008A2CAC" w:rsidP="00CA236C">
      <w:pPr>
        <w:rPr>
          <w:rFonts w:ascii="GHEA Grapalat" w:hAnsi="GHEA Grapalat"/>
        </w:rPr>
      </w:pPr>
      <w:r w:rsidRPr="00DF13E4">
        <w:rPr>
          <w:rFonts w:ascii="GHEA Grapalat" w:hAnsi="GHEA Grapalat"/>
        </w:rPr>
        <w:br w:type="page"/>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4"/>
        <w:gridCol w:w="1559"/>
        <w:gridCol w:w="1134"/>
        <w:gridCol w:w="2552"/>
        <w:gridCol w:w="2410"/>
      </w:tblGrid>
      <w:tr w:rsidR="00305F6D" w:rsidRPr="00DF13E4" w:rsidTr="008A2CAC">
        <w:trPr>
          <w:jc w:val="center"/>
        </w:trPr>
        <w:tc>
          <w:tcPr>
            <w:tcW w:w="9029" w:type="dxa"/>
            <w:gridSpan w:val="5"/>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lastRenderedPageBreak/>
              <w:t>Специалисты, включенные в состав основного персонала</w:t>
            </w:r>
          </w:p>
        </w:tc>
      </w:tr>
      <w:tr w:rsidR="00305F6D" w:rsidRPr="00DF13E4" w:rsidTr="008A2CAC">
        <w:trPr>
          <w:jc w:val="center"/>
        </w:trPr>
        <w:tc>
          <w:tcPr>
            <w:tcW w:w="1374" w:type="dxa"/>
            <w:vMerge w:val="restart"/>
            <w:vAlign w:val="center"/>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имя, фамилия</w:t>
            </w:r>
          </w:p>
        </w:tc>
        <w:tc>
          <w:tcPr>
            <w:tcW w:w="1559" w:type="dxa"/>
            <w:vMerge w:val="restart"/>
            <w:vAlign w:val="center"/>
          </w:tcPr>
          <w:p w:rsidR="00305F6D" w:rsidRPr="00DF13E4" w:rsidRDefault="00E64337"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квалификация</w:t>
            </w:r>
          </w:p>
        </w:tc>
        <w:tc>
          <w:tcPr>
            <w:tcW w:w="3686" w:type="dxa"/>
            <w:gridSpan w:val="2"/>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 xml:space="preserve">трудовой опыт </w:t>
            </w:r>
          </w:p>
        </w:tc>
        <w:tc>
          <w:tcPr>
            <w:tcW w:w="2410" w:type="dxa"/>
            <w:vMerge w:val="restart"/>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наименование работодателя</w:t>
            </w:r>
          </w:p>
        </w:tc>
      </w:tr>
      <w:tr w:rsidR="00305F6D" w:rsidRPr="00DF13E4" w:rsidTr="008A2CAC">
        <w:trPr>
          <w:jc w:val="center"/>
        </w:trPr>
        <w:tc>
          <w:tcPr>
            <w:tcW w:w="1374" w:type="dxa"/>
            <w:vMerge/>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1559" w:type="dxa"/>
            <w:vMerge/>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1134"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период</w:t>
            </w:r>
          </w:p>
        </w:tc>
        <w:tc>
          <w:tcPr>
            <w:tcW w:w="2552" w:type="dxa"/>
            <w:vAlign w:val="center"/>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сфера деятельности и выполненная работа</w:t>
            </w:r>
          </w:p>
        </w:tc>
        <w:tc>
          <w:tcPr>
            <w:tcW w:w="2410" w:type="dxa"/>
            <w:vMerge/>
          </w:tcPr>
          <w:p w:rsidR="00305F6D" w:rsidRPr="00DF13E4" w:rsidRDefault="00305F6D" w:rsidP="00CA236C">
            <w:pPr>
              <w:pStyle w:val="23"/>
              <w:widowControl w:val="0"/>
              <w:spacing w:line="240" w:lineRule="auto"/>
              <w:ind w:firstLine="0"/>
              <w:jc w:val="center"/>
              <w:rPr>
                <w:rFonts w:ascii="GHEA Grapalat" w:hAnsi="GHEA Grapalat"/>
                <w:szCs w:val="24"/>
              </w:rPr>
            </w:pPr>
          </w:p>
        </w:tc>
      </w:tr>
      <w:tr w:rsidR="00305F6D" w:rsidRPr="00DF13E4" w:rsidTr="008A2CAC">
        <w:trPr>
          <w:jc w:val="center"/>
        </w:trPr>
        <w:tc>
          <w:tcPr>
            <w:tcW w:w="1374" w:type="dxa"/>
          </w:tcPr>
          <w:p w:rsidR="00305F6D" w:rsidRPr="00DF13E4" w:rsidRDefault="00305F6D"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1</w:t>
            </w:r>
          </w:p>
        </w:tc>
        <w:tc>
          <w:tcPr>
            <w:tcW w:w="1559"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2</w:t>
            </w:r>
          </w:p>
        </w:tc>
        <w:tc>
          <w:tcPr>
            <w:tcW w:w="1134"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3</w:t>
            </w:r>
          </w:p>
        </w:tc>
        <w:tc>
          <w:tcPr>
            <w:tcW w:w="2552"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4</w:t>
            </w:r>
          </w:p>
        </w:tc>
        <w:tc>
          <w:tcPr>
            <w:tcW w:w="2410"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5</w:t>
            </w:r>
          </w:p>
        </w:tc>
      </w:tr>
      <w:tr w:rsidR="00305F6D" w:rsidRPr="00DF13E4" w:rsidTr="008A2CAC">
        <w:trPr>
          <w:jc w:val="center"/>
        </w:trPr>
        <w:tc>
          <w:tcPr>
            <w:tcW w:w="1374"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1.</w:t>
            </w:r>
          </w:p>
        </w:tc>
        <w:tc>
          <w:tcPr>
            <w:tcW w:w="1559"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1134"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2552"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2410" w:type="dxa"/>
          </w:tcPr>
          <w:p w:rsidR="00305F6D" w:rsidRPr="00DF13E4" w:rsidRDefault="00305F6D" w:rsidP="00CA236C">
            <w:pPr>
              <w:pStyle w:val="23"/>
              <w:widowControl w:val="0"/>
              <w:spacing w:line="240" w:lineRule="auto"/>
              <w:ind w:firstLine="0"/>
              <w:jc w:val="center"/>
              <w:rPr>
                <w:rFonts w:ascii="GHEA Grapalat" w:hAnsi="GHEA Grapalat"/>
                <w:szCs w:val="24"/>
              </w:rPr>
            </w:pPr>
          </w:p>
        </w:tc>
      </w:tr>
      <w:tr w:rsidR="00305F6D" w:rsidRPr="00DF13E4" w:rsidTr="008A2CAC">
        <w:trPr>
          <w:jc w:val="center"/>
        </w:trPr>
        <w:tc>
          <w:tcPr>
            <w:tcW w:w="1374"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2.</w:t>
            </w:r>
          </w:p>
        </w:tc>
        <w:tc>
          <w:tcPr>
            <w:tcW w:w="1559"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1134"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2552"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2410" w:type="dxa"/>
          </w:tcPr>
          <w:p w:rsidR="00305F6D" w:rsidRPr="00DF13E4" w:rsidRDefault="00305F6D" w:rsidP="00CA236C">
            <w:pPr>
              <w:pStyle w:val="23"/>
              <w:widowControl w:val="0"/>
              <w:spacing w:line="240" w:lineRule="auto"/>
              <w:ind w:firstLine="0"/>
              <w:jc w:val="center"/>
              <w:rPr>
                <w:rFonts w:ascii="GHEA Grapalat" w:hAnsi="GHEA Grapalat"/>
                <w:szCs w:val="24"/>
              </w:rPr>
            </w:pPr>
          </w:p>
        </w:tc>
      </w:tr>
      <w:tr w:rsidR="00305F6D" w:rsidRPr="00DF13E4" w:rsidTr="008A2CAC">
        <w:trPr>
          <w:jc w:val="center"/>
        </w:trPr>
        <w:tc>
          <w:tcPr>
            <w:tcW w:w="1374" w:type="dxa"/>
          </w:tcPr>
          <w:p w:rsidR="00305F6D" w:rsidRPr="00DF13E4" w:rsidRDefault="00305F6D"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w:t>
            </w:r>
          </w:p>
        </w:tc>
        <w:tc>
          <w:tcPr>
            <w:tcW w:w="1559"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1134"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2552" w:type="dxa"/>
          </w:tcPr>
          <w:p w:rsidR="00305F6D" w:rsidRPr="00DF13E4" w:rsidRDefault="00305F6D" w:rsidP="00CA236C">
            <w:pPr>
              <w:pStyle w:val="23"/>
              <w:widowControl w:val="0"/>
              <w:spacing w:line="240" w:lineRule="auto"/>
              <w:ind w:firstLine="0"/>
              <w:jc w:val="center"/>
              <w:rPr>
                <w:rFonts w:ascii="GHEA Grapalat" w:hAnsi="GHEA Grapalat"/>
                <w:szCs w:val="24"/>
              </w:rPr>
            </w:pPr>
          </w:p>
        </w:tc>
        <w:tc>
          <w:tcPr>
            <w:tcW w:w="2410" w:type="dxa"/>
          </w:tcPr>
          <w:p w:rsidR="00305F6D" w:rsidRPr="00DF13E4" w:rsidRDefault="00305F6D" w:rsidP="00CA236C">
            <w:pPr>
              <w:pStyle w:val="23"/>
              <w:widowControl w:val="0"/>
              <w:spacing w:line="240" w:lineRule="auto"/>
              <w:ind w:firstLine="0"/>
              <w:jc w:val="center"/>
              <w:rPr>
                <w:rFonts w:ascii="GHEA Grapalat" w:hAnsi="GHEA Grapalat"/>
                <w:szCs w:val="24"/>
              </w:rPr>
            </w:pPr>
          </w:p>
        </w:tc>
      </w:tr>
    </w:tbl>
    <w:p w:rsidR="008A2CAC" w:rsidRPr="00DF13E4" w:rsidRDefault="008A2CAC" w:rsidP="00CA236C">
      <w:pPr>
        <w:widowControl w:val="0"/>
        <w:ind w:firstLine="567"/>
        <w:jc w:val="both"/>
        <w:rPr>
          <w:rFonts w:ascii="GHEA Grapalat" w:hAnsi="GHEA Grapalat"/>
        </w:rPr>
      </w:pPr>
    </w:p>
    <w:p w:rsidR="00305F6D" w:rsidRPr="00DF13E4" w:rsidRDefault="00EE7A99" w:rsidP="00CA236C">
      <w:pPr>
        <w:widowControl w:val="0"/>
        <w:tabs>
          <w:tab w:val="left" w:pos="1134"/>
        </w:tabs>
        <w:ind w:firstLine="567"/>
        <w:jc w:val="both"/>
        <w:rPr>
          <w:rFonts w:ascii="GHEA Grapalat" w:hAnsi="GHEA Grapalat" w:cs="Sylfaen"/>
        </w:rPr>
      </w:pPr>
      <w:r w:rsidRPr="00DF13E4">
        <w:rPr>
          <w:rFonts w:ascii="GHEA Grapalat" w:hAnsi="GHEA Grapalat"/>
        </w:rPr>
        <w:t>г.</w:t>
      </w:r>
      <w:r w:rsidR="008A2CAC" w:rsidRPr="00DF13E4">
        <w:rPr>
          <w:rFonts w:ascii="GHEA Grapalat" w:hAnsi="GHEA Grapalat"/>
        </w:rPr>
        <w:tab/>
      </w:r>
      <w:r w:rsidRPr="00DF13E4">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DF13E4" w:rsidRDefault="000A6B75"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2.6</w:t>
      </w:r>
      <w:r w:rsidR="008A2CAC" w:rsidRPr="00DF13E4">
        <w:rPr>
          <w:rFonts w:ascii="GHEA Grapalat" w:hAnsi="GHEA Grapalat"/>
          <w:sz w:val="24"/>
          <w:szCs w:val="24"/>
        </w:rPr>
        <w:t>.</w:t>
      </w:r>
      <w:r w:rsidR="008A2CAC" w:rsidRPr="00DF13E4">
        <w:rPr>
          <w:rFonts w:ascii="GHEA Grapalat" w:hAnsi="GHEA Grapalat"/>
          <w:sz w:val="24"/>
          <w:szCs w:val="24"/>
        </w:rPr>
        <w:tab/>
      </w:r>
      <w:r w:rsidRPr="00DF13E4">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w:t>
      </w:r>
      <w:r w:rsidR="00D81FA5" w:rsidRPr="00DF13E4">
        <w:rPr>
          <w:rFonts w:ascii="GHEA Grapalat" w:hAnsi="GHEA Grapalat"/>
          <w:sz w:val="24"/>
          <w:szCs w:val="24"/>
        </w:rPr>
        <w:t xml:space="preserve"> субподрядного </w:t>
      </w:r>
      <w:r w:rsidRPr="00DF13E4">
        <w:rPr>
          <w:rFonts w:ascii="GHEA Grapalat" w:hAnsi="GHEA Grapalat"/>
          <w:sz w:val="24"/>
          <w:szCs w:val="24"/>
        </w:rPr>
        <w:t xml:space="preserve">договора. Стороной </w:t>
      </w:r>
      <w:r w:rsidR="008764F9" w:rsidRPr="00DF13E4">
        <w:rPr>
          <w:rFonts w:ascii="GHEA Grapalat" w:hAnsi="GHEA Grapalat"/>
          <w:sz w:val="24"/>
          <w:szCs w:val="24"/>
        </w:rPr>
        <w:t xml:space="preserve">субподрядного </w:t>
      </w:r>
      <w:r w:rsidRPr="00DF13E4">
        <w:rPr>
          <w:rFonts w:ascii="GHEA Grapalat" w:hAnsi="GHEA Grapalat"/>
          <w:sz w:val="24"/>
          <w:szCs w:val="24"/>
        </w:rPr>
        <w:t xml:space="preserve"> договора не может являться участник, подавший заявку с целью участия в настоящей процедуре. </w:t>
      </w:r>
    </w:p>
    <w:p w:rsidR="000A6B75" w:rsidRPr="00DF13E4" w:rsidRDefault="000A6B75"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2.7</w:t>
      </w:r>
      <w:r w:rsidR="008A2CAC" w:rsidRPr="00DF13E4">
        <w:rPr>
          <w:rFonts w:ascii="GHEA Grapalat" w:hAnsi="GHEA Grapalat"/>
          <w:sz w:val="24"/>
          <w:szCs w:val="24"/>
        </w:rPr>
        <w:t>.</w:t>
      </w:r>
      <w:r w:rsidR="008A2CAC" w:rsidRPr="00DF13E4">
        <w:rPr>
          <w:rFonts w:ascii="GHEA Grapalat" w:hAnsi="GHEA Grapalat"/>
          <w:sz w:val="24"/>
          <w:szCs w:val="24"/>
        </w:rPr>
        <w:tab/>
      </w:r>
      <w:r w:rsidRPr="00DF13E4">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DF13E4" w:rsidRDefault="000A6B75"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1)</w:t>
      </w:r>
      <w:r w:rsidR="00AD298B" w:rsidRPr="00DF13E4">
        <w:rPr>
          <w:rFonts w:ascii="GHEA Grapalat" w:hAnsi="GHEA Grapalat"/>
          <w:sz w:val="24"/>
          <w:szCs w:val="24"/>
        </w:rPr>
        <w:tab/>
      </w:r>
      <w:r w:rsidRPr="00DF13E4">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DF13E4" w:rsidRDefault="000A6B75"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2)</w:t>
      </w:r>
      <w:r w:rsidR="008A2CAC" w:rsidRPr="00DF13E4">
        <w:rPr>
          <w:rFonts w:ascii="GHEA Grapalat" w:hAnsi="GHEA Grapalat"/>
          <w:sz w:val="24"/>
          <w:szCs w:val="24"/>
        </w:rPr>
        <w:tab/>
      </w:r>
      <w:r w:rsidRPr="00DF13E4">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DF13E4" w:rsidRDefault="000A6B75"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3)</w:t>
      </w:r>
      <w:r w:rsidR="008A2CAC" w:rsidRPr="00DF13E4">
        <w:rPr>
          <w:rFonts w:ascii="GHEA Grapalat" w:hAnsi="GHEA Grapalat"/>
          <w:sz w:val="24"/>
          <w:szCs w:val="24"/>
        </w:rPr>
        <w:tab/>
      </w:r>
      <w:r w:rsidRPr="00DF13E4">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DF13E4" w:rsidRDefault="00B051BE" w:rsidP="00CA236C">
      <w:pPr>
        <w:widowControl w:val="0"/>
        <w:ind w:firstLine="567"/>
        <w:jc w:val="both"/>
        <w:rPr>
          <w:rFonts w:ascii="GHEA Grapalat" w:hAnsi="GHEA Grapalat"/>
          <w:b/>
        </w:rPr>
      </w:pPr>
    </w:p>
    <w:p w:rsidR="00096865" w:rsidRPr="00DF13E4" w:rsidRDefault="005110FD" w:rsidP="00CA236C">
      <w:pPr>
        <w:widowControl w:val="0"/>
        <w:ind w:left="567" w:right="565"/>
        <w:jc w:val="center"/>
        <w:rPr>
          <w:rFonts w:ascii="GHEA Grapalat" w:hAnsi="GHEA Grapalat" w:cs="Arial"/>
          <w:b/>
        </w:rPr>
      </w:pPr>
      <w:r w:rsidRPr="00DF13E4">
        <w:rPr>
          <w:rFonts w:ascii="GHEA Grapalat" w:hAnsi="GHEA Grapalat"/>
          <w:b/>
        </w:rPr>
        <w:t xml:space="preserve">3. </w:t>
      </w:r>
      <w:r w:rsidR="002B32D6" w:rsidRPr="00DF13E4">
        <w:rPr>
          <w:rFonts w:ascii="GHEA Grapalat" w:hAnsi="GHEA Grapalat"/>
          <w:b/>
        </w:rPr>
        <w:t xml:space="preserve">РАЗЪЯСНЕНИЕ ПРИГЛАШЕНИЯ И ПОРЯДОК ВНЕСЕНИЯ ИЗМЕНЕНИЯ В ПРИГЛАШЕНИЕ </w:t>
      </w:r>
    </w:p>
    <w:p w:rsidR="00096865" w:rsidRPr="00DF13E4" w:rsidRDefault="00096865" w:rsidP="00CA236C">
      <w:pPr>
        <w:widowControl w:val="0"/>
        <w:tabs>
          <w:tab w:val="left" w:pos="1134"/>
        </w:tabs>
        <w:ind w:firstLine="567"/>
        <w:jc w:val="both"/>
        <w:rPr>
          <w:rFonts w:ascii="GHEA Grapalat" w:hAnsi="GHEA Grapalat"/>
        </w:rPr>
      </w:pPr>
      <w:r w:rsidRPr="00DF13E4">
        <w:rPr>
          <w:rFonts w:ascii="GHEA Grapalat" w:hAnsi="GHEA Grapalat"/>
        </w:rPr>
        <w:t>3.1</w:t>
      </w:r>
      <w:r w:rsidR="008A2CAC" w:rsidRPr="00DF13E4">
        <w:rPr>
          <w:rFonts w:ascii="GHEA Grapalat" w:hAnsi="GHEA Grapalat"/>
        </w:rPr>
        <w:t>.</w:t>
      </w:r>
      <w:r w:rsidR="008A2CAC" w:rsidRPr="00DF13E4">
        <w:rPr>
          <w:rFonts w:ascii="GHEA Grapalat" w:hAnsi="GHEA Grapalat"/>
        </w:rPr>
        <w:tab/>
      </w:r>
      <w:r w:rsidRPr="00DF13E4">
        <w:rPr>
          <w:rFonts w:ascii="GHEA Grapalat" w:hAnsi="GHEA Grapalat"/>
        </w:rPr>
        <w:t>Согласно статье 29 Закона участник вправе требовать от заказчика разъяснения приглашения.</w:t>
      </w:r>
    </w:p>
    <w:p w:rsidR="00096865" w:rsidRPr="00DF13E4" w:rsidRDefault="00096865" w:rsidP="00CA236C">
      <w:pPr>
        <w:widowControl w:val="0"/>
        <w:autoSpaceDE w:val="0"/>
        <w:autoSpaceDN w:val="0"/>
        <w:adjustRightInd w:val="0"/>
        <w:ind w:firstLine="567"/>
        <w:jc w:val="both"/>
        <w:rPr>
          <w:rFonts w:ascii="GHEA Grapalat" w:hAnsi="GHEA Grapalat" w:cs="Sylfaen"/>
        </w:rPr>
      </w:pPr>
      <w:r w:rsidRPr="00DF13E4">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8A2CAC" w:rsidRPr="00DF13E4">
        <w:rPr>
          <w:rFonts w:ascii="GHEA Grapalat" w:hAnsi="GHEA Grapalat"/>
        </w:rPr>
        <w:t>щих за днем получения запроса.</w:t>
      </w:r>
    </w:p>
    <w:p w:rsidR="00096865" w:rsidRPr="00DF13E4" w:rsidRDefault="00096865" w:rsidP="00CA236C">
      <w:pPr>
        <w:widowControl w:val="0"/>
        <w:tabs>
          <w:tab w:val="left" w:pos="1134"/>
        </w:tabs>
        <w:autoSpaceDE w:val="0"/>
        <w:autoSpaceDN w:val="0"/>
        <w:adjustRightInd w:val="0"/>
        <w:ind w:firstLine="567"/>
        <w:jc w:val="both"/>
        <w:rPr>
          <w:rFonts w:ascii="GHEA Grapalat" w:hAnsi="GHEA Grapalat" w:cs="Sylfaen"/>
        </w:rPr>
      </w:pPr>
      <w:r w:rsidRPr="00DF13E4">
        <w:rPr>
          <w:rFonts w:ascii="GHEA Grapalat" w:hAnsi="GHEA Grapalat"/>
        </w:rPr>
        <w:t>3.2.</w:t>
      </w:r>
      <w:r w:rsidR="008A2CAC" w:rsidRPr="00DF13E4">
        <w:rPr>
          <w:rFonts w:ascii="GHEA Grapalat" w:hAnsi="GHEA Grapalat"/>
        </w:rPr>
        <w:tab/>
      </w:r>
      <w:r w:rsidRPr="00DF13E4">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8A2CAC" w:rsidRPr="00DF13E4">
        <w:rPr>
          <w:rFonts w:ascii="GHEA Grapalat" w:hAnsi="GHEA Grapalat"/>
        </w:rPr>
        <w:t>—</w:t>
      </w:r>
      <w:r w:rsidRPr="00DF13E4">
        <w:rPr>
          <w:rFonts w:ascii="GHEA Grapalat" w:hAnsi="GHEA Grapalat"/>
        </w:rPr>
        <w:t xml:space="preserve"> бюллетень) без указания данных </w:t>
      </w:r>
      <w:r w:rsidR="008A2CAC" w:rsidRPr="00DF13E4">
        <w:rPr>
          <w:rFonts w:ascii="GHEA Grapalat" w:hAnsi="GHEA Grapalat"/>
        </w:rPr>
        <w:t>участника, совершившего запрос.</w:t>
      </w:r>
    </w:p>
    <w:p w:rsidR="00096865" w:rsidRPr="00DF13E4" w:rsidRDefault="00096865" w:rsidP="00CA236C">
      <w:pPr>
        <w:widowControl w:val="0"/>
        <w:tabs>
          <w:tab w:val="left" w:pos="1134"/>
        </w:tabs>
        <w:autoSpaceDE w:val="0"/>
        <w:autoSpaceDN w:val="0"/>
        <w:adjustRightInd w:val="0"/>
        <w:ind w:firstLine="567"/>
        <w:jc w:val="both"/>
        <w:rPr>
          <w:rFonts w:ascii="GHEA Grapalat" w:hAnsi="GHEA Grapalat" w:cs="Arial Unicode"/>
        </w:rPr>
      </w:pPr>
      <w:r w:rsidRPr="00DF13E4">
        <w:rPr>
          <w:rFonts w:ascii="GHEA Grapalat" w:hAnsi="GHEA Grapalat"/>
        </w:rPr>
        <w:t>3.3</w:t>
      </w:r>
      <w:r w:rsidR="008A2CAC" w:rsidRPr="00DF13E4">
        <w:rPr>
          <w:rFonts w:ascii="GHEA Grapalat" w:hAnsi="GHEA Grapalat"/>
        </w:rPr>
        <w:t>.</w:t>
      </w:r>
      <w:r w:rsidR="008A2CAC" w:rsidRPr="00DF13E4">
        <w:rPr>
          <w:rFonts w:ascii="GHEA Grapalat" w:hAnsi="GHEA Grapalat"/>
        </w:rPr>
        <w:tab/>
      </w:r>
      <w:r w:rsidRPr="00DF13E4">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DF13E4">
        <w:rPr>
          <w:rFonts w:ascii="GHEA Grapalat" w:hAnsi="GHEA Grapalat"/>
        </w:rPr>
        <w:t>непредоставления</w:t>
      </w:r>
      <w:proofErr w:type="spellEnd"/>
      <w:r w:rsidRPr="00DF13E4">
        <w:rPr>
          <w:rFonts w:ascii="GHEA Grapalat" w:hAnsi="GHEA Grapalat"/>
        </w:rPr>
        <w:t xml:space="preserve"> разъяснения в течение двух календарных дней, следующих за днем получения запроса.</w:t>
      </w:r>
    </w:p>
    <w:p w:rsidR="00096865" w:rsidRPr="00DF13E4" w:rsidRDefault="00096865" w:rsidP="00CA236C">
      <w:pPr>
        <w:widowControl w:val="0"/>
        <w:tabs>
          <w:tab w:val="left" w:pos="1134"/>
        </w:tabs>
        <w:autoSpaceDE w:val="0"/>
        <w:autoSpaceDN w:val="0"/>
        <w:adjustRightInd w:val="0"/>
        <w:ind w:firstLine="567"/>
        <w:jc w:val="both"/>
        <w:rPr>
          <w:rFonts w:ascii="GHEA Grapalat" w:hAnsi="GHEA Grapalat" w:cs="Arial Unicode"/>
        </w:rPr>
      </w:pPr>
      <w:r w:rsidRPr="00DF13E4">
        <w:rPr>
          <w:rFonts w:ascii="GHEA Grapalat" w:hAnsi="GHEA Grapalat"/>
        </w:rPr>
        <w:t>3.4</w:t>
      </w:r>
      <w:r w:rsidR="008A2CAC" w:rsidRPr="00DF13E4">
        <w:rPr>
          <w:rFonts w:ascii="GHEA Grapalat" w:hAnsi="GHEA Grapalat"/>
        </w:rPr>
        <w:t>.</w:t>
      </w:r>
      <w:r w:rsidR="008A2CAC" w:rsidRPr="00DF13E4">
        <w:rPr>
          <w:rFonts w:ascii="GHEA Grapalat" w:hAnsi="GHEA Grapalat"/>
        </w:rPr>
        <w:tab/>
      </w:r>
      <w:r w:rsidRPr="00DF13E4">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8A2CAC" w:rsidRPr="00DF13E4">
        <w:rPr>
          <w:rFonts w:ascii="GHEA Grapalat" w:hAnsi="GHEA Grapalat"/>
        </w:rPr>
        <w:t>й и условиях их предоставления.</w:t>
      </w:r>
    </w:p>
    <w:p w:rsidR="00096865" w:rsidRPr="00DF13E4" w:rsidRDefault="00096865" w:rsidP="00CA236C">
      <w:pPr>
        <w:widowControl w:val="0"/>
        <w:tabs>
          <w:tab w:val="left" w:pos="1134"/>
        </w:tabs>
        <w:autoSpaceDE w:val="0"/>
        <w:autoSpaceDN w:val="0"/>
        <w:adjustRightInd w:val="0"/>
        <w:ind w:firstLine="567"/>
        <w:jc w:val="both"/>
        <w:rPr>
          <w:rFonts w:ascii="GHEA Grapalat" w:hAnsi="GHEA Grapalat" w:cs="Arial Unicode"/>
        </w:rPr>
      </w:pPr>
      <w:r w:rsidRPr="00DF13E4">
        <w:rPr>
          <w:rFonts w:ascii="GHEA Grapalat" w:hAnsi="GHEA Grapalat"/>
        </w:rPr>
        <w:lastRenderedPageBreak/>
        <w:t>3.5</w:t>
      </w:r>
      <w:r w:rsidR="008A2CAC" w:rsidRPr="00DF13E4">
        <w:rPr>
          <w:rFonts w:ascii="GHEA Grapalat" w:hAnsi="GHEA Grapalat"/>
        </w:rPr>
        <w:t>.</w:t>
      </w:r>
      <w:r w:rsidR="008A2CAC" w:rsidRPr="00DF13E4">
        <w:rPr>
          <w:rFonts w:ascii="GHEA Grapalat" w:hAnsi="GHEA Grapalat"/>
        </w:rPr>
        <w:tab/>
      </w:r>
      <w:r w:rsidRPr="00DF13E4">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8A2CAC" w:rsidRPr="00DF13E4">
        <w:rPr>
          <w:rFonts w:ascii="GHEA Grapalat" w:hAnsi="GHEA Grapalat"/>
        </w:rPr>
        <w:t xml:space="preserve"> объявления об</w:t>
      </w:r>
      <w:r w:rsidR="00AD298B" w:rsidRPr="00DF13E4">
        <w:rPr>
          <w:rFonts w:ascii="Courier New" w:hAnsi="Courier New" w:cs="Courier New"/>
          <w:lang w:val="en-US"/>
        </w:rPr>
        <w:t> </w:t>
      </w:r>
      <w:r w:rsidR="008A2CAC" w:rsidRPr="00DF13E4">
        <w:rPr>
          <w:rFonts w:ascii="GHEA Grapalat" w:hAnsi="GHEA Grapalat"/>
        </w:rPr>
        <w:t>этих изменениях.</w:t>
      </w:r>
    </w:p>
    <w:p w:rsidR="00096865" w:rsidRPr="00DF13E4" w:rsidRDefault="00096865" w:rsidP="00CA236C">
      <w:pPr>
        <w:widowControl w:val="0"/>
        <w:jc w:val="center"/>
        <w:rPr>
          <w:rFonts w:ascii="GHEA Grapalat" w:hAnsi="GHEA Grapalat"/>
          <w:b/>
        </w:rPr>
      </w:pPr>
    </w:p>
    <w:p w:rsidR="00096865" w:rsidRPr="00DF13E4" w:rsidRDefault="008A2CAC" w:rsidP="00CA236C">
      <w:pPr>
        <w:widowControl w:val="0"/>
        <w:jc w:val="center"/>
        <w:rPr>
          <w:rFonts w:ascii="GHEA Grapalat" w:hAnsi="GHEA Grapalat" w:cs="Arial"/>
          <w:b/>
        </w:rPr>
      </w:pPr>
      <w:r w:rsidRPr="00DF13E4">
        <w:rPr>
          <w:rFonts w:ascii="GHEA Grapalat" w:hAnsi="GHEA Grapalat"/>
          <w:b/>
        </w:rPr>
        <w:t xml:space="preserve">4. </w:t>
      </w:r>
      <w:r w:rsidR="00955A1E" w:rsidRPr="00DF13E4">
        <w:rPr>
          <w:rFonts w:ascii="GHEA Grapalat" w:hAnsi="GHEA Grapalat"/>
          <w:b/>
        </w:rPr>
        <w:t>ПОРЯДОК ПОДАЧИ ЗАЯВКИ</w:t>
      </w:r>
    </w:p>
    <w:p w:rsidR="00096865" w:rsidRPr="00DF13E4" w:rsidRDefault="00096865" w:rsidP="00CA236C">
      <w:pPr>
        <w:widowControl w:val="0"/>
        <w:tabs>
          <w:tab w:val="left" w:pos="1134"/>
        </w:tabs>
        <w:ind w:firstLine="567"/>
        <w:jc w:val="both"/>
        <w:rPr>
          <w:rFonts w:ascii="GHEA Grapalat" w:hAnsi="GHEA Grapalat"/>
        </w:rPr>
      </w:pPr>
      <w:r w:rsidRPr="00DF13E4">
        <w:rPr>
          <w:rFonts w:ascii="GHEA Grapalat" w:hAnsi="GHEA Grapalat"/>
        </w:rPr>
        <w:t>4.1</w:t>
      </w:r>
      <w:r w:rsidR="008A2CAC" w:rsidRPr="00DF13E4">
        <w:rPr>
          <w:rFonts w:ascii="GHEA Grapalat" w:hAnsi="GHEA Grapalat"/>
        </w:rPr>
        <w:t>.</w:t>
      </w:r>
      <w:r w:rsidR="008A2CAC" w:rsidRPr="00DF13E4">
        <w:rPr>
          <w:rFonts w:ascii="GHEA Grapalat" w:hAnsi="GHEA Grapalat"/>
        </w:rPr>
        <w:tab/>
      </w:r>
      <w:r w:rsidRPr="00DF13E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DF13E4" w:rsidRDefault="000946A3" w:rsidP="00CA236C">
      <w:pPr>
        <w:pStyle w:val="23"/>
        <w:widowControl w:val="0"/>
        <w:spacing w:line="240" w:lineRule="auto"/>
        <w:ind w:firstLine="567"/>
        <w:rPr>
          <w:rFonts w:ascii="GHEA Grapalat" w:hAnsi="GHEA Grapalat" w:cs="Sylfaen"/>
          <w:sz w:val="24"/>
          <w:szCs w:val="24"/>
        </w:rPr>
      </w:pPr>
      <w:r w:rsidRPr="00DF13E4">
        <w:rPr>
          <w:rFonts w:ascii="GHEA Grapalat" w:hAnsi="GHEA Grapalat"/>
          <w:sz w:val="24"/>
          <w:szCs w:val="24"/>
        </w:rPr>
        <w:t>Заявка подается до истечения срока, установленного для этого настоящим Приглашением.</w:t>
      </w:r>
    </w:p>
    <w:p w:rsidR="00096865" w:rsidRPr="00DF13E4" w:rsidRDefault="000946A3" w:rsidP="00CA236C">
      <w:pPr>
        <w:pStyle w:val="23"/>
        <w:widowControl w:val="0"/>
        <w:spacing w:line="240" w:lineRule="auto"/>
        <w:ind w:firstLine="567"/>
        <w:rPr>
          <w:rFonts w:ascii="GHEA Grapalat" w:hAnsi="GHEA Grapalat" w:cs="Sylfaen"/>
          <w:sz w:val="24"/>
          <w:szCs w:val="24"/>
        </w:rPr>
      </w:pPr>
      <w:r w:rsidRPr="00DF13E4">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8B1605" w:rsidRPr="00DF13E4" w:rsidRDefault="00096865"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4.2</w:t>
      </w:r>
      <w:r w:rsidR="008A2CAC" w:rsidRPr="00DF13E4">
        <w:rPr>
          <w:rFonts w:ascii="GHEA Grapalat" w:hAnsi="GHEA Grapalat"/>
          <w:sz w:val="24"/>
          <w:szCs w:val="24"/>
        </w:rPr>
        <w:t>.</w:t>
      </w:r>
      <w:r w:rsidR="008A2CAC" w:rsidRPr="00DF13E4">
        <w:rPr>
          <w:rFonts w:ascii="GHEA Grapalat" w:hAnsi="GHEA Grapalat"/>
          <w:sz w:val="24"/>
          <w:szCs w:val="24"/>
        </w:rPr>
        <w:tab/>
      </w:r>
      <w:r w:rsidRPr="00DF13E4">
        <w:rPr>
          <w:rFonts w:ascii="GHEA Grapalat" w:hAnsi="GHEA Grapalat"/>
          <w:sz w:val="24"/>
          <w:szCs w:val="24"/>
        </w:rPr>
        <w:t xml:space="preserve">Заявки </w:t>
      </w:r>
      <w:r w:rsidR="007957F4">
        <w:rPr>
          <w:rFonts w:ascii="GHEA Grapalat" w:hAnsi="GHEA Grapalat"/>
          <w:sz w:val="24"/>
          <w:szCs w:val="24"/>
        </w:rPr>
        <w:t xml:space="preserve">на процедуру необходимо подать </w:t>
      </w:r>
      <w:r w:rsidRPr="00DF13E4">
        <w:rPr>
          <w:rFonts w:ascii="GHEA Grapalat" w:hAnsi="GHEA Grapalat"/>
          <w:sz w:val="24"/>
          <w:szCs w:val="24"/>
        </w:rPr>
        <w:t xml:space="preserve"> не позднее, чем </w:t>
      </w:r>
      <w:r w:rsidR="008049A8">
        <w:rPr>
          <w:rFonts w:ascii="GHEA Grapalat" w:hAnsi="GHEA Grapalat"/>
          <w:sz w:val="24"/>
          <w:szCs w:val="24"/>
        </w:rPr>
        <w:t xml:space="preserve">12:30 </w:t>
      </w:r>
      <w:r w:rsidR="0031475B">
        <w:rPr>
          <w:rFonts w:ascii="GHEA Grapalat" w:hAnsi="GHEA Grapalat"/>
          <w:sz w:val="24"/>
          <w:szCs w:val="24"/>
        </w:rPr>
        <w:t xml:space="preserve"> </w:t>
      </w:r>
      <w:r w:rsidRPr="00DF13E4">
        <w:rPr>
          <w:rFonts w:ascii="GHEA Grapalat" w:hAnsi="GHEA Grapalat"/>
          <w:sz w:val="24"/>
          <w:szCs w:val="24"/>
        </w:rPr>
        <w:t xml:space="preserve"> часов "</w:t>
      </w:r>
      <w:r w:rsidR="00AC1FE9">
        <w:rPr>
          <w:rFonts w:ascii="GHEA Grapalat" w:hAnsi="GHEA Grapalat"/>
          <w:sz w:val="24"/>
          <w:szCs w:val="24"/>
        </w:rPr>
        <w:t>7</w:t>
      </w:r>
      <w:r w:rsidRPr="00DF13E4">
        <w:rPr>
          <w:rFonts w:ascii="GHEA Grapalat" w:hAnsi="GHEA Grapalat"/>
          <w:sz w:val="24"/>
          <w:szCs w:val="24"/>
        </w:rPr>
        <w:t>"-го дня с даты опубликования в системе объявления и приглашения на настоящую процедуру.</w:t>
      </w:r>
      <w:r w:rsidR="007E7331" w:rsidRPr="00DF13E4">
        <w:rPr>
          <w:rFonts w:ascii="GHEA Grapalat" w:hAnsi="GHEA Grapalat"/>
          <w:sz w:val="24"/>
          <w:szCs w:val="24"/>
        </w:rPr>
        <w:t xml:space="preserve"> </w:t>
      </w:r>
      <w:r w:rsidRPr="00DF13E4">
        <w:rPr>
          <w:rFonts w:ascii="GHEA Grapalat" w:hAnsi="GHEA Grapalat"/>
          <w:sz w:val="24"/>
          <w:szCs w:val="24"/>
        </w:rPr>
        <w:t>Заявки, поданные по истечении окончательного срока подачи заявок, не принимаются системой.</w:t>
      </w:r>
    </w:p>
    <w:p w:rsidR="00655295" w:rsidRPr="00AC1FE9" w:rsidRDefault="00B67CCD"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4.3.</w:t>
      </w:r>
      <w:r w:rsidR="008A2CAC" w:rsidRPr="00DF13E4">
        <w:rPr>
          <w:rFonts w:ascii="GHEA Grapalat" w:hAnsi="GHEA Grapalat"/>
          <w:sz w:val="24"/>
          <w:szCs w:val="24"/>
        </w:rPr>
        <w:tab/>
      </w:r>
      <w:r w:rsidRPr="00DF13E4">
        <w:rPr>
          <w:rFonts w:ascii="GHEA Grapalat" w:hAnsi="GHEA Grapalat"/>
          <w:sz w:val="24"/>
          <w:szCs w:val="24"/>
        </w:rPr>
        <w:t>В заявке участник представляет:</w:t>
      </w:r>
    </w:p>
    <w:p w:rsidR="00655295" w:rsidRPr="00DF13E4" w:rsidRDefault="00655295" w:rsidP="00CA236C">
      <w:pPr>
        <w:jc w:val="both"/>
        <w:rPr>
          <w:rFonts w:ascii="GHEA Grapalat" w:hAnsi="GHEA Grapalat"/>
        </w:rPr>
      </w:pPr>
      <w:r w:rsidRPr="00DF13E4">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655295" w:rsidRPr="00DF13E4" w:rsidRDefault="00655295" w:rsidP="00CA236C">
      <w:pPr>
        <w:jc w:val="both"/>
        <w:rPr>
          <w:rFonts w:ascii="GHEA Grapalat" w:hAnsi="GHEA Grapalat"/>
        </w:rPr>
      </w:pPr>
      <w:r w:rsidRPr="00DF13E4">
        <w:rPr>
          <w:rFonts w:ascii="GHEA Grapalat" w:hAnsi="GHEA Grapalat"/>
        </w:rPr>
        <w:t xml:space="preserve">   а) объявление о соответствии своих данных требованиям права на участие, установленным настоящим приглашением;</w:t>
      </w:r>
    </w:p>
    <w:p w:rsidR="000B7C00" w:rsidRPr="00BB4C66" w:rsidRDefault="00655295" w:rsidP="00CA236C">
      <w:pPr>
        <w:pStyle w:val="norm"/>
        <w:widowControl w:val="0"/>
        <w:tabs>
          <w:tab w:val="left" w:pos="1134"/>
        </w:tabs>
        <w:spacing w:line="240" w:lineRule="auto"/>
        <w:ind w:firstLine="567"/>
        <w:rPr>
          <w:rFonts w:ascii="GHEA Grapalat" w:hAnsi="GHEA Grapalat"/>
        </w:rPr>
      </w:pPr>
      <w:r w:rsidRPr="00BB4C66">
        <w:rPr>
          <w:rFonts w:ascii="GHEA Grapalat" w:hAnsi="GHEA Grapalat"/>
          <w:sz w:val="24"/>
          <w:szCs w:val="24"/>
        </w:rPr>
        <w:t xml:space="preserve">   б) объявление о  соответствии своих данных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r w:rsidR="003E0814" w:rsidRPr="00BB4C66">
        <w:rPr>
          <w:rFonts w:ascii="GHEA Grapalat" w:hAnsi="GHEA Grapalat"/>
        </w:rPr>
        <w:t xml:space="preserve">   в) объявление об отсутствии злоупотребления доминирующим положением и </w:t>
      </w:r>
      <w:proofErr w:type="spellStart"/>
      <w:r w:rsidR="003E0814" w:rsidRPr="00BB4C66">
        <w:rPr>
          <w:rFonts w:ascii="GHEA Grapalat" w:hAnsi="GHEA Grapalat"/>
        </w:rPr>
        <w:t>антиконкурентного</w:t>
      </w:r>
      <w:proofErr w:type="spellEnd"/>
      <w:r w:rsidR="003E0814" w:rsidRPr="00BB4C66">
        <w:rPr>
          <w:rFonts w:ascii="GHEA Grapalat" w:hAnsi="GHEA Grapalat"/>
        </w:rPr>
        <w:t xml:space="preserve"> соглашения в рамках настоящей процедуры</w:t>
      </w:r>
      <w:r w:rsidR="0013046E" w:rsidRPr="00BB4C66">
        <w:rPr>
          <w:rFonts w:ascii="GHEA Grapalat" w:hAnsi="GHEA Grapalat"/>
        </w:rPr>
        <w:t>;</w:t>
      </w:r>
    </w:p>
    <w:p w:rsidR="003E0814" w:rsidRPr="00BB4C66" w:rsidRDefault="003E0814" w:rsidP="00CA236C">
      <w:pPr>
        <w:pStyle w:val="norm"/>
        <w:widowControl w:val="0"/>
        <w:tabs>
          <w:tab w:val="left" w:pos="1134"/>
        </w:tabs>
        <w:spacing w:line="240" w:lineRule="auto"/>
        <w:ind w:firstLine="567"/>
        <w:rPr>
          <w:rFonts w:ascii="GHEA Grapalat" w:hAnsi="GHEA Grapalat"/>
        </w:rPr>
      </w:pPr>
      <w:r w:rsidRPr="00BB4C66">
        <w:rPr>
          <w:rFonts w:ascii="GHEA Grapalat" w:hAnsi="GHEA Grapalat"/>
        </w:rPr>
        <w:t xml:space="preserve">г) объявление об отсутствии в рамках настоящей процедуры одновременного участия </w:t>
      </w:r>
      <w:proofErr w:type="spellStart"/>
      <w:r w:rsidRPr="00BB4C66">
        <w:rPr>
          <w:rFonts w:ascii="GHEA Grapalat" w:hAnsi="GHEA Grapalat"/>
        </w:rPr>
        <w:t>взаимосвязянных</w:t>
      </w:r>
      <w:proofErr w:type="spellEnd"/>
      <w:r w:rsidRPr="00BB4C66">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AE78F5" w:rsidRPr="00DF13E4" w:rsidRDefault="00DB02E4" w:rsidP="00CA236C">
      <w:pPr>
        <w:pStyle w:val="norm"/>
        <w:widowControl w:val="0"/>
        <w:tabs>
          <w:tab w:val="left" w:pos="1134"/>
        </w:tabs>
        <w:spacing w:line="240" w:lineRule="auto"/>
        <w:ind w:firstLine="567"/>
        <w:rPr>
          <w:rFonts w:ascii="GHEA Grapalat" w:hAnsi="GHEA Grapalat" w:cs="Sylfaen"/>
          <w:sz w:val="24"/>
          <w:szCs w:val="24"/>
        </w:rPr>
      </w:pPr>
      <w:r w:rsidRPr="00BB4C66">
        <w:rPr>
          <w:rFonts w:ascii="GHEA Grapalat" w:hAnsi="GHEA Grapalat"/>
        </w:rPr>
        <w:t>д</w:t>
      </w:r>
      <w:r w:rsidR="00AE78F5" w:rsidRPr="00BB4C66">
        <w:rPr>
          <w:rFonts w:ascii="GHEA Grapalat" w:hAnsi="GHEA Grapalat"/>
        </w:rPr>
        <w:t xml:space="preserve">) </w:t>
      </w:r>
      <w:r w:rsidR="00AE78F5" w:rsidRPr="00DF13E4">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AE78F5" w:rsidRPr="00DF13E4">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AE78F5" w:rsidRPr="00DF13E4">
        <w:rPr>
          <w:rFonts w:ascii="GHEA Grapalat" w:hAnsi="GHEA Grapalat"/>
          <w:sz w:val="24"/>
          <w:szCs w:val="24"/>
        </w:rPr>
        <w:t xml:space="preserve"> решении заключить договор;</w:t>
      </w:r>
    </w:p>
    <w:p w:rsidR="003E0814" w:rsidRPr="00DF13E4" w:rsidRDefault="00DB02E4" w:rsidP="00CA236C">
      <w:pPr>
        <w:pStyle w:val="norm"/>
        <w:widowControl w:val="0"/>
        <w:tabs>
          <w:tab w:val="left" w:pos="1134"/>
        </w:tabs>
        <w:spacing w:line="240" w:lineRule="auto"/>
        <w:ind w:firstLine="567"/>
        <w:rPr>
          <w:rFonts w:ascii="GHEA Grapalat" w:hAnsi="GHEA Grapalat" w:cs="Sylfaen"/>
          <w:sz w:val="24"/>
          <w:szCs w:val="24"/>
        </w:rPr>
      </w:pPr>
      <w:r w:rsidRPr="00BB4C66">
        <w:rPr>
          <w:rFonts w:ascii="GHEA Grapalat" w:hAnsi="GHEA Grapalat"/>
        </w:rPr>
        <w:t>е)</w:t>
      </w:r>
      <w:r w:rsidR="0009114D" w:rsidRPr="00BB4C66">
        <w:rPr>
          <w:rFonts w:ascii="GHEA Grapalat" w:hAnsi="GHEA Grapalat"/>
        </w:rPr>
        <w:t xml:space="preserve"> учетный номер налогоплательщика и адрес электронной почты участника</w:t>
      </w:r>
    </w:p>
    <w:p w:rsidR="00B67CCD" w:rsidRPr="00DF13E4" w:rsidRDefault="005D563A"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2</w:t>
      </w:r>
      <w:r w:rsidR="0047117B" w:rsidRPr="00DF13E4">
        <w:rPr>
          <w:rFonts w:ascii="GHEA Grapalat" w:hAnsi="GHEA Grapalat"/>
          <w:sz w:val="24"/>
          <w:szCs w:val="24"/>
        </w:rPr>
        <w:t>)</w:t>
      </w:r>
      <w:r w:rsidR="008A2CAC" w:rsidRPr="00DF13E4">
        <w:rPr>
          <w:rFonts w:ascii="GHEA Grapalat" w:hAnsi="GHEA Grapalat"/>
          <w:sz w:val="24"/>
          <w:szCs w:val="24"/>
        </w:rPr>
        <w:tab/>
      </w:r>
      <w:r w:rsidR="0047117B" w:rsidRPr="00DF13E4">
        <w:rPr>
          <w:rFonts w:ascii="GHEA Grapalat" w:hAnsi="GHEA Grapalat"/>
          <w:sz w:val="24"/>
          <w:szCs w:val="24"/>
        </w:rPr>
        <w:t>утвержденное им ценовое предложение;</w:t>
      </w:r>
    </w:p>
    <w:p w:rsidR="00B67CCD" w:rsidRPr="00DF13E4" w:rsidRDefault="0031115E" w:rsidP="00CA236C">
      <w:pPr>
        <w:widowControl w:val="0"/>
        <w:tabs>
          <w:tab w:val="left" w:pos="1134"/>
        </w:tabs>
        <w:ind w:firstLine="567"/>
        <w:jc w:val="both"/>
        <w:rPr>
          <w:rFonts w:ascii="GHEA Grapalat" w:hAnsi="GHEA Grapalat" w:cs="Sylfaen"/>
        </w:rPr>
      </w:pPr>
      <w:r w:rsidRPr="00DF13E4">
        <w:rPr>
          <w:rFonts w:ascii="GHEA Grapalat" w:hAnsi="GHEA Grapalat"/>
        </w:rPr>
        <w:t>3</w:t>
      </w:r>
      <w:r w:rsidR="00CC40F1" w:rsidRPr="00DF13E4">
        <w:rPr>
          <w:rFonts w:ascii="GHEA Grapalat" w:hAnsi="GHEA Grapalat"/>
        </w:rPr>
        <w:t>)</w:t>
      </w:r>
      <w:r w:rsidR="008A2CAC" w:rsidRPr="00DF13E4">
        <w:rPr>
          <w:rFonts w:ascii="GHEA Grapalat" w:hAnsi="GHEA Grapalat"/>
        </w:rPr>
        <w:tab/>
      </w:r>
      <w:r w:rsidR="00CC40F1" w:rsidRPr="00DF13E4">
        <w:rPr>
          <w:rFonts w:ascii="GHEA Grapalat" w:hAnsi="GHEA Grapalat"/>
        </w:rPr>
        <w:t>копию предусмотренной настоящим Приглашением лицензии (вкладыша)</w:t>
      </w:r>
      <w:r w:rsidR="00CC40F1" w:rsidRPr="00DF13E4">
        <w:rPr>
          <w:rStyle w:val="af6"/>
          <w:rFonts w:ascii="GHEA Grapalat" w:hAnsi="GHEA Grapalat"/>
        </w:rPr>
        <w:footnoteReference w:id="4"/>
      </w:r>
      <w:r w:rsidR="00CC40F1" w:rsidRPr="00DF13E4">
        <w:rPr>
          <w:rFonts w:ascii="GHEA Grapalat" w:hAnsi="GHEA Grapalat"/>
        </w:rPr>
        <w:t>;</w:t>
      </w:r>
    </w:p>
    <w:p w:rsidR="00405996" w:rsidRPr="00DF13E4" w:rsidRDefault="00405996" w:rsidP="00CA236C">
      <w:pPr>
        <w:pStyle w:val="norm"/>
        <w:widowControl w:val="0"/>
        <w:tabs>
          <w:tab w:val="left" w:pos="1134"/>
        </w:tabs>
        <w:spacing w:line="240" w:lineRule="auto"/>
        <w:ind w:firstLine="567"/>
        <w:rPr>
          <w:rFonts w:ascii="GHEA Grapalat" w:hAnsi="GHEA Grapalat" w:cs="Sylfaen"/>
          <w:sz w:val="24"/>
          <w:szCs w:val="24"/>
        </w:rPr>
      </w:pPr>
    </w:p>
    <w:p w:rsidR="000845F6" w:rsidRPr="00DF13E4" w:rsidRDefault="00FB073B"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4</w:t>
      </w:r>
      <w:r w:rsidR="0092357D" w:rsidRPr="00DF13E4">
        <w:rPr>
          <w:rFonts w:ascii="GHEA Grapalat" w:hAnsi="GHEA Grapalat"/>
          <w:sz w:val="24"/>
          <w:szCs w:val="24"/>
        </w:rPr>
        <w:t>)</w:t>
      </w:r>
      <w:r w:rsidR="00A125F0" w:rsidRPr="00DF13E4">
        <w:rPr>
          <w:rFonts w:ascii="GHEA Grapalat" w:hAnsi="GHEA Grapalat"/>
          <w:sz w:val="24"/>
          <w:szCs w:val="24"/>
        </w:rPr>
        <w:tab/>
      </w:r>
      <w:r w:rsidR="0092357D" w:rsidRPr="00DF13E4">
        <w:rPr>
          <w:rFonts w:ascii="GHEA Grapalat" w:hAnsi="GHEA Grapalat"/>
          <w:sz w:val="24"/>
          <w:szCs w:val="24"/>
        </w:rPr>
        <w:t xml:space="preserve">копию </w:t>
      </w:r>
      <w:r w:rsidR="001A517A" w:rsidRPr="00DF13E4">
        <w:rPr>
          <w:rFonts w:ascii="GHEA Grapalat" w:hAnsi="GHEA Grapalat"/>
          <w:sz w:val="24"/>
          <w:szCs w:val="24"/>
        </w:rPr>
        <w:t xml:space="preserve">субподрядного </w:t>
      </w:r>
      <w:r w:rsidR="0092357D" w:rsidRPr="00DF13E4">
        <w:rPr>
          <w:rFonts w:ascii="GHEA Grapalat" w:hAnsi="GHEA Grapalat"/>
          <w:sz w:val="24"/>
          <w:szCs w:val="24"/>
        </w:rPr>
        <w:t xml:space="preserve">договора и данные лица, являющегося стороной этого договора, если заключаемый договор будет исполняться </w:t>
      </w:r>
      <w:proofErr w:type="spellStart"/>
      <w:r w:rsidR="0092357D" w:rsidRPr="00DF13E4">
        <w:rPr>
          <w:rFonts w:ascii="GHEA Grapalat" w:hAnsi="GHEA Grapalat"/>
          <w:sz w:val="24"/>
          <w:szCs w:val="24"/>
        </w:rPr>
        <w:t>через</w:t>
      </w:r>
      <w:r w:rsidR="001A517A" w:rsidRPr="00DF13E4">
        <w:rPr>
          <w:rFonts w:ascii="GHEA Grapalat" w:hAnsi="GHEA Grapalat"/>
          <w:sz w:val="24"/>
          <w:szCs w:val="24"/>
        </w:rPr>
        <w:t>субподряд</w:t>
      </w:r>
      <w:proofErr w:type="spellEnd"/>
      <w:r w:rsidR="0092357D" w:rsidRPr="00DF13E4">
        <w:rPr>
          <w:rFonts w:ascii="GHEA Grapalat" w:hAnsi="GHEA Grapalat"/>
          <w:sz w:val="24"/>
          <w:szCs w:val="24"/>
        </w:rPr>
        <w:t>;</w:t>
      </w:r>
    </w:p>
    <w:p w:rsidR="000845F6" w:rsidRPr="00DF13E4" w:rsidRDefault="005B650E"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5</w:t>
      </w:r>
      <w:r w:rsidR="003E3FD0" w:rsidRPr="00DF13E4">
        <w:rPr>
          <w:rFonts w:ascii="GHEA Grapalat" w:hAnsi="GHEA Grapalat"/>
          <w:sz w:val="24"/>
          <w:szCs w:val="24"/>
        </w:rPr>
        <w:t>)</w:t>
      </w:r>
      <w:r w:rsidR="00A125F0" w:rsidRPr="00DF13E4">
        <w:rPr>
          <w:rFonts w:ascii="GHEA Grapalat" w:hAnsi="GHEA Grapalat"/>
          <w:sz w:val="24"/>
          <w:szCs w:val="24"/>
        </w:rPr>
        <w:tab/>
      </w:r>
      <w:r w:rsidR="003E3FD0" w:rsidRPr="00DF13E4">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F84BCC" w:rsidRPr="00DF13E4" w:rsidRDefault="00F84BCC" w:rsidP="00CA236C">
      <w:pPr>
        <w:jc w:val="both"/>
        <w:rPr>
          <w:rFonts w:ascii="GHEA Grapalat" w:hAnsi="GHEA Grapalat"/>
        </w:rPr>
      </w:pPr>
      <w:r w:rsidRPr="00DF13E4">
        <w:rPr>
          <w:rFonts w:ascii="GHEA Grapalat" w:hAnsi="GHEA Grapalat"/>
        </w:rPr>
        <w:t xml:space="preserve">При этом в случае участия в настоящей процедуре в порядке совместной деятельности (консорциумом) </w:t>
      </w:r>
    </w:p>
    <w:p w:rsidR="00F84BCC" w:rsidRPr="00DF13E4" w:rsidRDefault="00F84BCC" w:rsidP="00CA236C">
      <w:pPr>
        <w:jc w:val="both"/>
        <w:rPr>
          <w:rFonts w:ascii="GHEA Grapalat" w:hAnsi="GHEA Grapalat"/>
        </w:rPr>
      </w:pPr>
      <w:r w:rsidRPr="00DF13E4">
        <w:rPr>
          <w:rFonts w:ascii="GHEA Grapalat" w:hAnsi="GHEA Grapalat"/>
        </w:rPr>
        <w:lastRenderedPageBreak/>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r w:rsidRPr="00DF13E4" w:rsidDel="00F708C5">
        <w:rPr>
          <w:rFonts w:ascii="GHEA Grapalat" w:hAnsi="GHEA Grapalat"/>
        </w:rPr>
        <w:t xml:space="preserve"> </w:t>
      </w:r>
      <w:r w:rsidRPr="00DF13E4">
        <w:rPr>
          <w:rFonts w:ascii="GHEA Grapalat" w:hAnsi="GHEA Grapalat"/>
        </w:rPr>
        <w:t>,</w:t>
      </w:r>
    </w:p>
    <w:p w:rsidR="00F84BCC" w:rsidRPr="00DF13E4" w:rsidRDefault="00F84BCC" w:rsidP="00CA236C">
      <w:pPr>
        <w:jc w:val="both"/>
        <w:rPr>
          <w:rFonts w:ascii="GHEA Grapalat" w:hAnsi="GHEA Grapalat"/>
        </w:rPr>
      </w:pPr>
      <w:r w:rsidRPr="00DF13E4">
        <w:rPr>
          <w:rFonts w:ascii="GHEA Grapalat" w:hAnsi="GHEA Grapalat"/>
        </w:rPr>
        <w:t xml:space="preserve">  •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F84BCC" w:rsidRPr="00DF13E4" w:rsidRDefault="00F84BCC" w:rsidP="00CA236C">
      <w:pPr>
        <w:pStyle w:val="norm"/>
        <w:widowControl w:val="0"/>
        <w:tabs>
          <w:tab w:val="left" w:pos="1134"/>
        </w:tabs>
        <w:spacing w:line="240" w:lineRule="auto"/>
        <w:ind w:firstLine="0"/>
        <w:rPr>
          <w:rFonts w:ascii="GHEA Grapalat" w:hAnsi="GHEA Grapalat"/>
          <w:sz w:val="24"/>
          <w:szCs w:val="24"/>
        </w:rPr>
      </w:pPr>
      <w:r w:rsidRPr="00DF13E4">
        <w:rPr>
          <w:rFonts w:ascii="GHEA Grapalat" w:hAnsi="GHEA Grapalat"/>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037DDE" w:rsidRPr="00DF13E4" w:rsidRDefault="00037DDE" w:rsidP="00CA236C">
      <w:pPr>
        <w:pStyle w:val="norm"/>
        <w:widowControl w:val="0"/>
        <w:spacing w:line="240" w:lineRule="auto"/>
        <w:rPr>
          <w:rFonts w:ascii="GHEA Grapalat" w:hAnsi="GHEA Grapalat" w:cs="Sylfaen"/>
          <w:sz w:val="24"/>
          <w:szCs w:val="24"/>
        </w:rPr>
      </w:pPr>
    </w:p>
    <w:p w:rsidR="00A45946" w:rsidRPr="00DF13E4" w:rsidRDefault="00A125F0" w:rsidP="00CA236C">
      <w:pPr>
        <w:widowControl w:val="0"/>
        <w:jc w:val="center"/>
        <w:rPr>
          <w:rFonts w:ascii="GHEA Grapalat" w:hAnsi="GHEA Grapalat" w:cs="Arial"/>
          <w:b/>
        </w:rPr>
      </w:pPr>
      <w:r w:rsidRPr="00DF13E4">
        <w:rPr>
          <w:rFonts w:ascii="GHEA Grapalat" w:hAnsi="GHEA Grapalat"/>
          <w:b/>
        </w:rPr>
        <w:t xml:space="preserve">5. </w:t>
      </w:r>
      <w:r w:rsidR="00C8055A" w:rsidRPr="00DF13E4">
        <w:rPr>
          <w:rFonts w:ascii="GHEA Grapalat" w:hAnsi="GHEA Grapalat"/>
          <w:b/>
        </w:rPr>
        <w:t xml:space="preserve">ЦЕНОВОЕ ПРЕДЛОЖЕНИЕ ЗАЯВКИ </w:t>
      </w:r>
    </w:p>
    <w:p w:rsidR="00A45946" w:rsidRPr="00DF13E4" w:rsidRDefault="00C8055A" w:rsidP="00CA236C">
      <w:pPr>
        <w:widowControl w:val="0"/>
        <w:tabs>
          <w:tab w:val="left" w:pos="1134"/>
        </w:tabs>
        <w:ind w:firstLine="567"/>
        <w:jc w:val="both"/>
        <w:rPr>
          <w:rFonts w:ascii="GHEA Grapalat" w:hAnsi="GHEA Grapalat"/>
        </w:rPr>
      </w:pPr>
      <w:r w:rsidRPr="00DF13E4">
        <w:rPr>
          <w:rFonts w:ascii="GHEA Grapalat" w:hAnsi="GHEA Grapalat"/>
        </w:rPr>
        <w:t>5.1</w:t>
      </w:r>
      <w:r w:rsidR="00A125F0" w:rsidRPr="00DF13E4">
        <w:rPr>
          <w:rFonts w:ascii="GHEA Grapalat" w:hAnsi="GHEA Grapalat"/>
        </w:rPr>
        <w:t>.</w:t>
      </w:r>
      <w:r w:rsidR="00A125F0" w:rsidRPr="00DF13E4">
        <w:rPr>
          <w:rFonts w:ascii="GHEA Grapalat" w:hAnsi="GHEA Grapalat"/>
        </w:rPr>
        <w:tab/>
      </w:r>
      <w:r w:rsidRPr="00DF13E4">
        <w:rPr>
          <w:rFonts w:ascii="GHEA Grapalat" w:hAnsi="GHEA Grapalat"/>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5D3A39" w:rsidRPr="00DF13E4" w:rsidRDefault="00C8055A"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5.2.</w:t>
      </w:r>
      <w:r w:rsidR="00A125F0" w:rsidRPr="00DF13E4">
        <w:rPr>
          <w:rFonts w:ascii="GHEA Grapalat" w:hAnsi="GHEA Grapalat"/>
          <w:sz w:val="24"/>
          <w:szCs w:val="24"/>
        </w:rPr>
        <w:tab/>
      </w:r>
      <w:r w:rsidRPr="00DF13E4">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w:t>
      </w:r>
      <w:r w:rsidR="00AD298B" w:rsidRPr="00DF13E4">
        <w:rPr>
          <w:rFonts w:ascii="GHEA Grapalat" w:hAnsi="GHEA Grapalat"/>
          <w:sz w:val="24"/>
          <w:szCs w:val="24"/>
        </w:rPr>
        <w:t xml:space="preserve"> данного вида налога. При этом:</w:t>
      </w:r>
    </w:p>
    <w:p w:rsidR="005D3A39" w:rsidRPr="00DF13E4" w:rsidRDefault="005D3A39"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а.</w:t>
      </w:r>
      <w:r w:rsidR="00A125F0" w:rsidRPr="00DF13E4">
        <w:rPr>
          <w:rFonts w:ascii="GHEA Grapalat" w:hAnsi="GHEA Grapalat"/>
          <w:sz w:val="24"/>
          <w:szCs w:val="24"/>
        </w:rPr>
        <w:tab/>
      </w:r>
      <w:r w:rsidRPr="00DF13E4">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w:t>
      </w:r>
    </w:p>
    <w:p w:rsidR="005D3A39" w:rsidRPr="00DF13E4" w:rsidRDefault="005D3A39"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б.</w:t>
      </w:r>
      <w:r w:rsidR="00A125F0" w:rsidRPr="00DF13E4">
        <w:rPr>
          <w:rFonts w:ascii="GHEA Grapalat" w:hAnsi="GHEA Grapalat"/>
          <w:sz w:val="24"/>
          <w:szCs w:val="24"/>
        </w:rPr>
        <w:tab/>
      </w:r>
      <w:r w:rsidRPr="00DF13E4">
        <w:rPr>
          <w:rFonts w:ascii="GHEA Grapalat" w:hAnsi="GHEA Grapalat"/>
          <w:sz w:val="24"/>
          <w:szCs w:val="24"/>
        </w:rPr>
        <w:t>в случае закупки строительных программ участник не представляет составленную им смету, а в случае признания отобранным участником, выплаты в счет исполнительных актов в рамках заключаемого договора осуществляются по следующей формуле: ВС=ЦУ/</w:t>
      </w:r>
      <w:proofErr w:type="spellStart"/>
      <w:r w:rsidRPr="00DF13E4">
        <w:rPr>
          <w:rFonts w:ascii="GHEA Grapalat" w:hAnsi="GHEA Grapalat"/>
          <w:sz w:val="24"/>
          <w:szCs w:val="24"/>
        </w:rPr>
        <w:t>СЦx</w:t>
      </w:r>
      <w:r w:rsidR="00D644C9" w:rsidRPr="00DF13E4">
        <w:rPr>
          <w:rFonts w:ascii="GHEA Grapalat" w:hAnsi="GHEA Grapalat"/>
          <w:sz w:val="24"/>
          <w:szCs w:val="24"/>
        </w:rPr>
        <w:t>В</w:t>
      </w:r>
      <w:r w:rsidR="00A048AD" w:rsidRPr="00DF13E4">
        <w:rPr>
          <w:rFonts w:ascii="GHEA Grapalat" w:hAnsi="GHEA Grapalat"/>
          <w:sz w:val="24"/>
          <w:szCs w:val="24"/>
        </w:rPr>
        <w:t>И</w:t>
      </w:r>
      <w:r w:rsidRPr="00DF13E4">
        <w:rPr>
          <w:rFonts w:ascii="GHEA Grapalat" w:hAnsi="GHEA Grapalat"/>
          <w:sz w:val="24"/>
          <w:szCs w:val="24"/>
        </w:rPr>
        <w:t>О</w:t>
      </w:r>
      <w:proofErr w:type="spellEnd"/>
      <w:r w:rsidRPr="00DF13E4">
        <w:rPr>
          <w:rFonts w:ascii="GHEA Grapalat" w:hAnsi="GHEA Grapalat"/>
          <w:sz w:val="24"/>
          <w:szCs w:val="24"/>
        </w:rPr>
        <w:t xml:space="preserve"> где:</w:t>
      </w:r>
    </w:p>
    <w:p w:rsidR="005D3A39" w:rsidRPr="00DF13E4" w:rsidRDefault="005D3A39" w:rsidP="00CA236C">
      <w:pPr>
        <w:pStyle w:val="norm"/>
        <w:widowControl w:val="0"/>
        <w:spacing w:line="240" w:lineRule="auto"/>
        <w:ind w:firstLine="567"/>
        <w:rPr>
          <w:rFonts w:ascii="GHEA Grapalat" w:hAnsi="GHEA Grapalat" w:cs="Sylfaen"/>
          <w:sz w:val="24"/>
          <w:szCs w:val="24"/>
        </w:rPr>
      </w:pPr>
      <w:r w:rsidRPr="00DF13E4">
        <w:rPr>
          <w:rFonts w:ascii="GHEA Grapalat" w:hAnsi="GHEA Grapalat"/>
          <w:sz w:val="24"/>
          <w:szCs w:val="24"/>
        </w:rPr>
        <w:t>ЦУ - цена, предложенная отобранным участником;</w:t>
      </w:r>
    </w:p>
    <w:p w:rsidR="005D3A39" w:rsidRPr="00DF13E4" w:rsidRDefault="005D3A39" w:rsidP="00CA236C">
      <w:pPr>
        <w:pStyle w:val="norm"/>
        <w:widowControl w:val="0"/>
        <w:spacing w:line="240" w:lineRule="auto"/>
        <w:ind w:firstLine="567"/>
        <w:rPr>
          <w:rFonts w:ascii="GHEA Grapalat" w:hAnsi="GHEA Grapalat" w:cs="Sylfaen"/>
          <w:sz w:val="24"/>
          <w:szCs w:val="24"/>
        </w:rPr>
      </w:pPr>
      <w:r w:rsidRPr="00DF13E4">
        <w:rPr>
          <w:rFonts w:ascii="GHEA Grapalat" w:hAnsi="GHEA Grapalat"/>
          <w:sz w:val="24"/>
          <w:szCs w:val="24"/>
        </w:rPr>
        <w:t>СЦ - сметная цена строительной программы;</w:t>
      </w:r>
    </w:p>
    <w:p w:rsidR="005D3A39" w:rsidRPr="00DF13E4" w:rsidRDefault="00A048AD" w:rsidP="00CA236C">
      <w:pPr>
        <w:pStyle w:val="norm"/>
        <w:widowControl w:val="0"/>
        <w:spacing w:line="240" w:lineRule="auto"/>
        <w:ind w:firstLine="567"/>
        <w:rPr>
          <w:rFonts w:ascii="GHEA Grapalat" w:hAnsi="GHEA Grapalat" w:cs="Sylfaen"/>
          <w:sz w:val="24"/>
          <w:szCs w:val="24"/>
        </w:rPr>
      </w:pPr>
      <w:r w:rsidRPr="00DF13E4">
        <w:rPr>
          <w:rFonts w:ascii="GHEA Grapalat" w:hAnsi="GHEA Grapalat"/>
          <w:sz w:val="24"/>
          <w:szCs w:val="24"/>
        </w:rPr>
        <w:t>И</w:t>
      </w:r>
      <w:r w:rsidR="004B0387" w:rsidRPr="00DF13E4">
        <w:rPr>
          <w:rFonts w:ascii="GHEA Grapalat" w:hAnsi="GHEA Grapalat"/>
          <w:sz w:val="24"/>
          <w:szCs w:val="24"/>
        </w:rPr>
        <w:t>О</w:t>
      </w:r>
      <w:r w:rsidR="00A125F0" w:rsidRPr="00DF13E4">
        <w:rPr>
          <w:rFonts w:ascii="GHEA Grapalat" w:hAnsi="GHEA Grapalat"/>
          <w:sz w:val="24"/>
          <w:szCs w:val="24"/>
        </w:rPr>
        <w:t xml:space="preserve"> </w:t>
      </w:r>
      <w:r w:rsidR="005D3A39" w:rsidRPr="00DF13E4">
        <w:rPr>
          <w:rFonts w:ascii="GHEA Grapalat" w:hAnsi="GHEA Grapalat"/>
          <w:sz w:val="24"/>
          <w:szCs w:val="24"/>
        </w:rPr>
        <w:t xml:space="preserve">- </w:t>
      </w:r>
      <w:r w:rsidR="004B0387" w:rsidRPr="00BB4C66">
        <w:rPr>
          <w:rFonts w:ascii="GHEA Grapalat" w:hAnsi="GHEA Grapalat" w:cs="Sylfaen"/>
        </w:rPr>
        <w:t xml:space="preserve">объем работ, представленных данным исполнительным актом, в </w:t>
      </w:r>
      <w:r w:rsidR="003A100F" w:rsidRPr="00DF13E4">
        <w:rPr>
          <w:rFonts w:ascii="GHEA Grapalat" w:hAnsi="GHEA Grapalat" w:cs="Sylfaen"/>
        </w:rPr>
        <w:t>суммарном</w:t>
      </w:r>
      <w:r w:rsidR="004B0387" w:rsidRPr="00BB4C66">
        <w:rPr>
          <w:rFonts w:ascii="GHEA Grapalat" w:hAnsi="GHEA Grapalat" w:cs="Sylfaen"/>
        </w:rPr>
        <w:t xml:space="preserve"> выражении</w:t>
      </w:r>
      <w:r w:rsidR="005D3A39" w:rsidRPr="00DF13E4">
        <w:rPr>
          <w:rFonts w:ascii="GHEA Grapalat" w:hAnsi="GHEA Grapalat"/>
          <w:sz w:val="24"/>
          <w:szCs w:val="24"/>
        </w:rPr>
        <w:t>;</w:t>
      </w:r>
    </w:p>
    <w:p w:rsidR="005D3A39" w:rsidRPr="00DF13E4" w:rsidRDefault="005D3A39" w:rsidP="00CA236C">
      <w:pPr>
        <w:pStyle w:val="norm"/>
        <w:widowControl w:val="0"/>
        <w:spacing w:line="240" w:lineRule="auto"/>
        <w:ind w:firstLine="567"/>
        <w:rPr>
          <w:rFonts w:ascii="GHEA Grapalat" w:hAnsi="GHEA Grapalat" w:cs="Sylfaen"/>
          <w:sz w:val="24"/>
          <w:szCs w:val="24"/>
        </w:rPr>
      </w:pPr>
      <w:r w:rsidRPr="00DF13E4">
        <w:rPr>
          <w:rFonts w:ascii="GHEA Grapalat" w:hAnsi="GHEA Grapalat"/>
          <w:sz w:val="24"/>
          <w:szCs w:val="24"/>
        </w:rPr>
        <w:t>ВС — сумма, выплачиваемая за установленные сметой работы</w:t>
      </w:r>
      <w:r w:rsidRPr="00DF13E4">
        <w:rPr>
          <w:rStyle w:val="af6"/>
          <w:rFonts w:ascii="GHEA Grapalat" w:hAnsi="GHEA Grapalat"/>
          <w:sz w:val="24"/>
          <w:szCs w:val="24"/>
        </w:rPr>
        <w:footnoteReference w:id="5"/>
      </w:r>
      <w:r w:rsidRPr="00DF13E4">
        <w:rPr>
          <w:rFonts w:ascii="GHEA Grapalat" w:hAnsi="GHEA Grapalat"/>
          <w:sz w:val="24"/>
          <w:szCs w:val="24"/>
        </w:rPr>
        <w:t>.</w:t>
      </w:r>
    </w:p>
    <w:p w:rsidR="0092357D" w:rsidRPr="00DF13E4" w:rsidRDefault="0092357D" w:rsidP="00CA236C">
      <w:pPr>
        <w:pStyle w:val="norm"/>
        <w:widowControl w:val="0"/>
        <w:spacing w:line="240" w:lineRule="auto"/>
        <w:ind w:firstLine="567"/>
        <w:rPr>
          <w:rFonts w:ascii="GHEA Grapalat" w:hAnsi="GHEA Grapalat" w:cs="Sylfaen"/>
          <w:sz w:val="24"/>
          <w:szCs w:val="24"/>
        </w:rPr>
      </w:pPr>
      <w:r w:rsidRPr="00DF13E4">
        <w:rPr>
          <w:rFonts w:ascii="GHEA Grapalat" w:hAnsi="GHEA Grapalat"/>
          <w:sz w:val="24"/>
          <w:szCs w:val="24"/>
        </w:rPr>
        <w:t>Заявка участника не подлежит отклонению, если:</w:t>
      </w:r>
    </w:p>
    <w:p w:rsidR="0092357D" w:rsidRPr="00DF13E4" w:rsidRDefault="0092357D"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а.</w:t>
      </w:r>
      <w:r w:rsidR="00A125F0" w:rsidRPr="00DF13E4">
        <w:rPr>
          <w:rFonts w:ascii="GHEA Grapalat" w:hAnsi="GHEA Grapalat"/>
          <w:sz w:val="24"/>
          <w:szCs w:val="24"/>
        </w:rPr>
        <w:tab/>
      </w:r>
      <w:r w:rsidRPr="00DF13E4">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92357D" w:rsidRPr="00DF13E4" w:rsidRDefault="0092357D"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б.</w:t>
      </w:r>
      <w:r w:rsidR="00A125F0" w:rsidRPr="00DF13E4">
        <w:rPr>
          <w:rFonts w:ascii="GHEA Grapalat" w:hAnsi="GHEA Grapalat"/>
          <w:sz w:val="24"/>
          <w:szCs w:val="24"/>
        </w:rPr>
        <w:tab/>
      </w:r>
      <w:r w:rsidRPr="00DF13E4">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92357D" w:rsidRPr="00DF13E4" w:rsidRDefault="0092357D"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в.</w:t>
      </w:r>
      <w:r w:rsidR="00A125F0" w:rsidRPr="00DF13E4">
        <w:rPr>
          <w:rFonts w:ascii="GHEA Grapalat" w:hAnsi="GHEA Grapalat"/>
          <w:sz w:val="24"/>
          <w:szCs w:val="24"/>
        </w:rPr>
        <w:tab/>
      </w:r>
      <w:r w:rsidRPr="00DF13E4">
        <w:rPr>
          <w:rFonts w:ascii="GHEA Grapalat" w:hAnsi="GHEA Grapalat"/>
          <w:sz w:val="24"/>
          <w:szCs w:val="24"/>
        </w:rPr>
        <w:t xml:space="preserve">номер лота в ценовом предложении участника указан неверно, однако </w:t>
      </w:r>
      <w:r w:rsidR="008A21BD">
        <w:rPr>
          <w:rFonts w:ascii="GHEA Grapalat" w:hAnsi="GHEA Grapalat"/>
          <w:sz w:val="24"/>
          <w:szCs w:val="24"/>
        </w:rPr>
        <w:t>Монтажных работ систем охлаждения, вентиляции и отопления для хранения медикаментов</w:t>
      </w:r>
      <w:r w:rsidR="00342FEA">
        <w:rPr>
          <w:rFonts w:ascii="GHEA Grapalat" w:hAnsi="GHEA Grapalat"/>
          <w:sz w:val="24"/>
          <w:szCs w:val="24"/>
        </w:rPr>
        <w:t xml:space="preserve"> </w:t>
      </w:r>
      <w:r w:rsidRPr="00DF13E4">
        <w:rPr>
          <w:rFonts w:ascii="GHEA Grapalat" w:hAnsi="GHEA Grapalat"/>
          <w:sz w:val="24"/>
          <w:szCs w:val="24"/>
        </w:rPr>
        <w:t xml:space="preserve"> заполнено правильно.</w:t>
      </w:r>
    </w:p>
    <w:p w:rsidR="00A45946" w:rsidRPr="00DF13E4" w:rsidRDefault="00C8055A" w:rsidP="00CA236C">
      <w:pPr>
        <w:pStyle w:val="norm"/>
        <w:widowControl w:val="0"/>
        <w:tabs>
          <w:tab w:val="left" w:pos="1134"/>
        </w:tabs>
        <w:spacing w:line="240" w:lineRule="auto"/>
        <w:ind w:firstLine="567"/>
        <w:rPr>
          <w:rFonts w:ascii="GHEA Grapalat" w:hAnsi="GHEA Grapalat"/>
          <w:sz w:val="24"/>
          <w:szCs w:val="24"/>
        </w:rPr>
      </w:pPr>
      <w:r w:rsidRPr="00DF13E4">
        <w:rPr>
          <w:rFonts w:ascii="GHEA Grapalat" w:hAnsi="GHEA Grapalat"/>
          <w:sz w:val="24"/>
          <w:szCs w:val="24"/>
        </w:rPr>
        <w:t>5.3</w:t>
      </w:r>
      <w:r w:rsidR="00A125F0" w:rsidRPr="00DF13E4">
        <w:rPr>
          <w:rFonts w:ascii="GHEA Grapalat" w:hAnsi="GHEA Grapalat"/>
          <w:sz w:val="24"/>
          <w:szCs w:val="24"/>
        </w:rPr>
        <w:t>.</w:t>
      </w:r>
      <w:r w:rsidR="00A125F0" w:rsidRPr="00DF13E4">
        <w:rPr>
          <w:rFonts w:ascii="GHEA Grapalat" w:hAnsi="GHEA Grapalat"/>
          <w:sz w:val="24"/>
          <w:szCs w:val="24"/>
        </w:rPr>
        <w:tab/>
      </w:r>
      <w:r w:rsidRPr="00DF13E4">
        <w:rPr>
          <w:rFonts w:ascii="GHEA Grapalat" w:hAnsi="GHEA Grapalat"/>
          <w:sz w:val="24"/>
          <w:szCs w:val="24"/>
        </w:rPr>
        <w:t xml:space="preserve">Если цена заключаемого договора стабильна, то ценовое предложение представляется </w:t>
      </w:r>
      <w:r w:rsidRPr="00DF13E4">
        <w:rPr>
          <w:rFonts w:ascii="GHEA Grapalat" w:hAnsi="GHEA Grapalat"/>
          <w:sz w:val="24"/>
          <w:szCs w:val="24"/>
        </w:rPr>
        <w:lastRenderedPageBreak/>
        <w:t>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DF13E4" w:rsidRDefault="00096865" w:rsidP="00CA236C">
      <w:pPr>
        <w:pStyle w:val="23"/>
        <w:widowControl w:val="0"/>
        <w:spacing w:line="240" w:lineRule="auto"/>
        <w:ind w:firstLine="567"/>
        <w:rPr>
          <w:rFonts w:ascii="GHEA Grapalat" w:hAnsi="GHEA Grapalat"/>
          <w:sz w:val="24"/>
          <w:szCs w:val="24"/>
        </w:rPr>
      </w:pPr>
    </w:p>
    <w:p w:rsidR="00096865" w:rsidRPr="00DF13E4" w:rsidRDefault="00220C7C" w:rsidP="00CA236C">
      <w:pPr>
        <w:widowControl w:val="0"/>
        <w:ind w:left="567" w:right="565"/>
        <w:jc w:val="center"/>
        <w:rPr>
          <w:rFonts w:ascii="GHEA Grapalat" w:hAnsi="GHEA Grapalat"/>
          <w:b/>
        </w:rPr>
      </w:pPr>
      <w:r w:rsidRPr="00DF13E4">
        <w:rPr>
          <w:rFonts w:ascii="GHEA Grapalat" w:hAnsi="GHEA Grapalat"/>
          <w:b/>
        </w:rPr>
        <w:t xml:space="preserve">6. СРОК ДЕЙСТВИЯ ЗАЯВКИ, ПОРЯДОК ВНЕСЕНИЯ ИЗМЕНЕНИЙ </w:t>
      </w:r>
      <w:r w:rsidR="00A125F0" w:rsidRPr="00DF13E4">
        <w:rPr>
          <w:rFonts w:ascii="GHEA Grapalat" w:hAnsi="GHEA Grapalat"/>
          <w:b/>
        </w:rPr>
        <w:br/>
      </w:r>
      <w:r w:rsidRPr="00DF13E4">
        <w:rPr>
          <w:rFonts w:ascii="GHEA Grapalat" w:hAnsi="GHEA Grapalat"/>
          <w:b/>
        </w:rPr>
        <w:t>В ЗАЯВКИ</w:t>
      </w:r>
      <w:r w:rsidR="00A125F0" w:rsidRPr="00DF13E4">
        <w:rPr>
          <w:rFonts w:ascii="GHEA Grapalat" w:hAnsi="GHEA Grapalat"/>
          <w:b/>
        </w:rPr>
        <w:t xml:space="preserve"> </w:t>
      </w:r>
      <w:r w:rsidR="00955A1E" w:rsidRPr="00DF13E4">
        <w:rPr>
          <w:rFonts w:ascii="GHEA Grapalat" w:hAnsi="GHEA Grapalat"/>
          <w:b/>
        </w:rPr>
        <w:t>И ИХ ОТЗЫВА</w:t>
      </w:r>
    </w:p>
    <w:p w:rsidR="00096865" w:rsidRPr="00DF13E4" w:rsidRDefault="00220C7C" w:rsidP="00CA236C">
      <w:pPr>
        <w:pStyle w:val="a3"/>
        <w:widowControl w:val="0"/>
        <w:tabs>
          <w:tab w:val="left" w:pos="1134"/>
        </w:tabs>
        <w:spacing w:line="240" w:lineRule="auto"/>
        <w:ind w:firstLine="567"/>
        <w:rPr>
          <w:rFonts w:ascii="GHEA Grapalat" w:hAnsi="GHEA Grapalat" w:cs="Sylfaen"/>
          <w:i w:val="0"/>
          <w:sz w:val="24"/>
          <w:szCs w:val="24"/>
        </w:rPr>
      </w:pPr>
      <w:r w:rsidRPr="00DF13E4">
        <w:rPr>
          <w:rFonts w:ascii="GHEA Grapalat" w:hAnsi="GHEA Grapalat"/>
          <w:i w:val="0"/>
          <w:sz w:val="24"/>
          <w:szCs w:val="24"/>
        </w:rPr>
        <w:t>6.1</w:t>
      </w:r>
      <w:r w:rsidR="00A125F0" w:rsidRPr="00DF13E4">
        <w:rPr>
          <w:rFonts w:ascii="GHEA Grapalat" w:hAnsi="GHEA Grapalat"/>
          <w:i w:val="0"/>
          <w:sz w:val="24"/>
          <w:szCs w:val="24"/>
        </w:rPr>
        <w:t>.</w:t>
      </w:r>
      <w:r w:rsidR="00A125F0" w:rsidRPr="00DF13E4">
        <w:rPr>
          <w:rFonts w:ascii="GHEA Grapalat" w:hAnsi="GHEA Grapalat"/>
          <w:i w:val="0"/>
          <w:sz w:val="24"/>
          <w:szCs w:val="24"/>
        </w:rPr>
        <w:tab/>
      </w:r>
      <w:r w:rsidRPr="00DF13E4">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DF13E4" w:rsidRDefault="00220C7C" w:rsidP="00CA236C">
      <w:pPr>
        <w:pStyle w:val="a3"/>
        <w:widowControl w:val="0"/>
        <w:tabs>
          <w:tab w:val="left" w:pos="1134"/>
        </w:tabs>
        <w:spacing w:line="240" w:lineRule="auto"/>
        <w:ind w:firstLine="567"/>
        <w:rPr>
          <w:rFonts w:ascii="GHEA Grapalat" w:hAnsi="GHEA Grapalat" w:cs="Sylfaen"/>
          <w:i w:val="0"/>
          <w:sz w:val="24"/>
          <w:szCs w:val="24"/>
        </w:rPr>
      </w:pPr>
      <w:r w:rsidRPr="00DF13E4">
        <w:rPr>
          <w:rFonts w:ascii="GHEA Grapalat" w:hAnsi="GHEA Grapalat"/>
          <w:i w:val="0"/>
          <w:sz w:val="24"/>
          <w:szCs w:val="24"/>
        </w:rPr>
        <w:t>6.2</w:t>
      </w:r>
      <w:r w:rsidR="00A125F0" w:rsidRPr="00DF13E4">
        <w:rPr>
          <w:rFonts w:ascii="GHEA Grapalat" w:hAnsi="GHEA Grapalat"/>
          <w:i w:val="0"/>
          <w:sz w:val="24"/>
          <w:szCs w:val="24"/>
        </w:rPr>
        <w:t>.</w:t>
      </w:r>
      <w:r w:rsidR="00A125F0" w:rsidRPr="00DF13E4">
        <w:rPr>
          <w:rFonts w:ascii="GHEA Grapalat" w:hAnsi="GHEA Grapalat"/>
          <w:i w:val="0"/>
          <w:sz w:val="24"/>
          <w:szCs w:val="24"/>
        </w:rPr>
        <w:tab/>
      </w:r>
      <w:r w:rsidRPr="00DF13E4">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DF13E4" w:rsidRDefault="00FA0E41" w:rsidP="00CA236C">
      <w:pPr>
        <w:widowControl w:val="0"/>
        <w:ind w:firstLine="567"/>
        <w:jc w:val="center"/>
        <w:rPr>
          <w:rFonts w:ascii="GHEA Grapalat" w:hAnsi="GHEA Grapalat"/>
          <w:b/>
        </w:rPr>
      </w:pPr>
    </w:p>
    <w:p w:rsidR="00096865" w:rsidRPr="00DF13E4" w:rsidRDefault="00A125F0" w:rsidP="00CA236C">
      <w:pPr>
        <w:widowControl w:val="0"/>
        <w:jc w:val="center"/>
        <w:rPr>
          <w:rFonts w:ascii="GHEA Grapalat" w:hAnsi="GHEA Grapalat"/>
          <w:b/>
        </w:rPr>
      </w:pPr>
      <w:r w:rsidRPr="00DF13E4">
        <w:rPr>
          <w:rFonts w:ascii="GHEA Grapalat" w:hAnsi="GHEA Grapalat"/>
          <w:b/>
        </w:rPr>
        <w:t xml:space="preserve">7. </w:t>
      </w:r>
      <w:r w:rsidR="0092357D" w:rsidRPr="00DF13E4">
        <w:rPr>
          <w:rFonts w:ascii="GHEA Grapalat" w:hAnsi="GHEA Grapalat"/>
          <w:b/>
        </w:rPr>
        <w:t xml:space="preserve">ВСКРЫТИЕ, ОЦЕНКА ЗАЯВОК И </w:t>
      </w:r>
      <w:r w:rsidR="00807178" w:rsidRPr="00DF13E4">
        <w:rPr>
          <w:rFonts w:ascii="GHEA Grapalat" w:hAnsi="GHEA Grapalat"/>
          <w:b/>
        </w:rPr>
        <w:t xml:space="preserve">ПОДВЕДЕНИЕ ИТОГОВ </w:t>
      </w:r>
    </w:p>
    <w:p w:rsidR="00096865" w:rsidRPr="00DF13E4" w:rsidRDefault="0092357D" w:rsidP="00CA236C">
      <w:pPr>
        <w:pStyle w:val="23"/>
        <w:widowControl w:val="0"/>
        <w:tabs>
          <w:tab w:val="left" w:pos="1134"/>
        </w:tabs>
        <w:spacing w:line="240" w:lineRule="auto"/>
        <w:ind w:firstLine="567"/>
        <w:rPr>
          <w:rFonts w:ascii="GHEA Grapalat" w:hAnsi="GHEA Grapalat" w:cs="Tahoma"/>
          <w:sz w:val="24"/>
          <w:szCs w:val="24"/>
        </w:rPr>
      </w:pPr>
      <w:r w:rsidRPr="00DF13E4">
        <w:rPr>
          <w:rFonts w:ascii="GHEA Grapalat" w:hAnsi="GHEA Grapalat"/>
          <w:sz w:val="24"/>
          <w:szCs w:val="24"/>
        </w:rPr>
        <w:t>7.1</w:t>
      </w:r>
      <w:r w:rsidR="00A125F0" w:rsidRPr="00DF13E4">
        <w:rPr>
          <w:rFonts w:ascii="GHEA Grapalat" w:hAnsi="GHEA Grapalat"/>
          <w:sz w:val="24"/>
          <w:szCs w:val="24"/>
        </w:rPr>
        <w:t>.</w:t>
      </w:r>
      <w:r w:rsidR="00A125F0" w:rsidRPr="00DF13E4">
        <w:rPr>
          <w:rFonts w:ascii="GHEA Grapalat" w:hAnsi="GHEA Grapalat"/>
          <w:sz w:val="24"/>
          <w:szCs w:val="24"/>
        </w:rPr>
        <w:tab/>
      </w:r>
      <w:r w:rsidRPr="00DF13E4">
        <w:rPr>
          <w:rFonts w:ascii="GHEA Grapalat" w:hAnsi="GHEA Grapalat"/>
          <w:sz w:val="24"/>
          <w:szCs w:val="24"/>
        </w:rPr>
        <w:t>Вскрытие заявок произойдет посредством системы на "</w:t>
      </w:r>
      <w:r w:rsidR="00967416">
        <w:rPr>
          <w:rFonts w:ascii="GHEA Grapalat" w:hAnsi="GHEA Grapalat"/>
          <w:sz w:val="24"/>
          <w:szCs w:val="24"/>
        </w:rPr>
        <w:t>7</w:t>
      </w:r>
      <w:r w:rsidRPr="00DF13E4">
        <w:rPr>
          <w:rFonts w:ascii="GHEA Grapalat" w:hAnsi="GHEA Grapalat"/>
          <w:sz w:val="24"/>
          <w:szCs w:val="24"/>
        </w:rPr>
        <w:t xml:space="preserve">"-ый день в </w:t>
      </w:r>
      <w:r w:rsidR="008049A8">
        <w:rPr>
          <w:rFonts w:ascii="GHEA Grapalat" w:hAnsi="GHEA Grapalat"/>
          <w:sz w:val="24"/>
          <w:szCs w:val="24"/>
        </w:rPr>
        <w:t xml:space="preserve">12:30 </w:t>
      </w:r>
      <w:r w:rsidR="0031475B">
        <w:rPr>
          <w:rFonts w:ascii="GHEA Grapalat" w:hAnsi="GHEA Grapalat"/>
          <w:sz w:val="24"/>
          <w:szCs w:val="24"/>
        </w:rPr>
        <w:t xml:space="preserve"> </w:t>
      </w:r>
      <w:r w:rsidR="00967416">
        <w:rPr>
          <w:rFonts w:ascii="GHEA Grapalat" w:hAnsi="GHEA Grapalat"/>
          <w:sz w:val="24"/>
          <w:szCs w:val="24"/>
        </w:rPr>
        <w:t xml:space="preserve"> </w:t>
      </w:r>
      <w:r w:rsidRPr="00DF13E4">
        <w:rPr>
          <w:rFonts w:ascii="GHEA Grapalat" w:hAnsi="GHEA Grapalat"/>
          <w:sz w:val="24"/>
          <w:szCs w:val="24"/>
        </w:rPr>
        <w:t xml:space="preserve">со дня опубликования в системе объявления и приглашения на настоящую процедуру. </w:t>
      </w:r>
    </w:p>
    <w:p w:rsidR="00ED6836" w:rsidRPr="00DF13E4" w:rsidRDefault="009B6D58" w:rsidP="00CA236C">
      <w:pPr>
        <w:widowControl w:val="0"/>
        <w:ind w:firstLine="567"/>
        <w:jc w:val="both"/>
        <w:rPr>
          <w:rFonts w:ascii="GHEA Grapalat" w:hAnsi="GHEA Grapalat" w:cs="Sylfaen"/>
        </w:rPr>
      </w:pPr>
      <w:r w:rsidRPr="00DF13E4">
        <w:rPr>
          <w:rFonts w:ascii="GHEA Grapalat" w:hAnsi="GHEA Grapalat"/>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DF13E4" w:rsidRDefault="00ED6836" w:rsidP="00CA236C">
      <w:pPr>
        <w:widowControl w:val="0"/>
        <w:ind w:firstLine="567"/>
        <w:jc w:val="both"/>
        <w:rPr>
          <w:rFonts w:ascii="GHEA Grapalat" w:hAnsi="GHEA Grapalat" w:cs="Sylfaen"/>
        </w:rPr>
      </w:pPr>
      <w:r w:rsidRPr="00DF13E4">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A125F0" w:rsidRPr="00DF13E4">
        <w:rPr>
          <w:rFonts w:ascii="GHEA Grapalat" w:hAnsi="GHEA Grapalat"/>
        </w:rPr>
        <w:t>—</w:t>
      </w:r>
      <w:r w:rsidRPr="00DF13E4">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DD7112" w:rsidRPr="00DF13E4" w:rsidRDefault="0092357D" w:rsidP="00CA236C">
      <w:pPr>
        <w:widowControl w:val="0"/>
        <w:tabs>
          <w:tab w:val="left" w:pos="1134"/>
        </w:tabs>
        <w:ind w:firstLine="567"/>
        <w:jc w:val="both"/>
        <w:rPr>
          <w:rFonts w:ascii="GHEA Grapalat" w:hAnsi="GHEA Grapalat" w:cs="Sylfaen"/>
        </w:rPr>
      </w:pPr>
      <w:r w:rsidRPr="00DF13E4">
        <w:rPr>
          <w:rFonts w:ascii="GHEA Grapalat" w:hAnsi="GHEA Grapalat"/>
        </w:rPr>
        <w:t>7.2.</w:t>
      </w:r>
      <w:r w:rsidR="00A125F0" w:rsidRPr="00DF13E4">
        <w:rPr>
          <w:rFonts w:ascii="GHEA Grapalat" w:hAnsi="GHEA Grapalat"/>
        </w:rPr>
        <w:tab/>
      </w:r>
      <w:r w:rsidRPr="00DF13E4">
        <w:rPr>
          <w:rFonts w:ascii="GHEA Grapalat" w:hAnsi="GHEA Grapalat"/>
        </w:rPr>
        <w:t>Заявки оцениваются в порядке, установленном настоящим приглашением.</w:t>
      </w:r>
    </w:p>
    <w:p w:rsidR="00DD7112" w:rsidRPr="00DF13E4" w:rsidRDefault="00DD7112" w:rsidP="00CA236C">
      <w:pPr>
        <w:widowControl w:val="0"/>
        <w:ind w:firstLine="567"/>
        <w:jc w:val="both"/>
        <w:rPr>
          <w:rFonts w:ascii="GHEA Grapalat" w:hAnsi="GHEA Grapalat" w:cs="Sylfaen"/>
        </w:rPr>
      </w:pPr>
      <w:r w:rsidRPr="00DF13E4">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DF13E4">
        <w:rPr>
          <w:rStyle w:val="af6"/>
          <w:rFonts w:ascii="GHEA Grapalat" w:hAnsi="GHEA Grapalat"/>
        </w:rPr>
        <w:footnoteReference w:id="6"/>
      </w:r>
    </w:p>
    <w:p w:rsidR="00A125F0" w:rsidRPr="00DF13E4" w:rsidRDefault="00B46279" w:rsidP="00CA236C">
      <w:pPr>
        <w:widowControl w:val="0"/>
        <w:ind w:firstLine="567"/>
        <w:jc w:val="both"/>
        <w:rPr>
          <w:rFonts w:ascii="GHEA Grapalat" w:hAnsi="GHEA Grapalat"/>
        </w:rPr>
      </w:pPr>
      <w:r w:rsidRPr="00DF13E4">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A125F0" w:rsidRPr="00DF13E4" w:rsidRDefault="00A125F0" w:rsidP="00CA236C">
      <w:pPr>
        <w:rPr>
          <w:rFonts w:ascii="GHEA Grapalat" w:hAnsi="GHEA Grapalat"/>
        </w:rPr>
      </w:pPr>
      <w:r w:rsidRPr="00DF13E4">
        <w:rPr>
          <w:rFonts w:ascii="GHEA Grapalat" w:hAnsi="GHEA Grapalat"/>
        </w:rPr>
        <w:br w:type="page"/>
      </w:r>
    </w:p>
    <w:p w:rsidR="00096865" w:rsidRPr="00DF13E4" w:rsidRDefault="0092357D" w:rsidP="00CA236C">
      <w:pPr>
        <w:widowControl w:val="0"/>
        <w:tabs>
          <w:tab w:val="left" w:pos="1134"/>
        </w:tabs>
        <w:ind w:firstLine="567"/>
        <w:jc w:val="both"/>
        <w:rPr>
          <w:rFonts w:ascii="GHEA Grapalat" w:hAnsi="GHEA Grapalat" w:cs="Sylfaen"/>
        </w:rPr>
      </w:pPr>
      <w:r w:rsidRPr="00DF13E4">
        <w:rPr>
          <w:rFonts w:ascii="GHEA Grapalat" w:hAnsi="GHEA Grapalat"/>
        </w:rPr>
        <w:lastRenderedPageBreak/>
        <w:t>7.3.</w:t>
      </w:r>
      <w:r w:rsidR="00A125F0" w:rsidRPr="00DF13E4">
        <w:rPr>
          <w:rFonts w:ascii="GHEA Grapalat" w:hAnsi="GHEA Grapalat"/>
        </w:rPr>
        <w:tab/>
      </w:r>
      <w:r w:rsidRPr="00DF13E4">
        <w:rPr>
          <w:rFonts w:ascii="GHEA Grapalat" w:hAnsi="GHEA Grapalat"/>
        </w:rPr>
        <w:t>С целью определения участников, занявших первое и последующие места, председатель комиссии автоматическим способом создает протокол об</w:t>
      </w:r>
      <w:r w:rsidR="00314666" w:rsidRPr="00DF13E4">
        <w:rPr>
          <w:rFonts w:ascii="Courier New" w:hAnsi="Courier New" w:cs="Courier New"/>
          <w:lang w:val="en-US"/>
        </w:rPr>
        <w:t> </w:t>
      </w:r>
      <w:r w:rsidRPr="00DF13E4">
        <w:rPr>
          <w:rFonts w:ascii="GHEA Grapalat" w:hAnsi="GHEA Grapalat"/>
        </w:rPr>
        <w:t>оценке заявок, который утверждается в системе членами комиссии посредством проставления отметки в системе.</w:t>
      </w:r>
    </w:p>
    <w:p w:rsidR="00B514E8" w:rsidRPr="00DF13E4" w:rsidRDefault="0092357D"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7.4</w:t>
      </w:r>
      <w:r w:rsidR="00A125F0" w:rsidRPr="00DF13E4">
        <w:rPr>
          <w:rFonts w:ascii="GHEA Grapalat" w:hAnsi="GHEA Grapalat"/>
          <w:sz w:val="24"/>
          <w:szCs w:val="24"/>
        </w:rPr>
        <w:t>.</w:t>
      </w:r>
      <w:r w:rsidR="00A125F0" w:rsidRPr="00DF13E4">
        <w:rPr>
          <w:rFonts w:ascii="GHEA Grapalat" w:hAnsi="GHEA Grapalat"/>
          <w:sz w:val="24"/>
          <w:szCs w:val="24"/>
        </w:rPr>
        <w:tab/>
      </w:r>
      <w:r w:rsidRPr="00DF13E4">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DF13E4" w:rsidRDefault="0092357D" w:rsidP="00CA236C">
      <w:pPr>
        <w:pStyle w:val="a3"/>
        <w:widowControl w:val="0"/>
        <w:tabs>
          <w:tab w:val="left" w:pos="1134"/>
        </w:tabs>
        <w:spacing w:line="240" w:lineRule="auto"/>
        <w:ind w:firstLine="567"/>
        <w:rPr>
          <w:rFonts w:ascii="GHEA Grapalat" w:hAnsi="GHEA Grapalat" w:cs="Sylfaen"/>
          <w:i w:val="0"/>
          <w:sz w:val="24"/>
          <w:szCs w:val="24"/>
        </w:rPr>
      </w:pPr>
      <w:r w:rsidRPr="00DF13E4">
        <w:rPr>
          <w:rFonts w:ascii="GHEA Grapalat" w:hAnsi="GHEA Grapalat"/>
          <w:i w:val="0"/>
          <w:sz w:val="24"/>
          <w:szCs w:val="24"/>
        </w:rPr>
        <w:t>7.5</w:t>
      </w:r>
      <w:r w:rsidR="00A125F0" w:rsidRPr="00DF13E4">
        <w:rPr>
          <w:rFonts w:ascii="GHEA Grapalat" w:hAnsi="GHEA Grapalat"/>
          <w:i w:val="0"/>
          <w:sz w:val="24"/>
          <w:szCs w:val="24"/>
        </w:rPr>
        <w:t>.</w:t>
      </w:r>
      <w:r w:rsidR="00A125F0" w:rsidRPr="00DF13E4">
        <w:rPr>
          <w:rFonts w:ascii="GHEA Grapalat" w:hAnsi="GHEA Grapalat"/>
          <w:i w:val="0"/>
          <w:sz w:val="24"/>
          <w:szCs w:val="24"/>
        </w:rPr>
        <w:tab/>
      </w:r>
      <w:r w:rsidRPr="00DF13E4">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DF13E4">
        <w:rPr>
          <w:rFonts w:ascii="GHEA Grapalat" w:hAnsi="GHEA Grapalat"/>
          <w:i w:val="0"/>
          <w:sz w:val="24"/>
          <w:szCs w:val="24"/>
        </w:rPr>
        <w:t>драмом</w:t>
      </w:r>
      <w:proofErr w:type="spellEnd"/>
      <w:r w:rsidRPr="00DF13E4">
        <w:rPr>
          <w:rFonts w:ascii="GHEA Grapalat" w:hAnsi="GHEA Grapalat"/>
          <w:i w:val="0"/>
          <w:sz w:val="24"/>
          <w:szCs w:val="24"/>
        </w:rPr>
        <w:t xml:space="preserve"> Республики Армения по курсу </w:t>
      </w:r>
      <w:r w:rsidR="00967416">
        <w:rPr>
          <w:rFonts w:ascii="GHEA Grapalat" w:hAnsi="GHEA Grapalat"/>
          <w:i w:val="0"/>
          <w:sz w:val="24"/>
          <w:szCs w:val="24"/>
        </w:rPr>
        <w:t>СБ</w:t>
      </w:r>
      <w:r w:rsidRPr="00DF13E4">
        <w:rPr>
          <w:rFonts w:ascii="GHEA Grapalat" w:hAnsi="GHEA Grapalat"/>
          <w:i w:val="0"/>
          <w:sz w:val="24"/>
          <w:szCs w:val="24"/>
        </w:rPr>
        <w:t xml:space="preserve"> </w:t>
      </w:r>
      <w:r w:rsidRPr="00DF13E4">
        <w:rPr>
          <w:rStyle w:val="af6"/>
          <w:rFonts w:ascii="GHEA Grapalat" w:hAnsi="GHEA Grapalat"/>
          <w:i w:val="0"/>
          <w:sz w:val="24"/>
          <w:szCs w:val="24"/>
        </w:rPr>
        <w:footnoteReference w:id="7"/>
      </w:r>
      <w:r w:rsidR="00AD298B" w:rsidRPr="00DF13E4">
        <w:rPr>
          <w:rFonts w:ascii="GHEA Grapalat" w:hAnsi="GHEA Grapalat"/>
          <w:i w:val="0"/>
          <w:sz w:val="24"/>
          <w:szCs w:val="24"/>
        </w:rPr>
        <w:t>.</w:t>
      </w:r>
    </w:p>
    <w:p w:rsidR="00096865" w:rsidRPr="00DF13E4" w:rsidRDefault="0092357D" w:rsidP="00CA236C">
      <w:pPr>
        <w:pStyle w:val="a3"/>
        <w:widowControl w:val="0"/>
        <w:tabs>
          <w:tab w:val="left" w:pos="1134"/>
        </w:tabs>
        <w:spacing w:line="240" w:lineRule="auto"/>
        <w:ind w:firstLine="567"/>
        <w:rPr>
          <w:rFonts w:ascii="GHEA Grapalat" w:hAnsi="GHEA Grapalat" w:cs="Sylfaen"/>
          <w:i w:val="0"/>
          <w:sz w:val="24"/>
          <w:szCs w:val="24"/>
        </w:rPr>
      </w:pPr>
      <w:r w:rsidRPr="00DF13E4">
        <w:rPr>
          <w:rFonts w:ascii="GHEA Grapalat" w:hAnsi="GHEA Grapalat"/>
          <w:i w:val="0"/>
          <w:sz w:val="24"/>
          <w:szCs w:val="24"/>
        </w:rPr>
        <w:t>7.6</w:t>
      </w:r>
      <w:r w:rsidR="00A125F0" w:rsidRPr="00DF13E4">
        <w:rPr>
          <w:rFonts w:ascii="GHEA Grapalat" w:hAnsi="GHEA Grapalat"/>
          <w:i w:val="0"/>
          <w:sz w:val="24"/>
          <w:szCs w:val="24"/>
        </w:rPr>
        <w:t>.</w:t>
      </w:r>
      <w:r w:rsidR="00A125F0" w:rsidRPr="00DF13E4">
        <w:rPr>
          <w:rFonts w:ascii="GHEA Grapalat" w:hAnsi="GHEA Grapalat"/>
          <w:i w:val="0"/>
          <w:sz w:val="24"/>
          <w:szCs w:val="24"/>
        </w:rPr>
        <w:tab/>
      </w:r>
      <w:r w:rsidRPr="00DF13E4">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DF13E4" w:rsidRDefault="00096865" w:rsidP="00CA236C">
      <w:pPr>
        <w:pStyle w:val="a3"/>
        <w:widowControl w:val="0"/>
        <w:tabs>
          <w:tab w:val="left" w:pos="1134"/>
        </w:tabs>
        <w:spacing w:line="240" w:lineRule="auto"/>
        <w:ind w:firstLine="567"/>
        <w:rPr>
          <w:rFonts w:ascii="GHEA Grapalat" w:hAnsi="GHEA Grapalat" w:cs="Sylfaen"/>
          <w:i w:val="0"/>
          <w:sz w:val="24"/>
          <w:szCs w:val="24"/>
        </w:rPr>
      </w:pPr>
      <w:r w:rsidRPr="00DF13E4">
        <w:rPr>
          <w:rFonts w:ascii="GHEA Grapalat" w:hAnsi="GHEA Grapalat"/>
          <w:i w:val="0"/>
          <w:sz w:val="24"/>
          <w:szCs w:val="24"/>
        </w:rPr>
        <w:t>1)</w:t>
      </w:r>
      <w:r w:rsidR="00A125F0" w:rsidRPr="00DF13E4">
        <w:rPr>
          <w:rFonts w:ascii="GHEA Grapalat" w:hAnsi="GHEA Grapalat"/>
          <w:i w:val="0"/>
          <w:sz w:val="24"/>
          <w:szCs w:val="24"/>
        </w:rPr>
        <w:tab/>
      </w:r>
      <w:r w:rsidRPr="00DF13E4">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F13E4" w:rsidDel="00992C40" w:rsidRDefault="00096865"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2)</w:t>
      </w:r>
      <w:r w:rsidR="00A125F0" w:rsidRPr="00DF13E4">
        <w:rPr>
          <w:rFonts w:ascii="GHEA Grapalat" w:hAnsi="GHEA Grapalat"/>
          <w:sz w:val="24"/>
          <w:szCs w:val="24"/>
        </w:rPr>
        <w:tab/>
      </w:r>
      <w:r w:rsidRPr="00DF13E4">
        <w:rPr>
          <w:rFonts w:ascii="GHEA Grapalat" w:hAnsi="GHEA Grapalat"/>
          <w:sz w:val="24"/>
          <w:szCs w:val="24"/>
        </w:rPr>
        <w:t>иных случаев, предусмотренных Законом.</w:t>
      </w:r>
    </w:p>
    <w:p w:rsidR="009B6D58" w:rsidRPr="00DF13E4" w:rsidRDefault="0092357D"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7.7.</w:t>
      </w:r>
      <w:r w:rsidR="00A125F0" w:rsidRPr="00DF13E4">
        <w:rPr>
          <w:rFonts w:ascii="GHEA Grapalat" w:hAnsi="GHEA Grapalat"/>
          <w:sz w:val="24"/>
          <w:szCs w:val="24"/>
        </w:rPr>
        <w:tab/>
      </w:r>
      <w:r w:rsidRPr="00DF13E4">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w:t>
      </w:r>
      <w:r w:rsidR="00AD298B" w:rsidRPr="00DF13E4">
        <w:rPr>
          <w:rFonts w:ascii="GHEA Grapalat" w:hAnsi="GHEA Grapalat"/>
          <w:sz w:val="24"/>
          <w:szCs w:val="24"/>
        </w:rPr>
        <w:t>вании части 6 статьи 15 Закона:</w:t>
      </w:r>
    </w:p>
    <w:p w:rsidR="009B6D58" w:rsidRPr="00DF13E4" w:rsidRDefault="009B6D58"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а.</w:t>
      </w:r>
      <w:r w:rsidR="00A125F0" w:rsidRPr="00DF13E4">
        <w:rPr>
          <w:rFonts w:ascii="GHEA Grapalat" w:hAnsi="GHEA Grapalat"/>
          <w:sz w:val="24"/>
          <w:szCs w:val="24"/>
        </w:rPr>
        <w:tab/>
      </w:r>
      <w:r w:rsidRPr="00DF13E4">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F13E4" w:rsidRDefault="009B6D58"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б.</w:t>
      </w:r>
      <w:r w:rsidR="00A125F0" w:rsidRPr="00DF13E4">
        <w:rPr>
          <w:rFonts w:ascii="GHEA Grapalat" w:hAnsi="GHEA Grapalat"/>
          <w:sz w:val="24"/>
          <w:szCs w:val="24"/>
        </w:rPr>
        <w:tab/>
      </w:r>
      <w:r w:rsidRPr="00DF13E4">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F13E4" w:rsidRDefault="009B6D58"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в.</w:t>
      </w:r>
      <w:r w:rsidR="00A125F0" w:rsidRPr="00DF13E4">
        <w:rPr>
          <w:rFonts w:ascii="GHEA Grapalat" w:hAnsi="GHEA Grapalat"/>
          <w:sz w:val="24"/>
          <w:szCs w:val="24"/>
        </w:rPr>
        <w:tab/>
      </w:r>
      <w:r w:rsidRPr="00DF13E4">
        <w:rPr>
          <w:rFonts w:ascii="GHEA Grapalat" w:hAnsi="GHEA Grapalat"/>
          <w:sz w:val="24"/>
          <w:szCs w:val="24"/>
        </w:rPr>
        <w:t xml:space="preserve">переговоры проводятся не раннее чем на второй и не позднее чем на десятый рабочий </w:t>
      </w:r>
      <w:r w:rsidR="00AD298B" w:rsidRPr="00DF13E4">
        <w:rPr>
          <w:rFonts w:ascii="GHEA Grapalat" w:hAnsi="GHEA Grapalat"/>
          <w:sz w:val="24"/>
          <w:szCs w:val="24"/>
        </w:rPr>
        <w:t>день со дня отправки извещения,</w:t>
      </w:r>
    </w:p>
    <w:p w:rsidR="009B6D58" w:rsidRPr="00DF13E4" w:rsidRDefault="009B6D58"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г.</w:t>
      </w:r>
      <w:r w:rsidR="00A125F0" w:rsidRPr="00DF13E4">
        <w:rPr>
          <w:rFonts w:ascii="GHEA Grapalat" w:hAnsi="GHEA Grapalat"/>
          <w:sz w:val="24"/>
          <w:szCs w:val="24"/>
        </w:rPr>
        <w:tab/>
      </w:r>
      <w:r w:rsidRPr="00DF13E4">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F13E4" w:rsidRDefault="009B6D58"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д.</w:t>
      </w:r>
      <w:r w:rsidR="00A125F0" w:rsidRPr="00DF13E4">
        <w:rPr>
          <w:rFonts w:ascii="GHEA Grapalat" w:hAnsi="GHEA Grapalat"/>
          <w:sz w:val="24"/>
          <w:szCs w:val="24"/>
        </w:rPr>
        <w:tab/>
      </w:r>
      <w:r w:rsidRPr="00DF13E4">
        <w:rPr>
          <w:rFonts w:ascii="GHEA Grapalat" w:hAnsi="GHEA Grapalat"/>
          <w:sz w:val="24"/>
          <w:szCs w:val="24"/>
        </w:rPr>
        <w:t xml:space="preserve">на момент истечения установленного для переговоров окончательного срока, по </w:t>
      </w:r>
      <w:r w:rsidRPr="00DF13E4">
        <w:rPr>
          <w:rFonts w:ascii="GHEA Grapalat" w:hAnsi="GHEA Grapalat"/>
          <w:sz w:val="24"/>
          <w:szCs w:val="24"/>
        </w:rPr>
        <w:lastRenderedPageBreak/>
        <w:t>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DF13E4" w:rsidRDefault="009B6D58"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е.</w:t>
      </w:r>
      <w:r w:rsidR="00A125F0" w:rsidRPr="00DF13E4">
        <w:rPr>
          <w:rFonts w:ascii="GHEA Grapalat" w:hAnsi="GHEA Grapalat"/>
          <w:sz w:val="24"/>
          <w:szCs w:val="24"/>
        </w:rPr>
        <w:tab/>
      </w:r>
      <w:r w:rsidRPr="00DF13E4">
        <w:rPr>
          <w:rFonts w:ascii="GHEA Grapalat" w:hAnsi="GHEA Grapalat"/>
          <w:sz w:val="24"/>
          <w:szCs w:val="24"/>
        </w:rPr>
        <w:t>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w:t>
      </w:r>
      <w:r w:rsidR="00A125F0" w:rsidRPr="00DF13E4">
        <w:rPr>
          <w:rFonts w:ascii="GHEA Grapalat" w:hAnsi="GHEA Grapalat"/>
          <w:sz w:val="24"/>
          <w:szCs w:val="24"/>
        </w:rPr>
        <w:t>кта 1 части 1 статьи 37 Закона.</w:t>
      </w:r>
    </w:p>
    <w:p w:rsidR="00B514E8" w:rsidRPr="00DF13E4" w:rsidRDefault="0092357D" w:rsidP="00CA236C">
      <w:pPr>
        <w:widowControl w:val="0"/>
        <w:tabs>
          <w:tab w:val="left" w:pos="1134"/>
        </w:tabs>
        <w:ind w:firstLine="567"/>
        <w:jc w:val="both"/>
        <w:rPr>
          <w:rFonts w:ascii="GHEA Grapalat" w:hAnsi="GHEA Grapalat"/>
        </w:rPr>
      </w:pPr>
      <w:r w:rsidRPr="00DF13E4">
        <w:rPr>
          <w:rFonts w:ascii="GHEA Grapalat" w:hAnsi="GHEA Grapalat"/>
        </w:rPr>
        <w:t>7.8</w:t>
      </w:r>
      <w:r w:rsidR="00A125F0" w:rsidRPr="00DF13E4">
        <w:rPr>
          <w:rFonts w:ascii="GHEA Grapalat" w:hAnsi="GHEA Grapalat"/>
        </w:rPr>
        <w:t>.</w:t>
      </w:r>
      <w:r w:rsidR="00A125F0" w:rsidRPr="00DF13E4">
        <w:rPr>
          <w:rFonts w:ascii="GHEA Grapalat" w:hAnsi="GHEA Grapalat"/>
        </w:rPr>
        <w:tab/>
      </w:r>
      <w:r w:rsidRPr="00DF13E4">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DD7112" w:rsidRPr="00DF13E4" w:rsidRDefault="0092357D"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7.9.</w:t>
      </w:r>
      <w:r w:rsidR="00A125F0" w:rsidRPr="00DF13E4">
        <w:rPr>
          <w:rFonts w:ascii="GHEA Grapalat" w:hAnsi="GHEA Grapalat"/>
          <w:sz w:val="24"/>
          <w:szCs w:val="24"/>
        </w:rPr>
        <w:tab/>
      </w:r>
      <w:r w:rsidRPr="00DF13E4">
        <w:rPr>
          <w:rFonts w:ascii="GHEA Grapalat" w:hAnsi="GHEA Grapalat"/>
          <w:sz w:val="24"/>
          <w:szCs w:val="24"/>
        </w:rPr>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 </w:t>
      </w:r>
      <w:r w:rsidR="000B2B96" w:rsidRPr="00DF13E4">
        <w:rPr>
          <w:rFonts w:ascii="GHEA Grapalat" w:hAnsi="GHEA Grapalat"/>
          <w:sz w:val="24"/>
          <w:szCs w:val="24"/>
        </w:rPr>
        <w:t xml:space="preserve">в том числе когда документы, утверждаемые участником, являющимся резидентом Республики Армения, или их часть представлены в воспроизведенном (отсканированном) виде с утвержденного оригинала и не утверждены электронной цифровой подписью, </w:t>
      </w:r>
      <w:r w:rsidRPr="00DF13E4">
        <w:rPr>
          <w:rFonts w:ascii="GHEA Grapalat" w:hAnsi="GHEA Grapalat"/>
          <w:sz w:val="24"/>
          <w:szCs w:val="24"/>
        </w:rPr>
        <w:t xml:space="preserve">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121447" w:rsidRPr="00DF13E4">
        <w:rPr>
          <w:rFonts w:ascii="GHEA Grapalat" w:hAnsi="GHEA Grapalat"/>
          <w:sz w:val="24"/>
          <w:szCs w:val="24"/>
        </w:rPr>
        <w:t>с помощью системы</w:t>
      </w:r>
      <w:r w:rsidRPr="00DF13E4">
        <w:rPr>
          <w:rFonts w:ascii="GHEA Grapalat" w:hAnsi="GHEA Grapalat"/>
          <w:sz w:val="24"/>
          <w:szCs w:val="24"/>
        </w:rPr>
        <w:t xml:space="preserve"> информирует об этом участника, предлагая последнему исправить несоответствия до око</w:t>
      </w:r>
      <w:r w:rsidR="00A125F0" w:rsidRPr="00DF13E4">
        <w:rPr>
          <w:rFonts w:ascii="GHEA Grapalat" w:hAnsi="GHEA Grapalat"/>
          <w:sz w:val="24"/>
          <w:szCs w:val="24"/>
        </w:rPr>
        <w:t>нчания срока приостановления.</w:t>
      </w:r>
    </w:p>
    <w:p w:rsidR="002B121D" w:rsidRPr="00DF13E4" w:rsidRDefault="0092357D" w:rsidP="00CA236C">
      <w:pPr>
        <w:pStyle w:val="norm"/>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7.10.</w:t>
      </w:r>
      <w:r w:rsidR="00A125F0" w:rsidRPr="00DF13E4">
        <w:rPr>
          <w:rFonts w:ascii="GHEA Grapalat" w:hAnsi="GHEA Grapalat"/>
          <w:sz w:val="24"/>
          <w:szCs w:val="24"/>
        </w:rPr>
        <w:tab/>
      </w:r>
      <w:r w:rsidRPr="00DF13E4">
        <w:rPr>
          <w:rFonts w:ascii="GHEA Grapalat" w:hAnsi="GHEA Grapalat"/>
          <w:sz w:val="24"/>
          <w:szCs w:val="24"/>
        </w:rPr>
        <w:t xml:space="preserve">Если участник исправляет зафиксированное несоответствие в срок, установленный пунктом 7.9. настоящего приглашения, то его заявка оценивается удовлетворительно. В противном случае, заявка оценивается неудовлетворительно </w:t>
      </w:r>
      <w:r w:rsidR="00A125F0" w:rsidRPr="00DF13E4">
        <w:rPr>
          <w:rFonts w:ascii="GHEA Grapalat" w:hAnsi="GHEA Grapalat"/>
          <w:sz w:val="24"/>
          <w:szCs w:val="24"/>
        </w:rPr>
        <w:t>и отклоняется.</w:t>
      </w:r>
    </w:p>
    <w:p w:rsidR="005E0E50" w:rsidRPr="00DF13E4" w:rsidRDefault="0092357D"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7.11</w:t>
      </w:r>
      <w:r w:rsidR="00A125F0" w:rsidRPr="00DF13E4">
        <w:rPr>
          <w:rFonts w:ascii="GHEA Grapalat" w:hAnsi="GHEA Grapalat"/>
          <w:sz w:val="24"/>
          <w:szCs w:val="24"/>
        </w:rPr>
        <w:t>.</w:t>
      </w:r>
      <w:r w:rsidR="00A125F0" w:rsidRPr="00DF13E4">
        <w:rPr>
          <w:rFonts w:ascii="GHEA Grapalat" w:hAnsi="GHEA Grapalat"/>
          <w:sz w:val="24"/>
          <w:szCs w:val="24"/>
        </w:rPr>
        <w:tab/>
      </w:r>
      <w:r w:rsidRPr="00DF13E4">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w:t>
      </w:r>
      <w:r w:rsidR="007E7331" w:rsidRPr="00DF13E4">
        <w:rPr>
          <w:rFonts w:ascii="GHEA Grapalat" w:hAnsi="GHEA Grapalat"/>
          <w:sz w:val="24"/>
          <w:szCs w:val="24"/>
        </w:rPr>
        <w:t xml:space="preserve"> </w:t>
      </w:r>
      <w:r w:rsidRPr="00DF13E4">
        <w:rPr>
          <w:rFonts w:ascii="GHEA Grapalat" w:hAnsi="GHEA Grapalat"/>
          <w:sz w:val="24"/>
          <w:szCs w:val="24"/>
        </w:rPr>
        <w:t>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w:t>
      </w:r>
      <w:r w:rsidR="007E7331" w:rsidRPr="00DF13E4">
        <w:rPr>
          <w:rFonts w:ascii="GHEA Grapalat" w:hAnsi="GHEA Grapalat"/>
          <w:sz w:val="24"/>
          <w:szCs w:val="24"/>
        </w:rPr>
        <w:t xml:space="preserve"> </w:t>
      </w:r>
      <w:r w:rsidRPr="00DF13E4">
        <w:rPr>
          <w:rFonts w:ascii="GHEA Grapalat" w:hAnsi="GHEA Grapalat"/>
          <w:sz w:val="24"/>
          <w:szCs w:val="24"/>
        </w:rPr>
        <w:t>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w:t>
      </w:r>
      <w:r w:rsidR="00314666" w:rsidRPr="00DF13E4">
        <w:rPr>
          <w:rFonts w:ascii="Courier New" w:hAnsi="Courier New" w:cs="Courier New"/>
          <w:sz w:val="24"/>
          <w:szCs w:val="24"/>
          <w:lang w:val="en-US"/>
        </w:rPr>
        <w:t> </w:t>
      </w:r>
      <w:r w:rsidRPr="00DF13E4">
        <w:rPr>
          <w:rFonts w:ascii="GHEA Grapalat" w:hAnsi="GHEA Grapalat"/>
          <w:sz w:val="24"/>
          <w:szCs w:val="24"/>
        </w:rPr>
        <w:t>данной процедурой, непосредственно после заседания по вскрытию заявок заявляет</w:t>
      </w:r>
      <w:r w:rsidR="00A125F0" w:rsidRPr="00DF13E4">
        <w:rPr>
          <w:rFonts w:ascii="GHEA Grapalat" w:hAnsi="GHEA Grapalat"/>
          <w:sz w:val="24"/>
          <w:szCs w:val="24"/>
        </w:rPr>
        <w:t xml:space="preserve"> самоотвод от данной процедуры.</w:t>
      </w:r>
    </w:p>
    <w:p w:rsidR="00EA58C8" w:rsidRPr="00DF13E4" w:rsidRDefault="0092357D"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7.12</w:t>
      </w:r>
      <w:r w:rsidR="00A125F0" w:rsidRPr="00DF13E4">
        <w:rPr>
          <w:rFonts w:ascii="GHEA Grapalat" w:hAnsi="GHEA Grapalat"/>
          <w:sz w:val="24"/>
          <w:szCs w:val="24"/>
        </w:rPr>
        <w:t>.</w:t>
      </w:r>
      <w:r w:rsidR="00A125F0" w:rsidRPr="00DF13E4">
        <w:rPr>
          <w:rFonts w:ascii="GHEA Grapalat" w:hAnsi="GHEA Grapalat"/>
          <w:sz w:val="24"/>
          <w:szCs w:val="24"/>
        </w:rPr>
        <w:tab/>
      </w:r>
      <w:r w:rsidRPr="00DF13E4">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DF13E4" w:rsidRDefault="0092357D"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7.13.</w:t>
      </w:r>
      <w:r w:rsidR="00A125F0" w:rsidRPr="00DF13E4">
        <w:rPr>
          <w:rFonts w:ascii="GHEA Grapalat" w:hAnsi="GHEA Grapalat"/>
          <w:sz w:val="24"/>
          <w:szCs w:val="24"/>
        </w:rPr>
        <w:tab/>
      </w:r>
      <w:r w:rsidRPr="00DF13E4">
        <w:rPr>
          <w:rFonts w:ascii="GHEA Grapalat" w:hAnsi="GHEA Grapalat"/>
          <w:sz w:val="24"/>
          <w:szCs w:val="24"/>
        </w:rPr>
        <w:t>Не позднее, чем на следующий рабочий день после завершения заседания по вскр</w:t>
      </w:r>
      <w:r w:rsidR="00A125F0" w:rsidRPr="00DF13E4">
        <w:rPr>
          <w:rFonts w:ascii="GHEA Grapalat" w:hAnsi="GHEA Grapalat"/>
          <w:sz w:val="24"/>
          <w:szCs w:val="24"/>
        </w:rPr>
        <w:t>ытию заявок секретарь комиссии:</w:t>
      </w:r>
    </w:p>
    <w:p w:rsidR="00A24827" w:rsidRPr="00DF13E4" w:rsidRDefault="00A24827"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1)</w:t>
      </w:r>
      <w:r w:rsidR="00A125F0" w:rsidRPr="00DF13E4">
        <w:rPr>
          <w:rFonts w:ascii="GHEA Grapalat" w:hAnsi="GHEA Grapalat"/>
          <w:sz w:val="24"/>
          <w:szCs w:val="24"/>
        </w:rPr>
        <w:tab/>
      </w:r>
      <w:r w:rsidRPr="00DF13E4">
        <w:rPr>
          <w:rFonts w:ascii="GHEA Grapalat" w:hAnsi="GHEA Grapalat"/>
          <w:sz w:val="24"/>
          <w:szCs w:val="24"/>
        </w:rPr>
        <w:t>опубликовывает в бюллетене воспроизведенный (отсканированный) с</w:t>
      </w:r>
      <w:r w:rsidR="00314666" w:rsidRPr="00DF13E4">
        <w:rPr>
          <w:rFonts w:ascii="Courier New" w:hAnsi="Courier New" w:cs="Courier New"/>
          <w:sz w:val="24"/>
          <w:szCs w:val="24"/>
          <w:lang w:val="en-US"/>
        </w:rPr>
        <w:t> </w:t>
      </w:r>
      <w:r w:rsidRPr="00DF13E4">
        <w:rPr>
          <w:rFonts w:ascii="GHEA Grapalat" w:hAnsi="GHEA Grapalat"/>
          <w:sz w:val="24"/>
          <w:szCs w:val="24"/>
        </w:rPr>
        <w:t>оригинала вариант протокола заседания по вскрытию заявок;</w:t>
      </w:r>
    </w:p>
    <w:p w:rsidR="008B73CD" w:rsidRPr="00DF13E4" w:rsidRDefault="008B73CD"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2)</w:t>
      </w:r>
      <w:r w:rsidR="00A125F0" w:rsidRPr="00DF13E4">
        <w:rPr>
          <w:rFonts w:ascii="GHEA Grapalat" w:hAnsi="GHEA Grapalat"/>
          <w:sz w:val="24"/>
          <w:szCs w:val="24"/>
        </w:rPr>
        <w:tab/>
      </w:r>
      <w:r w:rsidRPr="00DF13E4">
        <w:rPr>
          <w:rFonts w:ascii="GHEA Grapalat" w:hAnsi="GHEA Grapalat"/>
          <w:sz w:val="24"/>
          <w:szCs w:val="24"/>
        </w:rPr>
        <w:t>опубликовывает в бюллетене воспроизведенные (отсканированные) с</w:t>
      </w:r>
      <w:r w:rsidR="00314666" w:rsidRPr="00DF13E4">
        <w:rPr>
          <w:rFonts w:ascii="Courier New" w:hAnsi="Courier New" w:cs="Courier New"/>
          <w:sz w:val="24"/>
          <w:szCs w:val="24"/>
          <w:lang w:val="en-US"/>
        </w:rPr>
        <w:t> </w:t>
      </w:r>
      <w:r w:rsidRPr="00DF13E4">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DF13E4" w:rsidRDefault="008B73CD"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3)</w:t>
      </w:r>
      <w:r w:rsidR="00A125F0" w:rsidRPr="00DF13E4">
        <w:rPr>
          <w:rFonts w:ascii="GHEA Grapalat" w:hAnsi="GHEA Grapalat"/>
          <w:sz w:val="24"/>
          <w:szCs w:val="24"/>
        </w:rPr>
        <w:tab/>
      </w:r>
      <w:r w:rsidRPr="00DF13E4">
        <w:rPr>
          <w:rFonts w:ascii="GHEA Grapalat" w:hAnsi="GHEA Grapalat"/>
          <w:sz w:val="24"/>
          <w:szCs w:val="24"/>
        </w:rPr>
        <w:t>посредством</w:t>
      </w:r>
      <w:r w:rsidR="00E54DDF" w:rsidRPr="00DF13E4">
        <w:rPr>
          <w:rFonts w:ascii="GHEA Grapalat" w:hAnsi="GHEA Grapalat"/>
          <w:sz w:val="24"/>
          <w:szCs w:val="24"/>
        </w:rPr>
        <w:t xml:space="preserve"> своей</w:t>
      </w:r>
      <w:r w:rsidRPr="00DF13E4">
        <w:rPr>
          <w:rFonts w:ascii="GHEA Grapalat" w:hAnsi="GHEA Grapalat"/>
          <w:sz w:val="24"/>
          <w:szCs w:val="24"/>
        </w:rPr>
        <w:t xml:space="preserve"> электронной почты </w:t>
      </w:r>
      <w:r w:rsidR="008F43F6" w:rsidRPr="00DF13E4">
        <w:rPr>
          <w:rFonts w:ascii="GHEA Grapalat" w:hAnsi="GHEA Grapalat"/>
          <w:sz w:val="24"/>
          <w:szCs w:val="24"/>
        </w:rPr>
        <w:t xml:space="preserve">указанной в настоящем Приглашении </w:t>
      </w:r>
      <w:r w:rsidRPr="00DF13E4">
        <w:rPr>
          <w:rFonts w:ascii="GHEA Grapalat" w:hAnsi="GHEA Grapalat"/>
          <w:sz w:val="24"/>
          <w:szCs w:val="24"/>
        </w:rPr>
        <w:t xml:space="preserve">направляет запрос в Комитет государственных доходов при (далее — Комитет) относительно наличия просроченных на день подачи заявки обязательств занявшего первое место участника по части </w:t>
      </w:r>
      <w:r w:rsidRPr="00DF13E4">
        <w:rPr>
          <w:rFonts w:ascii="GHEA Grapalat" w:hAnsi="GHEA Grapalat"/>
          <w:sz w:val="24"/>
          <w:szCs w:val="24"/>
        </w:rPr>
        <w:lastRenderedPageBreak/>
        <w:t xml:space="preserve">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DF13E4">
          <w:rPr>
            <w:rFonts w:ascii="GHEA Grapalat" w:hAnsi="GHEA Grapalat"/>
            <w:sz w:val="24"/>
            <w:szCs w:val="24"/>
          </w:rPr>
          <w:t>Lena_Najaryan@taxservice.am</w:t>
        </w:r>
      </w:hyperlink>
      <w:r w:rsidRPr="00DF13E4">
        <w:rPr>
          <w:rFonts w:ascii="GHEA Grapalat" w:hAnsi="GHEA Grapalat"/>
          <w:sz w:val="24"/>
          <w:szCs w:val="24"/>
        </w:rPr>
        <w:t xml:space="preserve">в соответствии с формой, предусмотренной Приложением № </w:t>
      </w:r>
      <w:r w:rsidR="0005538F" w:rsidRPr="00DF13E4">
        <w:rPr>
          <w:rFonts w:ascii="GHEA Grapalat" w:hAnsi="GHEA Grapalat"/>
          <w:sz w:val="24"/>
          <w:szCs w:val="24"/>
        </w:rPr>
        <w:t>6</w:t>
      </w:r>
      <w:r w:rsidRPr="00DF13E4">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w:t>
      </w:r>
      <w:r w:rsidR="007E7331" w:rsidRPr="00DF13E4">
        <w:rPr>
          <w:rFonts w:ascii="GHEA Grapalat" w:hAnsi="GHEA Grapalat"/>
          <w:sz w:val="24"/>
          <w:szCs w:val="24"/>
        </w:rPr>
        <w:t xml:space="preserve"> </w:t>
      </w:r>
      <w:hyperlink r:id="rId10">
        <w:r w:rsidRPr="00DF13E4">
          <w:rPr>
            <w:rFonts w:ascii="GHEA Grapalat" w:hAnsi="GHEA Grapalat"/>
            <w:sz w:val="24"/>
            <w:szCs w:val="24"/>
          </w:rPr>
          <w:t>karine_sargsyan@taxservice.am</w:t>
        </w:r>
      </w:hyperlink>
      <w:r w:rsidRPr="00DF13E4">
        <w:rPr>
          <w:rFonts w:ascii="GHEA Grapalat" w:hAnsi="GHEA Grapalat"/>
          <w:sz w:val="24"/>
          <w:szCs w:val="24"/>
        </w:rPr>
        <w:t xml:space="preserve">, </w:t>
      </w:r>
      <w:hyperlink r:id="rId11">
        <w:r w:rsidRPr="00DF13E4">
          <w:rPr>
            <w:rFonts w:ascii="GHEA Grapalat" w:hAnsi="GHEA Grapalat"/>
            <w:sz w:val="24"/>
            <w:szCs w:val="24"/>
          </w:rPr>
          <w:t>gayane_antonyan@taxservice.am</w:t>
        </w:r>
      </w:hyperlink>
      <w:r w:rsidRPr="00DF13E4">
        <w:rPr>
          <w:rFonts w:ascii="GHEA Grapalat" w:hAnsi="GHEA Grapalat"/>
          <w:sz w:val="24"/>
          <w:szCs w:val="24"/>
        </w:rPr>
        <w:t xml:space="preserve"> и </w:t>
      </w:r>
      <w:hyperlink r:id="rId12">
        <w:r w:rsidRPr="00DF13E4">
          <w:rPr>
            <w:rFonts w:ascii="GHEA Grapalat" w:hAnsi="GHEA Grapalat"/>
            <w:sz w:val="24"/>
            <w:szCs w:val="24"/>
          </w:rPr>
          <w:t>procurement@minfin.am</w:t>
        </w:r>
      </w:hyperlink>
      <w:r w:rsidRPr="00DF13E4">
        <w:rPr>
          <w:rFonts w:ascii="GHEA Grapalat" w:hAnsi="GHEA Grapalat"/>
          <w:sz w:val="24"/>
          <w:szCs w:val="24"/>
        </w:rPr>
        <w:t>:</w:t>
      </w:r>
    </w:p>
    <w:p w:rsidR="00227059" w:rsidRPr="00DF13E4" w:rsidRDefault="008B73CD" w:rsidP="00CA236C">
      <w:pPr>
        <w:pStyle w:val="23"/>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4)</w:t>
      </w:r>
      <w:r w:rsidR="00D069A2" w:rsidRPr="00DF13E4">
        <w:rPr>
          <w:rFonts w:ascii="GHEA Grapalat" w:hAnsi="GHEA Grapalat"/>
          <w:sz w:val="24"/>
          <w:szCs w:val="24"/>
        </w:rPr>
        <w:tab/>
      </w:r>
      <w:r w:rsidRPr="00DF13E4">
        <w:rPr>
          <w:rFonts w:ascii="GHEA Grapalat" w:hAnsi="GHEA Grapalat"/>
          <w:sz w:val="24"/>
          <w:szCs w:val="24"/>
        </w:rPr>
        <w:t xml:space="preserve">посредством системы уведомляет участника, занявшего первое место, предлагая в течение трех рабочих дней со дня отправления уведомления посредством электронной почты представить обосновывающие квалификационные критерии документы, предусмотренные разделом 3 части 2 настоящего Приглашения. </w:t>
      </w:r>
    </w:p>
    <w:p w:rsidR="00530F97" w:rsidRPr="00DF13E4" w:rsidRDefault="0092357D"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7.14.</w:t>
      </w:r>
      <w:r w:rsidR="00D069A2" w:rsidRPr="00DF13E4">
        <w:rPr>
          <w:rFonts w:ascii="GHEA Grapalat" w:hAnsi="GHEA Grapalat"/>
          <w:sz w:val="24"/>
          <w:szCs w:val="24"/>
        </w:rPr>
        <w:tab/>
      </w:r>
      <w:r w:rsidRPr="00DF13E4">
        <w:rPr>
          <w:rFonts w:ascii="GHEA Grapalat" w:hAnsi="GHEA Grapalat"/>
          <w:sz w:val="24"/>
          <w:szCs w:val="24"/>
        </w:rPr>
        <w:t>Занявший первое место участник отправляет установленные подпунктом 4 пункта 7.13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w:t>
      </w:r>
      <w:r w:rsidR="00D069A2" w:rsidRPr="00DF13E4">
        <w:rPr>
          <w:rFonts w:ascii="GHEA Grapalat" w:hAnsi="GHEA Grapalat"/>
          <w:sz w:val="24"/>
          <w:szCs w:val="24"/>
        </w:rPr>
        <w:t xml:space="preserve">а электронную почту участника. </w:t>
      </w:r>
    </w:p>
    <w:p w:rsidR="00CF2246" w:rsidRPr="00DF13E4" w:rsidRDefault="0092357D" w:rsidP="00CA236C">
      <w:pPr>
        <w:widowControl w:val="0"/>
        <w:tabs>
          <w:tab w:val="left" w:pos="1276"/>
        </w:tabs>
        <w:ind w:firstLine="567"/>
        <w:jc w:val="both"/>
        <w:rPr>
          <w:rFonts w:ascii="GHEA Grapalat" w:hAnsi="GHEA Grapalat"/>
        </w:rPr>
      </w:pPr>
      <w:r w:rsidRPr="00DF13E4">
        <w:rPr>
          <w:rFonts w:ascii="GHEA Grapalat" w:hAnsi="GHEA Grapalat"/>
        </w:rPr>
        <w:t>7.15</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 xml:space="preserve">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DD2AB5" w:rsidRPr="00DF13E4">
        <w:rPr>
          <w:rFonts w:ascii="GHEA Grapalat" w:hAnsi="GHEA Grapalat"/>
        </w:rPr>
        <w:t>7</w:t>
      </w:r>
      <w:r w:rsidRPr="00DF13E4">
        <w:rPr>
          <w:rFonts w:ascii="GHEA Grapalat" w:hAnsi="GHEA Grapalat"/>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r w:rsidR="008769B4" w:rsidRPr="00DF13E4">
        <w:rPr>
          <w:rFonts w:ascii="GHEA Grapalat" w:hAnsi="GHEA Grapalat"/>
        </w:rPr>
        <w:t>7.16</w:t>
      </w:r>
      <w:r w:rsidR="00D069A2" w:rsidRPr="00DF13E4">
        <w:rPr>
          <w:rFonts w:ascii="GHEA Grapalat" w:hAnsi="GHEA Grapalat"/>
        </w:rPr>
        <w:t>.</w:t>
      </w:r>
      <w:r w:rsidR="00D069A2" w:rsidRPr="00DF13E4">
        <w:rPr>
          <w:rFonts w:ascii="GHEA Grapalat" w:hAnsi="GHEA Grapalat"/>
        </w:rPr>
        <w:tab/>
      </w:r>
      <w:r w:rsidR="008769B4" w:rsidRPr="00DF13E4">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417E10" w:rsidRPr="00DF13E4">
        <w:rPr>
          <w:rFonts w:ascii="GHEA Grapalat" w:hAnsi="GHEA Grapalat"/>
        </w:rPr>
        <w:t xml:space="preserve"> их</w:t>
      </w:r>
      <w:r w:rsidR="008769B4" w:rsidRPr="00DF13E4">
        <w:rPr>
          <w:rFonts w:ascii="GHEA Grapalat" w:hAnsi="GHEA Grapalat"/>
        </w:rPr>
        <w:t xml:space="preserve"> получения </w:t>
      </w:r>
      <w:r w:rsidR="00880EAD" w:rsidRPr="00DF13E4">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DF13E4">
        <w:rPr>
          <w:rFonts w:ascii="GHEA Grapalat" w:hAnsi="GHEA Grapalat"/>
        </w:rPr>
        <w:t>.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w:t>
      </w:r>
      <w:r w:rsidR="00D76E5A" w:rsidRPr="00DF13E4">
        <w:rPr>
          <w:rFonts w:ascii="GHEA Grapalat" w:hAnsi="GHEA Grapalat"/>
        </w:rPr>
        <w:t xml:space="preserve"> настоящим</w:t>
      </w:r>
      <w:r w:rsidR="008769B4" w:rsidRPr="00DF13E4">
        <w:rPr>
          <w:rFonts w:ascii="GHEA Grapalat" w:hAnsi="GHEA Grapalat"/>
        </w:rPr>
        <w:t xml:space="preserve"> приглашением документы, то это обстоятельство считается нарушением обязательства, принятого в рамках процесса закупки.</w:t>
      </w:r>
    </w:p>
    <w:p w:rsidR="00E82FAF" w:rsidRPr="00DF13E4" w:rsidRDefault="0092357D" w:rsidP="00CA236C">
      <w:pPr>
        <w:pStyle w:val="23"/>
        <w:widowControl w:val="0"/>
        <w:tabs>
          <w:tab w:val="left" w:pos="1276"/>
        </w:tabs>
        <w:spacing w:line="240" w:lineRule="auto"/>
        <w:ind w:firstLine="567"/>
        <w:rPr>
          <w:rFonts w:ascii="GHEA Grapalat" w:hAnsi="GHEA Grapalat"/>
          <w:sz w:val="24"/>
          <w:szCs w:val="24"/>
        </w:rPr>
      </w:pPr>
      <w:r w:rsidRPr="00DF13E4">
        <w:rPr>
          <w:rFonts w:ascii="GHEA Grapalat" w:hAnsi="GHEA Grapalat"/>
          <w:sz w:val="24"/>
          <w:szCs w:val="24"/>
        </w:rPr>
        <w:t>7.17.</w:t>
      </w:r>
      <w:r w:rsidR="00D069A2" w:rsidRPr="00DF13E4">
        <w:rPr>
          <w:rFonts w:ascii="GHEA Grapalat" w:hAnsi="GHEA Grapalat"/>
          <w:sz w:val="24"/>
          <w:szCs w:val="24"/>
        </w:rPr>
        <w:tab/>
      </w:r>
      <w:r w:rsidRPr="00DF13E4">
        <w:rPr>
          <w:rFonts w:ascii="GHEA Grapalat" w:hAnsi="GHEA Grapalat"/>
          <w:sz w:val="24"/>
          <w:szCs w:val="24"/>
        </w:rPr>
        <w:t xml:space="preserve">В рабочий день, следующий за истечением предусмотренного подпунктом 4 пункта 7.13. части 1 настоящего приглашения срока отправки документов, представленных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w:t>
      </w:r>
      <w:r w:rsidR="00E82FAF" w:rsidRPr="00DF13E4">
        <w:rPr>
          <w:rFonts w:ascii="GHEA Grapalat" w:hAnsi="GHEA Grapalat"/>
          <w:sz w:val="24"/>
          <w:szCs w:val="24"/>
        </w:rPr>
        <w:t>заявок в сроки установленные пунктом 7.2 части 1 настоящего приглашения.</w:t>
      </w:r>
    </w:p>
    <w:p w:rsidR="007542A6" w:rsidRPr="00DF13E4" w:rsidRDefault="00D069A2" w:rsidP="00CA236C">
      <w:pPr>
        <w:pStyle w:val="norm"/>
        <w:widowControl w:val="0"/>
        <w:tabs>
          <w:tab w:val="left" w:pos="1276"/>
        </w:tabs>
        <w:spacing w:line="240" w:lineRule="auto"/>
        <w:ind w:firstLine="567"/>
        <w:rPr>
          <w:rFonts w:ascii="GHEA Grapalat" w:hAnsi="GHEA Grapalat"/>
          <w:sz w:val="24"/>
          <w:szCs w:val="24"/>
        </w:rPr>
      </w:pPr>
      <w:r w:rsidRPr="00DF13E4">
        <w:rPr>
          <w:rFonts w:ascii="GHEA Grapalat" w:hAnsi="GHEA Grapalat"/>
          <w:sz w:val="24"/>
          <w:szCs w:val="24"/>
        </w:rPr>
        <w:t>.</w:t>
      </w:r>
    </w:p>
    <w:p w:rsidR="005369F8" w:rsidRPr="00DF13E4" w:rsidRDefault="005369F8" w:rsidP="00CA236C">
      <w:pPr>
        <w:jc w:val="both"/>
        <w:rPr>
          <w:rFonts w:ascii="GHEA Grapalat" w:hAnsi="GHEA Grapalat"/>
        </w:rPr>
      </w:pPr>
      <w:r w:rsidRPr="00DF13E4">
        <w:rPr>
          <w:rFonts w:ascii="GHEA Grapalat" w:hAnsi="GHEA Grapalat"/>
        </w:rPr>
        <w:t>7.18. В случае фиксирования несоответствий требованиям приглашения в результате оценки предоставленной Комитетом информации и/или в документах, требуемых подпунктом 4 пункта 7.13 части 1 настоящего приглашения, представленных участником занявшим первое место, а также непредставления документов занявшим первое место участником,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p>
    <w:p w:rsidR="005369F8" w:rsidRPr="00DF13E4" w:rsidRDefault="005369F8" w:rsidP="00CA236C">
      <w:pPr>
        <w:jc w:val="both"/>
        <w:rPr>
          <w:rFonts w:ascii="GHEA Grapalat" w:hAnsi="GHEA Grapalat"/>
        </w:rPr>
      </w:pPr>
      <w:r w:rsidRPr="00DF13E4">
        <w:rPr>
          <w:rFonts w:ascii="GHEA Grapalat" w:hAnsi="GHEA Grapalat"/>
        </w:rPr>
        <w:t>При этом, если несоответствие было зафиксировано</w:t>
      </w:r>
    </w:p>
    <w:p w:rsidR="005369F8" w:rsidRPr="00DF13E4" w:rsidRDefault="005369F8" w:rsidP="00CA236C">
      <w:pPr>
        <w:jc w:val="both"/>
        <w:rPr>
          <w:rFonts w:ascii="GHEA Grapalat" w:hAnsi="GHEA Grapalat"/>
        </w:rPr>
      </w:pPr>
      <w:r w:rsidRPr="00DF13E4">
        <w:rPr>
          <w:rFonts w:ascii="GHEA Grapalat" w:hAnsi="GHEA Grapalat"/>
        </w:rPr>
        <w:lastRenderedPageBreak/>
        <w:t xml:space="preserve">• в результате информации, полученной от </w:t>
      </w:r>
      <w:r w:rsidR="00CA1B50" w:rsidRPr="00DF13E4">
        <w:rPr>
          <w:rFonts w:ascii="GHEA Grapalat" w:hAnsi="GHEA Grapalat"/>
        </w:rPr>
        <w:t>к</w:t>
      </w:r>
      <w:r w:rsidRPr="00DF13E4">
        <w:rPr>
          <w:rFonts w:ascii="GHEA Grapalat" w:hAnsi="GHEA Grapalat"/>
        </w:rPr>
        <w:t xml:space="preserve">омитета, к указанному в настоящем пункте </w:t>
      </w:r>
      <w:proofErr w:type="spellStart"/>
      <w:r w:rsidRPr="00DF13E4">
        <w:rPr>
          <w:rFonts w:ascii="GHEA Grapalat" w:hAnsi="GHEA Grapalat"/>
        </w:rPr>
        <w:t>извещнию</w:t>
      </w:r>
      <w:proofErr w:type="spellEnd"/>
      <w:r w:rsidRPr="00DF13E4">
        <w:rPr>
          <w:rFonts w:ascii="GHEA Grapalat" w:hAnsi="GHEA Grapalat"/>
        </w:rPr>
        <w:t xml:space="preserve"> прилагается также воспроизведенный(отсканированный) с оригинала вариант документа, содержащего информацию, предоставленную Комитетом;</w:t>
      </w:r>
    </w:p>
    <w:p w:rsidR="005369F8" w:rsidRPr="00DF13E4" w:rsidRDefault="005369F8" w:rsidP="00CA236C">
      <w:pPr>
        <w:rPr>
          <w:rFonts w:ascii="GHEA Grapalat" w:hAnsi="GHEA Grapalat"/>
        </w:rPr>
      </w:pPr>
      <w:r w:rsidRPr="00DF13E4">
        <w:rPr>
          <w:rFonts w:ascii="GHEA Grapalat" w:hAnsi="GHEA Grapalat"/>
        </w:rPr>
        <w:t xml:space="preserve">• в результате оценки  документов, представленных участником занявшим первое место, к указанному в настоящем пункте </w:t>
      </w:r>
      <w:proofErr w:type="spellStart"/>
      <w:r w:rsidRPr="00DF13E4">
        <w:rPr>
          <w:rFonts w:ascii="GHEA Grapalat" w:hAnsi="GHEA Grapalat"/>
        </w:rPr>
        <w:t>извещнию</w:t>
      </w:r>
      <w:proofErr w:type="spellEnd"/>
      <w:r w:rsidRPr="00DF13E4">
        <w:rPr>
          <w:rFonts w:ascii="GHEA Grapalat" w:hAnsi="GHEA Grapalat"/>
        </w:rPr>
        <w:t xml:space="preserve">  прилагается также воспроизведенный (отсканированный) с оригинала вариант протокола заседания комиссии.</w:t>
      </w:r>
    </w:p>
    <w:p w:rsidR="005369F8" w:rsidRPr="00DF13E4" w:rsidRDefault="005369F8" w:rsidP="00CA236C">
      <w:pPr>
        <w:rPr>
          <w:rFonts w:ascii="GHEA Grapalat" w:hAnsi="GHEA Grapalat"/>
        </w:rPr>
      </w:pPr>
    </w:p>
    <w:p w:rsidR="005369F8" w:rsidRPr="00DF13E4" w:rsidRDefault="005369F8" w:rsidP="00CA236C">
      <w:pPr>
        <w:rPr>
          <w:rFonts w:ascii="GHEA Grapalat" w:hAnsi="GHEA Grapalat"/>
        </w:rPr>
      </w:pPr>
      <w:r w:rsidRPr="00DF13E4">
        <w:rPr>
          <w:rFonts w:ascii="GHEA Grapalat" w:hAnsi="GHEA Grapalat"/>
        </w:rPr>
        <w:t>7.19 Если занявший первое место участник в установленный пунктом 7.18 части 1 настоящего приглашения срок</w:t>
      </w:r>
    </w:p>
    <w:p w:rsidR="005369F8" w:rsidRPr="00DF13E4" w:rsidRDefault="005369F8" w:rsidP="00CA236C">
      <w:pPr>
        <w:rPr>
          <w:rFonts w:ascii="GHEA Grapalat" w:hAnsi="GHEA Grapalat"/>
        </w:rPr>
      </w:pPr>
      <w:r w:rsidRPr="00DF13E4">
        <w:rPr>
          <w:rFonts w:ascii="GHEA Grapalat" w:hAnsi="GHEA Grapalat"/>
        </w:rPr>
        <w:t>1) исправляет зафиксированное несоответствие- заявка оценивается удовлетворительно и участник, занявший первое место, объявляется отобранным участником:</w:t>
      </w:r>
    </w:p>
    <w:p w:rsidR="005369F8" w:rsidRPr="00DF13E4" w:rsidRDefault="005369F8" w:rsidP="00CA236C">
      <w:pPr>
        <w:pStyle w:val="aff3"/>
        <w:numPr>
          <w:ilvl w:val="0"/>
          <w:numId w:val="19"/>
        </w:numPr>
        <w:rPr>
          <w:rFonts w:ascii="GHEA Grapalat" w:hAnsi="GHEA Grapalat"/>
        </w:rPr>
      </w:pPr>
      <w:r w:rsidRPr="00DF13E4">
        <w:rPr>
          <w:rFonts w:ascii="GHEA Grapalat" w:hAnsi="GHEA Grapalat"/>
        </w:rPr>
        <w:t>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5369F8" w:rsidRPr="00DF13E4" w:rsidRDefault="005369F8" w:rsidP="00CA236C">
      <w:pPr>
        <w:pStyle w:val="aff3"/>
        <w:numPr>
          <w:ilvl w:val="0"/>
          <w:numId w:val="19"/>
        </w:numPr>
        <w:rPr>
          <w:rFonts w:ascii="GHEA Grapalat" w:hAnsi="GHEA Grapalat"/>
        </w:rPr>
      </w:pPr>
      <w:r w:rsidRPr="00DF13E4">
        <w:rPr>
          <w:rFonts w:ascii="GHEA Grapalat" w:hAnsi="GHEA Grapalat"/>
        </w:rPr>
        <w:t>если к квалификационному критерию "Финансовые средства"- то зафиксированное несоответствие может быть исправлено как предоставлением оценочной комиссии занимающим первое место участником письменной информации полученной от комитета, так и новой информацией, предоставленной комитетом.</w:t>
      </w:r>
      <w:r w:rsidR="00F52536" w:rsidRPr="00BB4C66">
        <w:t xml:space="preserve"> </w:t>
      </w:r>
      <w:r w:rsidR="00F52536" w:rsidRPr="00DF13E4">
        <w:rPr>
          <w:rFonts w:ascii="GHEA Grapalat" w:hAnsi="GHEA Grapalat"/>
        </w:rPr>
        <w:t xml:space="preserve">При этом </w:t>
      </w:r>
      <w:r w:rsidR="00F52536" w:rsidRPr="00AF0D24">
        <w:rPr>
          <w:rFonts w:ascii="GHEA Grapalat" w:hAnsi="GHEA Grapalat"/>
        </w:rPr>
        <w:t xml:space="preserve">со стороны </w:t>
      </w:r>
      <w:r w:rsidR="00F52536" w:rsidRPr="00DF13E4">
        <w:rPr>
          <w:rFonts w:ascii="GHEA Grapalat" w:hAnsi="GHEA Grapalat"/>
        </w:rPr>
        <w:t xml:space="preserve">оценочной комиссия или секретаря повторный </w:t>
      </w:r>
      <w:r w:rsidR="004B0338" w:rsidRPr="00DF13E4">
        <w:rPr>
          <w:rFonts w:ascii="GHEA Grapalat" w:hAnsi="GHEA Grapalat"/>
        </w:rPr>
        <w:t>за</w:t>
      </w:r>
      <w:r w:rsidR="00F52536" w:rsidRPr="00DF13E4">
        <w:rPr>
          <w:rFonts w:ascii="GHEA Grapalat" w:hAnsi="GHEA Grapalat"/>
        </w:rPr>
        <w:t>прос</w:t>
      </w:r>
      <w:r w:rsidR="004B0338" w:rsidRPr="00DF13E4">
        <w:rPr>
          <w:rFonts w:ascii="GHEA Grapalat" w:hAnsi="GHEA Grapalat"/>
        </w:rPr>
        <w:t xml:space="preserve"> в комитет не </w:t>
      </w:r>
      <w:r w:rsidR="00E04B73" w:rsidRPr="00DF13E4">
        <w:rPr>
          <w:rFonts w:ascii="GHEA Grapalat" w:hAnsi="GHEA Grapalat"/>
        </w:rPr>
        <w:t>производится,</w:t>
      </w:r>
    </w:p>
    <w:p w:rsidR="005369F8" w:rsidRPr="00DF13E4" w:rsidRDefault="005369F8" w:rsidP="00CA236C">
      <w:pPr>
        <w:rPr>
          <w:rFonts w:ascii="GHEA Grapalat" w:hAnsi="GHEA Grapalat"/>
        </w:rPr>
      </w:pPr>
      <w:r w:rsidRPr="00DF13E4">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7.13-7.20 части 1 настоящего приглашения:</w:t>
      </w:r>
    </w:p>
    <w:p w:rsidR="005369F8" w:rsidRPr="00DF13E4" w:rsidRDefault="005369F8" w:rsidP="00CA236C">
      <w:pPr>
        <w:pStyle w:val="norm"/>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7.14 части 1 настоящего приглашения.</w:t>
      </w:r>
      <w:r w:rsidRPr="00BB4C66">
        <w:rPr>
          <w:rFonts w:ascii="GHEA Grapalat" w:hAnsi="GHEA Grapalat"/>
        </w:rPr>
        <w:t xml:space="preserve"> </w:t>
      </w:r>
      <w:r w:rsidRPr="00DF13E4">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5369F8" w:rsidRPr="00DF13E4" w:rsidRDefault="005369F8"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7.20</w:t>
      </w:r>
      <w:r w:rsidR="00B93AC5" w:rsidRPr="00DF13E4">
        <w:rPr>
          <w:rFonts w:ascii="GHEA Grapalat" w:hAnsi="GHEA Grapalat"/>
          <w:sz w:val="24"/>
          <w:szCs w:val="24"/>
        </w:rPr>
        <w:t xml:space="preserve"> В случае непредставления участником, занявшим первое место, документов, обосновывающих квалификаци</w:t>
      </w:r>
      <w:r w:rsidR="00FA3AB3" w:rsidRPr="00DF13E4">
        <w:rPr>
          <w:rFonts w:ascii="GHEA Grapalat" w:hAnsi="GHEA Grapalat"/>
          <w:sz w:val="24"/>
          <w:szCs w:val="24"/>
        </w:rPr>
        <w:t>онные критерии</w:t>
      </w:r>
      <w:r w:rsidR="00B93AC5" w:rsidRPr="00DF13E4">
        <w:rPr>
          <w:rFonts w:ascii="GHEA Grapalat" w:hAnsi="GHEA Grapalat"/>
          <w:sz w:val="24"/>
          <w:szCs w:val="24"/>
        </w:rPr>
        <w:t>, предусмотренные настоящим приглашением, применяются условия, установленные пунктами 7.17-7.19 части 1 настоящего приглашения</w:t>
      </w:r>
      <w:r w:rsidR="00B9270F" w:rsidRPr="00DF13E4">
        <w:rPr>
          <w:rFonts w:ascii="GHEA Grapalat" w:hAnsi="GHEA Grapalat"/>
          <w:sz w:val="24"/>
          <w:szCs w:val="24"/>
        </w:rPr>
        <w:t>.</w:t>
      </w:r>
    </w:p>
    <w:p w:rsidR="002B121D" w:rsidRPr="00DF13E4" w:rsidRDefault="0092357D" w:rsidP="00CA236C">
      <w:pPr>
        <w:pStyle w:val="23"/>
        <w:widowControl w:val="0"/>
        <w:tabs>
          <w:tab w:val="left" w:pos="1276"/>
        </w:tabs>
        <w:spacing w:line="240" w:lineRule="auto"/>
        <w:ind w:firstLine="567"/>
        <w:rPr>
          <w:rFonts w:ascii="GHEA Grapalat" w:hAnsi="GHEA Grapalat" w:cs="Sylfaen"/>
          <w:spacing w:val="-6"/>
          <w:sz w:val="24"/>
          <w:szCs w:val="24"/>
        </w:rPr>
      </w:pPr>
      <w:r w:rsidRPr="00DF13E4">
        <w:rPr>
          <w:rFonts w:ascii="GHEA Grapalat" w:hAnsi="GHEA Grapalat"/>
          <w:spacing w:val="-6"/>
          <w:sz w:val="24"/>
          <w:szCs w:val="24"/>
        </w:rPr>
        <w:t>7.</w:t>
      </w:r>
      <w:r w:rsidR="00E07BDA" w:rsidRPr="00DF13E4">
        <w:rPr>
          <w:rFonts w:ascii="GHEA Grapalat" w:hAnsi="GHEA Grapalat"/>
          <w:spacing w:val="-6"/>
          <w:sz w:val="24"/>
          <w:szCs w:val="24"/>
        </w:rPr>
        <w:t>21</w:t>
      </w:r>
      <w:r w:rsidR="00D069A2" w:rsidRPr="00DF13E4">
        <w:rPr>
          <w:rFonts w:ascii="GHEA Grapalat" w:hAnsi="GHEA Grapalat"/>
          <w:spacing w:val="-6"/>
          <w:sz w:val="24"/>
          <w:szCs w:val="24"/>
        </w:rPr>
        <w:t>.</w:t>
      </w:r>
      <w:r w:rsidR="00D069A2" w:rsidRPr="00DF13E4">
        <w:rPr>
          <w:rFonts w:ascii="GHEA Grapalat" w:hAnsi="GHEA Grapalat"/>
          <w:spacing w:val="-6"/>
          <w:sz w:val="24"/>
          <w:szCs w:val="24"/>
        </w:rPr>
        <w:tab/>
      </w:r>
      <w:r w:rsidRPr="00DF13E4">
        <w:rPr>
          <w:rFonts w:ascii="GHEA Grapalat" w:hAnsi="GHEA Grapalat"/>
          <w:spacing w:val="-6"/>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DF13E4" w:rsidRDefault="0092357D" w:rsidP="00CA236C">
      <w:pPr>
        <w:widowControl w:val="0"/>
        <w:tabs>
          <w:tab w:val="left" w:pos="1276"/>
        </w:tabs>
        <w:ind w:firstLine="567"/>
        <w:jc w:val="both"/>
        <w:rPr>
          <w:rFonts w:ascii="GHEA Grapalat" w:hAnsi="GHEA Grapalat"/>
        </w:rPr>
      </w:pPr>
      <w:r w:rsidRPr="00BB4C66">
        <w:rPr>
          <w:rFonts w:ascii="GHEA Grapalat" w:hAnsi="GHEA Grapalat"/>
        </w:rPr>
        <w:t>7.</w:t>
      </w:r>
      <w:r w:rsidR="00E07BDA" w:rsidRPr="00BB4C66">
        <w:rPr>
          <w:rFonts w:ascii="GHEA Grapalat" w:hAnsi="GHEA Grapalat"/>
        </w:rPr>
        <w:t>22</w:t>
      </w:r>
      <w:r w:rsidR="00D069A2" w:rsidRPr="00BB4C66">
        <w:rPr>
          <w:rFonts w:ascii="GHEA Grapalat" w:hAnsi="GHEA Grapalat"/>
        </w:rPr>
        <w:t>.</w:t>
      </w:r>
      <w:r w:rsidR="00D069A2" w:rsidRPr="00BB4C66">
        <w:rPr>
          <w:rFonts w:ascii="GHEA Grapalat" w:hAnsi="GHEA Grapalat"/>
        </w:rPr>
        <w:tab/>
      </w:r>
      <w:r w:rsidRPr="00BB4C66">
        <w:rPr>
          <w:rFonts w:ascii="GHEA Grapalat" w:hAnsi="GHEA Grapalat"/>
        </w:rPr>
        <w:t>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w:t>
      </w:r>
      <w:r w:rsidR="00D069A2" w:rsidRPr="00BB4C66">
        <w:rPr>
          <w:rFonts w:ascii="GHEA Grapalat" w:hAnsi="GHEA Grapalat"/>
        </w:rPr>
        <w:t>онный адрес секретаря комиссии.</w:t>
      </w:r>
    </w:p>
    <w:p w:rsidR="00E07BDA" w:rsidRPr="00DF13E4" w:rsidRDefault="00E07BDA" w:rsidP="00CA236C">
      <w:pPr>
        <w:widowControl w:val="0"/>
        <w:tabs>
          <w:tab w:val="left" w:pos="1276"/>
        </w:tabs>
        <w:ind w:firstLine="567"/>
        <w:jc w:val="both"/>
        <w:rPr>
          <w:rFonts w:ascii="GHEA Grapalat" w:hAnsi="GHEA Grapalat" w:cs="Sylfaen"/>
        </w:rPr>
      </w:pPr>
      <w:r w:rsidRPr="00BB4C66">
        <w:rPr>
          <w:rFonts w:ascii="GHEA Grapalat" w:hAnsi="GHEA Grapalat"/>
        </w:rPr>
        <w:t>Включаемые в заявку документы, утвержденные электронной цифровой подписью, не скрепляются печатью</w:t>
      </w:r>
    </w:p>
    <w:p w:rsidR="00265D18" w:rsidRPr="00DF13E4" w:rsidRDefault="00265D18" w:rsidP="00CA236C">
      <w:pPr>
        <w:widowControl w:val="0"/>
        <w:ind w:firstLine="567"/>
        <w:jc w:val="both"/>
        <w:rPr>
          <w:rFonts w:ascii="GHEA Grapalat" w:hAnsi="GHEA Grapalat"/>
        </w:rPr>
      </w:pPr>
      <w:r w:rsidRPr="00BB4C66">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D069A2" w:rsidRPr="00BB4C66">
        <w:rPr>
          <w:rFonts w:ascii="Courier New" w:hAnsi="Courier New" w:cs="Courier New"/>
        </w:rPr>
        <w:t> </w:t>
      </w:r>
      <w:r w:rsidRPr="00BB4C66">
        <w:rPr>
          <w:rFonts w:ascii="GHEA Grapalat" w:hAnsi="GHEA Grapalat"/>
        </w:rPr>
        <w:t>идентификационных картах", либо отправляет сведения (документы) в воспроизведенном (отсканированном) с утвержденного оригинала варианте.</w:t>
      </w:r>
    </w:p>
    <w:p w:rsidR="00227059" w:rsidRPr="00967416" w:rsidRDefault="00E02F60" w:rsidP="00CA236C">
      <w:pPr>
        <w:pStyle w:val="23"/>
        <w:widowControl w:val="0"/>
        <w:spacing w:line="240" w:lineRule="auto"/>
        <w:ind w:firstLine="567"/>
        <w:rPr>
          <w:rFonts w:ascii="GHEA Grapalat" w:hAnsi="GHEA Grapalat" w:cs="Sylfaen"/>
          <w:sz w:val="24"/>
          <w:szCs w:val="24"/>
        </w:rPr>
      </w:pPr>
      <w:r w:rsidRPr="00DF13E4">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w:t>
      </w:r>
      <w:r w:rsidRPr="00DF13E4">
        <w:rPr>
          <w:rFonts w:ascii="GHEA Grapalat" w:hAnsi="GHEA Grapalat"/>
          <w:sz w:val="24"/>
          <w:szCs w:val="24"/>
        </w:rPr>
        <w:lastRenderedPageBreak/>
        <w:t>(отсканированном) с</w:t>
      </w:r>
      <w:r w:rsidR="00314666" w:rsidRPr="00DF13E4">
        <w:rPr>
          <w:rFonts w:ascii="Courier New" w:hAnsi="Courier New" w:cs="Courier New"/>
          <w:sz w:val="24"/>
          <w:szCs w:val="24"/>
          <w:lang w:val="en-US"/>
        </w:rPr>
        <w:t> </w:t>
      </w:r>
      <w:r w:rsidRPr="00DF13E4">
        <w:rPr>
          <w:rFonts w:ascii="GHEA Grapalat" w:hAnsi="GHEA Grapalat"/>
          <w:sz w:val="24"/>
          <w:szCs w:val="24"/>
        </w:rPr>
        <w:t>утвержденного оригинала документа варианте.</w:t>
      </w:r>
    </w:p>
    <w:p w:rsidR="00583092" w:rsidRPr="00AF0D24" w:rsidRDefault="0092357D" w:rsidP="00CA236C">
      <w:pPr>
        <w:widowControl w:val="0"/>
        <w:tabs>
          <w:tab w:val="left" w:pos="1276"/>
        </w:tabs>
        <w:ind w:firstLine="567"/>
        <w:jc w:val="both"/>
        <w:rPr>
          <w:rFonts w:ascii="GHEA Grapalat" w:hAnsi="GHEA Grapalat"/>
        </w:rPr>
      </w:pPr>
      <w:r w:rsidRPr="00DF13E4">
        <w:rPr>
          <w:rFonts w:ascii="GHEA Grapalat" w:hAnsi="GHEA Grapalat"/>
        </w:rPr>
        <w:t>7.</w:t>
      </w:r>
      <w:r w:rsidR="00192F26" w:rsidRPr="00DF13E4">
        <w:rPr>
          <w:rFonts w:ascii="GHEA Grapalat" w:hAnsi="GHEA Grapalat"/>
        </w:rPr>
        <w:t>24</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7.13-7.2</w:t>
      </w:r>
      <w:r w:rsidR="00197837" w:rsidRPr="00BB4C66">
        <w:rPr>
          <w:rFonts w:ascii="GHEA Grapalat" w:hAnsi="GHEA Grapalat"/>
        </w:rPr>
        <w:t>3</w:t>
      </w:r>
      <w:r w:rsidRPr="00DF13E4">
        <w:rPr>
          <w:rFonts w:ascii="GHEA Grapalat" w:hAnsi="GHEA Grapalat"/>
        </w:rPr>
        <w:t xml:space="preserve"> части 1 настоящего Приглашения.</w:t>
      </w:r>
    </w:p>
    <w:p w:rsidR="00583092" w:rsidRPr="00DF13E4" w:rsidRDefault="0092357D"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w:t>
      </w:r>
      <w:r w:rsidR="00B711B2" w:rsidRPr="00DF13E4">
        <w:rPr>
          <w:rFonts w:ascii="GHEA Grapalat" w:hAnsi="GHEA Grapalat"/>
          <w:sz w:val="24"/>
          <w:szCs w:val="24"/>
        </w:rPr>
        <w:t>25</w:t>
      </w:r>
      <w:r w:rsidR="00D069A2" w:rsidRPr="00DF13E4">
        <w:rPr>
          <w:rFonts w:ascii="GHEA Grapalat" w:hAnsi="GHEA Grapalat"/>
          <w:sz w:val="24"/>
          <w:szCs w:val="24"/>
        </w:rPr>
        <w:t>.</w:t>
      </w:r>
      <w:r w:rsidR="00D069A2" w:rsidRPr="00DF13E4">
        <w:rPr>
          <w:rFonts w:ascii="GHEA Grapalat" w:hAnsi="GHEA Grapalat"/>
          <w:sz w:val="24"/>
          <w:szCs w:val="24"/>
        </w:rPr>
        <w:tab/>
      </w:r>
      <w:r w:rsidRPr="00DF13E4">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DF13E4" w:rsidRDefault="00852545" w:rsidP="00CA236C">
      <w:pPr>
        <w:pStyle w:val="23"/>
        <w:widowControl w:val="0"/>
        <w:spacing w:line="240" w:lineRule="auto"/>
        <w:ind w:firstLine="567"/>
        <w:rPr>
          <w:rFonts w:ascii="GHEA Grapalat" w:hAnsi="GHEA Grapalat" w:cs="Sylfaen"/>
          <w:sz w:val="24"/>
          <w:szCs w:val="24"/>
        </w:rPr>
      </w:pPr>
      <w:r w:rsidRPr="00DF13E4">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DF13E4" w:rsidRDefault="0092357D"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w:t>
      </w:r>
      <w:r w:rsidR="00836376" w:rsidRPr="00DF13E4">
        <w:rPr>
          <w:rFonts w:ascii="GHEA Grapalat" w:hAnsi="GHEA Grapalat"/>
          <w:sz w:val="24"/>
          <w:szCs w:val="24"/>
        </w:rPr>
        <w:t>26</w:t>
      </w:r>
      <w:r w:rsidR="00D069A2" w:rsidRPr="00DF13E4">
        <w:rPr>
          <w:rFonts w:ascii="GHEA Grapalat" w:hAnsi="GHEA Grapalat"/>
          <w:sz w:val="24"/>
          <w:szCs w:val="24"/>
        </w:rPr>
        <w:t>.</w:t>
      </w:r>
      <w:r w:rsidR="00D069A2" w:rsidRPr="00DF13E4">
        <w:rPr>
          <w:rFonts w:ascii="GHEA Grapalat" w:hAnsi="GHEA Grapalat"/>
          <w:sz w:val="24"/>
          <w:szCs w:val="24"/>
        </w:rPr>
        <w:tab/>
      </w:r>
      <w:r w:rsidRPr="00DF13E4">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F13E4" w:rsidRDefault="00662165" w:rsidP="00CA236C">
      <w:pPr>
        <w:pStyle w:val="23"/>
        <w:widowControl w:val="0"/>
        <w:spacing w:line="240" w:lineRule="auto"/>
        <w:ind w:firstLine="567"/>
        <w:rPr>
          <w:rFonts w:ascii="GHEA Grapalat" w:hAnsi="GHEA Grapalat" w:cs="Sylfaen"/>
          <w:sz w:val="24"/>
          <w:szCs w:val="24"/>
        </w:rPr>
      </w:pPr>
      <w:r w:rsidRPr="00DF13E4">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F13E4" w:rsidRDefault="0092357D"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w:t>
      </w:r>
      <w:r w:rsidR="001166B0" w:rsidRPr="00DF13E4">
        <w:rPr>
          <w:rFonts w:ascii="GHEA Grapalat" w:hAnsi="GHEA Grapalat"/>
          <w:sz w:val="24"/>
          <w:szCs w:val="24"/>
        </w:rPr>
        <w:t>27</w:t>
      </w:r>
      <w:r w:rsidR="00D069A2" w:rsidRPr="00DF13E4">
        <w:rPr>
          <w:rFonts w:ascii="GHEA Grapalat" w:hAnsi="GHEA Grapalat"/>
          <w:sz w:val="24"/>
          <w:szCs w:val="24"/>
        </w:rPr>
        <w:t>.</w:t>
      </w:r>
      <w:r w:rsidR="00D069A2" w:rsidRPr="00DF13E4">
        <w:rPr>
          <w:rFonts w:ascii="GHEA Grapalat" w:hAnsi="GHEA Grapalat"/>
          <w:sz w:val="24"/>
          <w:szCs w:val="24"/>
        </w:rPr>
        <w:tab/>
      </w:r>
      <w:r w:rsidRPr="00DF13E4">
        <w:rPr>
          <w:rFonts w:ascii="GHEA Grapalat" w:hAnsi="GHEA Grapalat"/>
          <w:sz w:val="24"/>
          <w:szCs w:val="24"/>
        </w:rPr>
        <w:t>С целью применения пункта 7.</w:t>
      </w:r>
      <w:r w:rsidR="001166B0" w:rsidRPr="00DF13E4">
        <w:rPr>
          <w:rFonts w:ascii="GHEA Grapalat" w:hAnsi="GHEA Grapalat"/>
          <w:sz w:val="24"/>
          <w:szCs w:val="24"/>
        </w:rPr>
        <w:t>26</w:t>
      </w:r>
      <w:r w:rsidRPr="00DF13E4">
        <w:rPr>
          <w:rFonts w:ascii="GHEA Grapalat" w:hAnsi="GHEA Grapalat"/>
          <w:sz w:val="24"/>
          <w:szCs w:val="24"/>
        </w:rPr>
        <w:t xml:space="preserve"> части 1 настоящего Приглашения созывается внеочередное заседание Комиссии.</w:t>
      </w:r>
    </w:p>
    <w:p w:rsidR="00196487" w:rsidRPr="00DF13E4" w:rsidRDefault="0092357D" w:rsidP="00CA236C">
      <w:pPr>
        <w:pStyle w:val="norm"/>
        <w:widowControl w:val="0"/>
        <w:tabs>
          <w:tab w:val="left" w:pos="1276"/>
        </w:tabs>
        <w:spacing w:line="240" w:lineRule="auto"/>
        <w:ind w:firstLine="567"/>
        <w:rPr>
          <w:rFonts w:ascii="GHEA Grapalat" w:hAnsi="GHEA Grapalat"/>
          <w:sz w:val="24"/>
          <w:szCs w:val="24"/>
        </w:rPr>
      </w:pPr>
      <w:r w:rsidRPr="00DF13E4">
        <w:rPr>
          <w:rFonts w:ascii="GHEA Grapalat" w:hAnsi="GHEA Grapalat"/>
          <w:sz w:val="24"/>
          <w:szCs w:val="24"/>
        </w:rPr>
        <w:t>7.</w:t>
      </w:r>
      <w:r w:rsidR="008607D4" w:rsidRPr="00DF13E4">
        <w:rPr>
          <w:rFonts w:ascii="GHEA Grapalat" w:hAnsi="GHEA Grapalat"/>
          <w:sz w:val="24"/>
          <w:szCs w:val="24"/>
        </w:rPr>
        <w:t>28</w:t>
      </w:r>
      <w:r w:rsidRPr="00DF13E4">
        <w:rPr>
          <w:rFonts w:ascii="GHEA Grapalat" w:hAnsi="GHEA Grapalat"/>
          <w:sz w:val="24"/>
          <w:szCs w:val="24"/>
        </w:rPr>
        <w:t>.</w:t>
      </w:r>
      <w:r w:rsidR="00D069A2" w:rsidRPr="00DF13E4">
        <w:rPr>
          <w:rFonts w:ascii="GHEA Grapalat" w:hAnsi="GHEA Grapalat"/>
          <w:sz w:val="24"/>
          <w:szCs w:val="24"/>
        </w:rPr>
        <w:tab/>
      </w:r>
      <w:r w:rsidRPr="00DF13E4">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DF13E4" w:rsidRDefault="00196487" w:rsidP="00CA236C">
      <w:pPr>
        <w:pStyle w:val="norm"/>
        <w:widowControl w:val="0"/>
        <w:tabs>
          <w:tab w:val="left" w:pos="1134"/>
        </w:tabs>
        <w:spacing w:line="240" w:lineRule="auto"/>
        <w:ind w:firstLine="567"/>
        <w:rPr>
          <w:rFonts w:ascii="GHEA Grapalat" w:hAnsi="GHEA Grapalat"/>
          <w:sz w:val="24"/>
          <w:szCs w:val="24"/>
        </w:rPr>
      </w:pPr>
      <w:r w:rsidRPr="00DF13E4">
        <w:rPr>
          <w:rFonts w:ascii="GHEA Grapalat" w:hAnsi="GHEA Grapalat"/>
          <w:sz w:val="24"/>
          <w:szCs w:val="24"/>
        </w:rPr>
        <w:t>1)</w:t>
      </w:r>
      <w:r w:rsidR="00D069A2" w:rsidRPr="00DF13E4">
        <w:rPr>
          <w:rFonts w:ascii="GHEA Grapalat" w:hAnsi="GHEA Grapalat"/>
          <w:sz w:val="24"/>
          <w:szCs w:val="24"/>
        </w:rPr>
        <w:tab/>
      </w:r>
      <w:r w:rsidRPr="00DF13E4">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DF13E4" w:rsidRDefault="00196487" w:rsidP="00CA236C">
      <w:pPr>
        <w:pStyle w:val="norm"/>
        <w:widowControl w:val="0"/>
        <w:tabs>
          <w:tab w:val="left" w:pos="1134"/>
        </w:tabs>
        <w:spacing w:line="240" w:lineRule="auto"/>
        <w:ind w:firstLine="567"/>
        <w:rPr>
          <w:rFonts w:ascii="GHEA Grapalat" w:hAnsi="GHEA Grapalat"/>
          <w:sz w:val="24"/>
          <w:szCs w:val="24"/>
        </w:rPr>
      </w:pPr>
      <w:r w:rsidRPr="00DF13E4">
        <w:rPr>
          <w:rFonts w:ascii="GHEA Grapalat" w:hAnsi="GHEA Grapalat"/>
          <w:sz w:val="24"/>
          <w:szCs w:val="24"/>
        </w:rPr>
        <w:t>2)</w:t>
      </w:r>
      <w:r w:rsidR="00D069A2" w:rsidRPr="00DF13E4">
        <w:rPr>
          <w:rFonts w:ascii="GHEA Grapalat" w:hAnsi="GHEA Grapalat"/>
          <w:sz w:val="24"/>
          <w:szCs w:val="24"/>
        </w:rPr>
        <w:tab/>
      </w:r>
      <w:r w:rsidRPr="00DF13E4">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DF13E4" w:rsidRDefault="0092357D" w:rsidP="00CA236C">
      <w:pPr>
        <w:pStyle w:val="norm"/>
        <w:widowControl w:val="0"/>
        <w:tabs>
          <w:tab w:val="left" w:pos="1276"/>
        </w:tabs>
        <w:spacing w:line="240" w:lineRule="auto"/>
        <w:ind w:firstLine="567"/>
        <w:rPr>
          <w:rFonts w:ascii="GHEA Grapalat" w:hAnsi="GHEA Grapalat" w:cs="Tahoma"/>
          <w:sz w:val="24"/>
          <w:szCs w:val="24"/>
        </w:rPr>
      </w:pPr>
      <w:r w:rsidRPr="00DF13E4">
        <w:rPr>
          <w:rFonts w:ascii="GHEA Grapalat" w:hAnsi="GHEA Grapalat"/>
          <w:sz w:val="24"/>
          <w:szCs w:val="24"/>
        </w:rPr>
        <w:t>7.</w:t>
      </w:r>
      <w:r w:rsidR="00402E28" w:rsidRPr="00DF13E4">
        <w:rPr>
          <w:rFonts w:ascii="GHEA Grapalat" w:hAnsi="GHEA Grapalat"/>
          <w:sz w:val="24"/>
          <w:szCs w:val="24"/>
        </w:rPr>
        <w:t>29</w:t>
      </w:r>
      <w:r w:rsidR="00D069A2" w:rsidRPr="00DF13E4">
        <w:rPr>
          <w:rFonts w:ascii="GHEA Grapalat" w:hAnsi="GHEA Grapalat"/>
          <w:sz w:val="24"/>
          <w:szCs w:val="24"/>
        </w:rPr>
        <w:t>.</w:t>
      </w:r>
      <w:r w:rsidR="00D069A2" w:rsidRPr="00DF13E4">
        <w:rPr>
          <w:rFonts w:ascii="GHEA Grapalat" w:hAnsi="GHEA Grapalat"/>
          <w:sz w:val="24"/>
          <w:szCs w:val="24"/>
        </w:rPr>
        <w:tab/>
      </w:r>
      <w:r w:rsidRPr="00DF13E4">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314666" w:rsidRPr="00DF13E4">
        <w:rPr>
          <w:rFonts w:ascii="Courier New" w:hAnsi="Courier New" w:cs="Courier New"/>
          <w:sz w:val="24"/>
          <w:szCs w:val="24"/>
          <w:lang w:val="en-US"/>
        </w:rPr>
        <w:t> </w:t>
      </w:r>
      <w:r w:rsidRPr="00DF13E4">
        <w:rPr>
          <w:rFonts w:ascii="GHEA Grapalat" w:hAnsi="GHEA Grapalat"/>
          <w:sz w:val="24"/>
          <w:szCs w:val="24"/>
        </w:rPr>
        <w:t>оценке заявок, о причинах, обосновывающих выбор отобранного участника, и объявление о периоде ожидания.</w:t>
      </w:r>
    </w:p>
    <w:p w:rsidR="00583092" w:rsidRPr="00DF13E4" w:rsidRDefault="0092357D" w:rsidP="00CA236C">
      <w:pPr>
        <w:pStyle w:val="23"/>
        <w:widowControl w:val="0"/>
        <w:tabs>
          <w:tab w:val="left" w:pos="1276"/>
        </w:tabs>
        <w:spacing w:line="240" w:lineRule="auto"/>
        <w:ind w:firstLine="567"/>
        <w:rPr>
          <w:rFonts w:ascii="GHEA Grapalat" w:hAnsi="GHEA Grapalat" w:cs="Sylfaen"/>
          <w:sz w:val="24"/>
          <w:szCs w:val="24"/>
        </w:rPr>
      </w:pPr>
      <w:r w:rsidRPr="00DF13E4">
        <w:rPr>
          <w:rFonts w:ascii="GHEA Grapalat" w:hAnsi="GHEA Grapalat"/>
          <w:sz w:val="24"/>
          <w:szCs w:val="24"/>
        </w:rPr>
        <w:t>7.</w:t>
      </w:r>
      <w:r w:rsidR="001506F5" w:rsidRPr="00DF13E4">
        <w:rPr>
          <w:rFonts w:ascii="GHEA Grapalat" w:hAnsi="GHEA Grapalat"/>
          <w:sz w:val="24"/>
          <w:szCs w:val="24"/>
        </w:rPr>
        <w:t>30</w:t>
      </w:r>
      <w:r w:rsidR="00D069A2" w:rsidRPr="00DF13E4">
        <w:rPr>
          <w:rFonts w:ascii="GHEA Grapalat" w:hAnsi="GHEA Grapalat"/>
          <w:sz w:val="24"/>
          <w:szCs w:val="24"/>
        </w:rPr>
        <w:t>.</w:t>
      </w:r>
      <w:r w:rsidR="00D069A2" w:rsidRPr="00DF13E4">
        <w:rPr>
          <w:rFonts w:ascii="GHEA Grapalat" w:hAnsi="GHEA Grapalat"/>
          <w:sz w:val="24"/>
          <w:szCs w:val="24"/>
        </w:rPr>
        <w:tab/>
      </w:r>
      <w:r w:rsidRPr="00DF13E4">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w:t>
      </w:r>
      <w:r w:rsidR="00314666" w:rsidRPr="00DF13E4">
        <w:rPr>
          <w:rFonts w:ascii="Courier New" w:hAnsi="Courier New" w:cs="Courier New"/>
          <w:sz w:val="24"/>
          <w:szCs w:val="24"/>
          <w:lang w:val="en-US"/>
        </w:rPr>
        <w:t> </w:t>
      </w:r>
      <w:r w:rsidRPr="00DF13E4">
        <w:rPr>
          <w:rFonts w:ascii="GHEA Grapalat" w:hAnsi="GHEA Grapalat"/>
          <w:sz w:val="24"/>
          <w:szCs w:val="24"/>
        </w:rPr>
        <w:t>заключении договора, и днем возникновения правомочия на заключение заказчиком договора.</w:t>
      </w:r>
    </w:p>
    <w:p w:rsidR="00583092" w:rsidRPr="00DF13E4" w:rsidRDefault="00583092" w:rsidP="00CA236C">
      <w:pPr>
        <w:pStyle w:val="23"/>
        <w:widowControl w:val="0"/>
        <w:tabs>
          <w:tab w:val="left" w:pos="8789"/>
        </w:tabs>
        <w:spacing w:line="240" w:lineRule="auto"/>
        <w:ind w:firstLine="567"/>
        <w:rPr>
          <w:rFonts w:ascii="GHEA Grapalat" w:hAnsi="GHEA Grapalat"/>
          <w:i/>
          <w:sz w:val="24"/>
          <w:szCs w:val="24"/>
        </w:rPr>
      </w:pPr>
      <w:r w:rsidRPr="00DF13E4">
        <w:rPr>
          <w:rFonts w:ascii="GHEA Grapalat" w:hAnsi="GHEA Grapalat"/>
          <w:sz w:val="24"/>
          <w:szCs w:val="24"/>
        </w:rPr>
        <w:t>Период ожидания в случае настоящей процедуры составляет "</w:t>
      </w:r>
      <w:r w:rsidR="00967416">
        <w:rPr>
          <w:rFonts w:ascii="GHEA Grapalat" w:hAnsi="GHEA Grapalat"/>
          <w:sz w:val="24"/>
          <w:szCs w:val="24"/>
        </w:rPr>
        <w:t>5</w:t>
      </w:r>
      <w:r w:rsidRPr="00DF13E4">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DF13E4" w:rsidRDefault="00583092" w:rsidP="00CA236C">
      <w:pPr>
        <w:pStyle w:val="23"/>
        <w:widowControl w:val="0"/>
        <w:spacing w:line="240" w:lineRule="auto"/>
        <w:ind w:firstLine="567"/>
        <w:rPr>
          <w:rFonts w:ascii="GHEA Grapalat" w:hAnsi="GHEA Grapalat" w:cs="Sylfaen"/>
          <w:sz w:val="24"/>
          <w:szCs w:val="24"/>
        </w:rPr>
      </w:pPr>
      <w:r w:rsidRPr="00DF13E4">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DF13E4" w:rsidRDefault="00037DDE" w:rsidP="00CA236C">
      <w:pPr>
        <w:widowControl w:val="0"/>
        <w:ind w:firstLine="567"/>
        <w:jc w:val="center"/>
        <w:rPr>
          <w:rFonts w:ascii="GHEA Grapalat" w:hAnsi="GHEA Grapalat"/>
          <w:b/>
        </w:rPr>
      </w:pPr>
    </w:p>
    <w:p w:rsidR="000313A6" w:rsidRPr="00DF13E4" w:rsidRDefault="00CD1EF7" w:rsidP="00CA236C">
      <w:pPr>
        <w:widowControl w:val="0"/>
        <w:jc w:val="center"/>
        <w:rPr>
          <w:rFonts w:ascii="GHEA Grapalat" w:hAnsi="GHEA Grapalat" w:cs="Arial"/>
          <w:b/>
          <w:iCs/>
        </w:rPr>
      </w:pPr>
      <w:r w:rsidRPr="00DF13E4">
        <w:rPr>
          <w:rFonts w:ascii="GHEA Grapalat" w:hAnsi="GHEA Grapalat"/>
          <w:b/>
        </w:rPr>
        <w:t xml:space="preserve">8. ЗАКЛЮЧЕНИЕ ДОГОВОРА </w:t>
      </w:r>
    </w:p>
    <w:p w:rsidR="00096865" w:rsidRPr="00DF13E4" w:rsidRDefault="00CD1EF7" w:rsidP="00CA236C">
      <w:pPr>
        <w:widowControl w:val="0"/>
        <w:tabs>
          <w:tab w:val="left" w:pos="1134"/>
        </w:tabs>
        <w:ind w:firstLine="567"/>
        <w:jc w:val="both"/>
        <w:rPr>
          <w:rFonts w:ascii="GHEA Grapalat" w:hAnsi="GHEA Grapalat" w:cs="Sylfaen"/>
        </w:rPr>
      </w:pPr>
      <w:r w:rsidRPr="00DF13E4">
        <w:rPr>
          <w:rFonts w:ascii="GHEA Grapalat" w:hAnsi="GHEA Grapalat"/>
        </w:rPr>
        <w:t>8.1</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F13E4" w:rsidRDefault="00CD1EF7" w:rsidP="00CA236C">
      <w:pPr>
        <w:widowControl w:val="0"/>
        <w:tabs>
          <w:tab w:val="left" w:pos="1134"/>
        </w:tabs>
        <w:ind w:firstLine="567"/>
        <w:jc w:val="both"/>
        <w:rPr>
          <w:rFonts w:ascii="GHEA Grapalat" w:hAnsi="GHEA Grapalat" w:cs="Sylfaen"/>
        </w:rPr>
      </w:pPr>
      <w:r w:rsidRPr="00DF13E4">
        <w:rPr>
          <w:rFonts w:ascii="GHEA Grapalat" w:hAnsi="GHEA Grapalat"/>
        </w:rPr>
        <w:t>8.2</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В течение четырех рабочих дней, следующих за окончанием периода ожидания, установленного пунктом 7.</w:t>
      </w:r>
      <w:r w:rsidR="00CC2028" w:rsidRPr="00DF13E4">
        <w:rPr>
          <w:rFonts w:ascii="GHEA Grapalat" w:hAnsi="GHEA Grapalat"/>
        </w:rPr>
        <w:t>30</w:t>
      </w:r>
      <w:r w:rsidRPr="00DF13E4">
        <w:rPr>
          <w:rFonts w:ascii="GHEA Grapalat" w:hAnsi="GHEA Grapalat"/>
        </w:rPr>
        <w:t xml:space="preserve"> части 1 настоящего Приглашения, заказчик посредством системы уведомляет отобранного участника, с</w:t>
      </w:r>
      <w:r w:rsidR="00314666" w:rsidRPr="00DF13E4">
        <w:rPr>
          <w:rFonts w:ascii="Courier New" w:hAnsi="Courier New" w:cs="Courier New"/>
          <w:lang w:val="en-US"/>
        </w:rPr>
        <w:t> </w:t>
      </w:r>
      <w:r w:rsidRPr="00DF13E4">
        <w:rPr>
          <w:rFonts w:ascii="GHEA Grapalat" w:hAnsi="GHEA Grapalat"/>
        </w:rPr>
        <w:t xml:space="preserve">представлением предложения о заключении договора и проекта договора. При этом договор может быть заключен не ранее чем на второй рабочий день, </w:t>
      </w:r>
      <w:r w:rsidRPr="00DF13E4">
        <w:rPr>
          <w:rFonts w:ascii="GHEA Grapalat" w:hAnsi="GHEA Grapalat"/>
        </w:rPr>
        <w:lastRenderedPageBreak/>
        <w:t>следующий за днем окончания периода ожидания, установленного пунктом 7.</w:t>
      </w:r>
      <w:r w:rsidR="00CC2028" w:rsidRPr="00DF13E4">
        <w:rPr>
          <w:rFonts w:ascii="GHEA Grapalat" w:hAnsi="GHEA Grapalat"/>
        </w:rPr>
        <w:t xml:space="preserve">30 </w:t>
      </w:r>
      <w:r w:rsidRPr="00DF13E4">
        <w:rPr>
          <w:rFonts w:ascii="GHEA Grapalat" w:hAnsi="GHEA Grapalat"/>
        </w:rPr>
        <w:t>части 1 настоящего Приглашения.</w:t>
      </w:r>
    </w:p>
    <w:p w:rsidR="00F23A51" w:rsidRPr="00DF13E4" w:rsidRDefault="00CD1EF7" w:rsidP="00CA236C">
      <w:pPr>
        <w:widowControl w:val="0"/>
        <w:tabs>
          <w:tab w:val="left" w:pos="1134"/>
        </w:tabs>
        <w:ind w:firstLine="567"/>
        <w:jc w:val="both"/>
        <w:rPr>
          <w:rFonts w:ascii="GHEA Grapalat" w:hAnsi="GHEA Grapalat" w:cs="Sylfaen"/>
        </w:rPr>
      </w:pPr>
      <w:r w:rsidRPr="00DF13E4">
        <w:rPr>
          <w:rFonts w:ascii="GHEA Grapalat" w:hAnsi="GHEA Grapalat"/>
        </w:rPr>
        <w:t>8.3.</w:t>
      </w:r>
      <w:r w:rsidR="00D069A2" w:rsidRPr="00DF13E4">
        <w:rPr>
          <w:rFonts w:ascii="GHEA Grapalat" w:hAnsi="GHEA Grapalat"/>
        </w:rPr>
        <w:tab/>
      </w:r>
      <w:r w:rsidRPr="00DF13E4">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DF13E4" w:rsidRDefault="00CD1EF7" w:rsidP="00CA236C">
      <w:pPr>
        <w:widowControl w:val="0"/>
        <w:tabs>
          <w:tab w:val="left" w:pos="1134"/>
        </w:tabs>
        <w:ind w:firstLine="567"/>
        <w:jc w:val="both"/>
        <w:rPr>
          <w:rFonts w:ascii="GHEA Grapalat" w:hAnsi="GHEA Grapalat" w:cs="Sylfaen"/>
        </w:rPr>
      </w:pPr>
      <w:r w:rsidRPr="00DF13E4">
        <w:rPr>
          <w:rFonts w:ascii="GHEA Grapalat" w:hAnsi="GHEA Grapalat"/>
        </w:rPr>
        <w:t>8.4.</w:t>
      </w:r>
      <w:r w:rsidR="00D069A2" w:rsidRPr="00DF13E4">
        <w:rPr>
          <w:rFonts w:ascii="GHEA Grapalat" w:hAnsi="GHEA Grapalat"/>
        </w:rPr>
        <w:tab/>
      </w:r>
      <w:r w:rsidRPr="00DF13E4">
        <w:rPr>
          <w:rFonts w:ascii="GHEA Grapalat" w:hAnsi="GHEA Grapalat"/>
        </w:rPr>
        <w:t>В день отправки отобранному участнику извещения заказчика о</w:t>
      </w:r>
      <w:r w:rsidR="00314666" w:rsidRPr="00DF13E4">
        <w:rPr>
          <w:rFonts w:ascii="Courier New" w:hAnsi="Courier New" w:cs="Courier New"/>
          <w:lang w:val="en-US"/>
        </w:rPr>
        <w:t> </w:t>
      </w:r>
      <w:r w:rsidRPr="00DF13E4">
        <w:rPr>
          <w:rFonts w:ascii="GHEA Grapalat" w:hAnsi="GHEA Grapalat"/>
        </w:rPr>
        <w:t>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DF13E4" w:rsidRDefault="00CD1EF7" w:rsidP="00CA236C">
      <w:pPr>
        <w:widowControl w:val="0"/>
        <w:tabs>
          <w:tab w:val="left" w:pos="1134"/>
        </w:tabs>
        <w:ind w:firstLine="567"/>
        <w:jc w:val="both"/>
        <w:rPr>
          <w:rFonts w:ascii="GHEA Grapalat" w:hAnsi="GHEA Grapalat" w:cs="Sylfaen"/>
        </w:rPr>
      </w:pPr>
      <w:r w:rsidRPr="00DF13E4">
        <w:rPr>
          <w:rFonts w:ascii="GHEA Grapalat" w:hAnsi="GHEA Grapalat"/>
        </w:rPr>
        <w:t>8.5</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F13E4" w:rsidRDefault="000313A6" w:rsidP="00CA236C">
      <w:pPr>
        <w:widowControl w:val="0"/>
        <w:ind w:firstLine="567"/>
        <w:jc w:val="both"/>
        <w:rPr>
          <w:rFonts w:ascii="GHEA Grapalat" w:hAnsi="GHEA Grapalat" w:cs="Sylfaen"/>
        </w:rPr>
      </w:pPr>
      <w:r w:rsidRPr="00DF13E4">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7E7331" w:rsidRPr="00DF13E4">
        <w:rPr>
          <w:rFonts w:ascii="GHEA Grapalat" w:hAnsi="GHEA Grapalat"/>
        </w:rPr>
        <w:t xml:space="preserve"> </w:t>
      </w:r>
      <w:r w:rsidRPr="00DF13E4">
        <w:rPr>
          <w:rFonts w:ascii="GHEA Grapalat" w:hAnsi="GHEA Grapalat"/>
        </w:rPr>
        <w:t>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DF13E4" w:rsidRDefault="00CD1EF7" w:rsidP="00CA236C">
      <w:pPr>
        <w:widowControl w:val="0"/>
        <w:tabs>
          <w:tab w:val="left" w:pos="1134"/>
        </w:tabs>
        <w:ind w:firstLine="567"/>
        <w:jc w:val="both"/>
        <w:rPr>
          <w:rFonts w:ascii="GHEA Grapalat" w:hAnsi="GHEA Grapalat" w:cs="Sylfaen"/>
        </w:rPr>
      </w:pPr>
      <w:r w:rsidRPr="00DF13E4">
        <w:rPr>
          <w:rFonts w:ascii="GHEA Grapalat" w:hAnsi="GHEA Grapalat"/>
        </w:rPr>
        <w:t>8.6.</w:t>
      </w:r>
      <w:r w:rsidR="00D069A2" w:rsidRPr="00DF13E4">
        <w:rPr>
          <w:rFonts w:ascii="GHEA Grapalat" w:hAnsi="GHEA Grapalat"/>
        </w:rPr>
        <w:tab/>
      </w:r>
      <w:r w:rsidRPr="00DF13E4">
        <w:rPr>
          <w:rFonts w:ascii="GHEA Grapalat" w:hAnsi="GHEA Grapalat"/>
        </w:rPr>
        <w:t>Отобранный участник, получивший предложение заказчика о</w:t>
      </w:r>
      <w:r w:rsidR="00314666" w:rsidRPr="00DF13E4">
        <w:rPr>
          <w:rFonts w:ascii="Courier New" w:hAnsi="Courier New" w:cs="Courier New"/>
          <w:lang w:val="en-US"/>
        </w:rPr>
        <w:t> </w:t>
      </w:r>
      <w:r w:rsidRPr="00DF13E4">
        <w:rPr>
          <w:rFonts w:ascii="GHEA Grapalat" w:hAnsi="GHEA Grapalat"/>
        </w:rPr>
        <w:t>заключении договора, посредством системы принимает или отклоняет поступившее ему предложение.</w:t>
      </w:r>
    </w:p>
    <w:p w:rsidR="00D612BC" w:rsidRPr="00DF13E4" w:rsidRDefault="00CD1EF7" w:rsidP="00CA236C">
      <w:pPr>
        <w:pStyle w:val="a3"/>
        <w:widowControl w:val="0"/>
        <w:tabs>
          <w:tab w:val="left" w:pos="1134"/>
        </w:tabs>
        <w:spacing w:line="240" w:lineRule="auto"/>
        <w:ind w:firstLine="567"/>
        <w:rPr>
          <w:rFonts w:ascii="GHEA Grapalat" w:hAnsi="GHEA Grapalat" w:cs="Sylfaen"/>
          <w:i w:val="0"/>
          <w:sz w:val="24"/>
          <w:szCs w:val="24"/>
        </w:rPr>
      </w:pPr>
      <w:r w:rsidRPr="00DF13E4">
        <w:rPr>
          <w:rFonts w:ascii="GHEA Grapalat" w:hAnsi="GHEA Grapalat"/>
          <w:i w:val="0"/>
          <w:sz w:val="24"/>
          <w:szCs w:val="24"/>
        </w:rPr>
        <w:t>8.7</w:t>
      </w:r>
      <w:r w:rsidR="00D069A2" w:rsidRPr="00DF13E4">
        <w:rPr>
          <w:rFonts w:ascii="GHEA Grapalat" w:hAnsi="GHEA Grapalat"/>
          <w:i w:val="0"/>
          <w:sz w:val="24"/>
          <w:szCs w:val="24"/>
        </w:rPr>
        <w:t>.</w:t>
      </w:r>
      <w:r w:rsidR="00D069A2" w:rsidRPr="00DF13E4">
        <w:rPr>
          <w:rFonts w:ascii="GHEA Grapalat" w:hAnsi="GHEA Grapalat"/>
          <w:i w:val="0"/>
          <w:sz w:val="24"/>
          <w:szCs w:val="24"/>
        </w:rPr>
        <w:tab/>
      </w:r>
      <w:r w:rsidRPr="00DF13E4">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BB4C66">
        <w:rPr>
          <w:rFonts w:ascii="GHEA Grapalat" w:hAnsi="GHEA Grapalat"/>
          <w:sz w:val="24"/>
          <w:szCs w:val="24"/>
        </w:rPr>
        <w:t xml:space="preserve"> </w:t>
      </w:r>
    </w:p>
    <w:p w:rsidR="00F23A51" w:rsidRPr="00DF13E4" w:rsidRDefault="00CD1EF7" w:rsidP="00CA236C">
      <w:pPr>
        <w:pStyle w:val="a3"/>
        <w:widowControl w:val="0"/>
        <w:tabs>
          <w:tab w:val="left" w:pos="1134"/>
        </w:tabs>
        <w:spacing w:line="240" w:lineRule="auto"/>
        <w:ind w:firstLine="567"/>
        <w:rPr>
          <w:rFonts w:ascii="GHEA Grapalat" w:hAnsi="GHEA Grapalat" w:cs="Sylfaen"/>
          <w:i w:val="0"/>
          <w:sz w:val="24"/>
          <w:szCs w:val="24"/>
        </w:rPr>
      </w:pPr>
      <w:r w:rsidRPr="00DF13E4">
        <w:rPr>
          <w:rFonts w:ascii="GHEA Grapalat" w:hAnsi="GHEA Grapalat"/>
          <w:i w:val="0"/>
          <w:sz w:val="24"/>
          <w:szCs w:val="24"/>
        </w:rPr>
        <w:t>8.8</w:t>
      </w:r>
      <w:r w:rsidR="00D069A2" w:rsidRPr="00DF13E4">
        <w:rPr>
          <w:rFonts w:ascii="GHEA Grapalat" w:hAnsi="GHEA Grapalat"/>
          <w:i w:val="0"/>
          <w:sz w:val="24"/>
          <w:szCs w:val="24"/>
        </w:rPr>
        <w:t>.</w:t>
      </w:r>
      <w:r w:rsidR="00D069A2" w:rsidRPr="00DF13E4">
        <w:rPr>
          <w:rFonts w:ascii="GHEA Grapalat" w:hAnsi="GHEA Grapalat"/>
          <w:i w:val="0"/>
          <w:sz w:val="24"/>
          <w:szCs w:val="24"/>
        </w:rPr>
        <w:tab/>
      </w:r>
      <w:r w:rsidRPr="00DF13E4">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096865" w:rsidRPr="00DF13E4" w:rsidRDefault="00CD1EF7" w:rsidP="00CA236C">
      <w:pPr>
        <w:widowControl w:val="0"/>
        <w:jc w:val="center"/>
        <w:rPr>
          <w:rFonts w:ascii="GHEA Grapalat" w:hAnsi="GHEA Grapalat" w:cs="Arial"/>
          <w:b/>
          <w:iCs/>
        </w:rPr>
      </w:pPr>
      <w:r w:rsidRPr="00DF13E4">
        <w:rPr>
          <w:rFonts w:ascii="GHEA Grapalat" w:hAnsi="GHEA Grapalat"/>
          <w:b/>
        </w:rPr>
        <w:t xml:space="preserve">9. ОБЕСПЕЧЕНИЕ ДОГОВОРА </w:t>
      </w:r>
    </w:p>
    <w:p w:rsidR="00096865" w:rsidRPr="00DF13E4" w:rsidRDefault="00CD1EF7" w:rsidP="00CA236C">
      <w:pPr>
        <w:widowControl w:val="0"/>
        <w:tabs>
          <w:tab w:val="left" w:pos="1134"/>
        </w:tabs>
        <w:ind w:firstLine="567"/>
        <w:jc w:val="both"/>
        <w:rPr>
          <w:rFonts w:ascii="GHEA Grapalat" w:hAnsi="GHEA Grapalat" w:cs="Sylfaen"/>
        </w:rPr>
      </w:pPr>
      <w:r w:rsidRPr="00DF13E4">
        <w:rPr>
          <w:rFonts w:ascii="GHEA Grapalat" w:hAnsi="GHEA Grapalat"/>
        </w:rPr>
        <w:t>9.1</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31FBD" w:rsidRPr="00DF13E4" w:rsidRDefault="00CD1EF7" w:rsidP="00CA236C">
      <w:pPr>
        <w:widowControl w:val="0"/>
        <w:tabs>
          <w:tab w:val="left" w:pos="1134"/>
        </w:tabs>
        <w:ind w:firstLine="567"/>
        <w:jc w:val="both"/>
        <w:rPr>
          <w:rFonts w:ascii="GHEA Grapalat" w:hAnsi="GHEA Grapalat"/>
        </w:rPr>
      </w:pPr>
      <w:r w:rsidRPr="00DF13E4">
        <w:rPr>
          <w:rFonts w:ascii="GHEA Grapalat" w:hAnsi="GHEA Grapalat"/>
        </w:rPr>
        <w:t>9.2</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w:t>
      </w:r>
    </w:p>
    <w:p w:rsidR="00E31FBD" w:rsidRPr="00DF13E4" w:rsidRDefault="00E31FBD" w:rsidP="00CA236C">
      <w:pPr>
        <w:widowControl w:val="0"/>
        <w:ind w:firstLine="567"/>
        <w:jc w:val="both"/>
        <w:rPr>
          <w:rFonts w:ascii="GHEA Grapalat" w:hAnsi="GHEA Grapalat" w:cs="Sylfaen"/>
        </w:rPr>
      </w:pPr>
      <w:r w:rsidRPr="00DF13E4">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w:t>
      </w:r>
      <w:r w:rsidR="007E7331" w:rsidRPr="00DF13E4">
        <w:rPr>
          <w:rFonts w:ascii="GHEA Grapalat" w:hAnsi="GHEA Grapalat"/>
        </w:rPr>
        <w:t xml:space="preserve"> </w:t>
      </w:r>
      <w:r w:rsidRPr="00DF13E4">
        <w:rPr>
          <w:rFonts w:ascii="GHEA Grapalat" w:hAnsi="GHEA Grapalat"/>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9 формой.</w:t>
      </w:r>
    </w:p>
    <w:p w:rsidR="00CA1C11" w:rsidRPr="00DF13E4" w:rsidRDefault="00CD1EF7" w:rsidP="00CA236C">
      <w:pPr>
        <w:widowControl w:val="0"/>
        <w:tabs>
          <w:tab w:val="left" w:pos="1134"/>
        </w:tabs>
        <w:ind w:firstLine="567"/>
        <w:jc w:val="both"/>
        <w:rPr>
          <w:rFonts w:ascii="GHEA Grapalat" w:hAnsi="GHEA Grapalat" w:cs="Sylfaen"/>
        </w:rPr>
      </w:pPr>
      <w:r w:rsidRPr="00DF13E4">
        <w:rPr>
          <w:rFonts w:ascii="GHEA Grapalat" w:hAnsi="GHEA Grapalat"/>
        </w:rPr>
        <w:t>9.3</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DF13E4">
        <w:rPr>
          <w:rFonts w:ascii="GHEA Grapalat" w:hAnsi="GHEA Grapalat"/>
          <w:i/>
        </w:rPr>
        <w:t xml:space="preserve"> </w:t>
      </w:r>
    </w:p>
    <w:p w:rsidR="005162B1" w:rsidRPr="00DF13E4" w:rsidRDefault="00CD1EF7" w:rsidP="00CA236C">
      <w:pPr>
        <w:widowControl w:val="0"/>
        <w:tabs>
          <w:tab w:val="left" w:pos="1134"/>
        </w:tabs>
        <w:ind w:firstLine="567"/>
        <w:jc w:val="both"/>
        <w:rPr>
          <w:rFonts w:ascii="GHEA Grapalat" w:hAnsi="GHEA Grapalat"/>
        </w:rPr>
      </w:pPr>
      <w:r w:rsidRPr="00DF13E4">
        <w:rPr>
          <w:rFonts w:ascii="GHEA Grapalat" w:hAnsi="GHEA Grapalat"/>
        </w:rPr>
        <w:t>9.4</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Если в рамках процедуры закупки, организованной по лотам:</w:t>
      </w:r>
    </w:p>
    <w:p w:rsidR="005162B1" w:rsidRPr="00DF13E4" w:rsidRDefault="00B11B38" w:rsidP="00CA236C">
      <w:pPr>
        <w:widowControl w:val="0"/>
        <w:tabs>
          <w:tab w:val="left" w:pos="1134"/>
        </w:tabs>
        <w:ind w:firstLine="567"/>
        <w:jc w:val="both"/>
        <w:rPr>
          <w:rFonts w:ascii="GHEA Grapalat" w:hAnsi="GHEA Grapalat" w:cs="Sylfaen"/>
        </w:rPr>
      </w:pPr>
      <w:r w:rsidRPr="00DF13E4">
        <w:rPr>
          <w:rFonts w:ascii="GHEA Grapalat" w:hAnsi="GHEA Grapalat"/>
        </w:rPr>
        <w:t>1)</w:t>
      </w:r>
      <w:r w:rsidR="00D069A2" w:rsidRPr="00DF13E4">
        <w:rPr>
          <w:rFonts w:ascii="GHEA Grapalat" w:hAnsi="GHEA Grapalat"/>
        </w:rPr>
        <w:tab/>
      </w:r>
      <w:r w:rsidRPr="00DF13E4">
        <w:rPr>
          <w:rFonts w:ascii="GHEA Grapalat" w:hAnsi="GHEA Grapalat"/>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w:t>
      </w:r>
      <w:r w:rsidRPr="00DF13E4">
        <w:rPr>
          <w:rFonts w:ascii="GHEA Grapalat" w:hAnsi="GHEA Grapalat"/>
        </w:rPr>
        <w:lastRenderedPageBreak/>
        <w:t xml:space="preserve">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w:t>
      </w:r>
      <w:proofErr w:type="spellStart"/>
      <w:r w:rsidRPr="00DF13E4">
        <w:rPr>
          <w:rFonts w:ascii="GHEA Grapalat" w:hAnsi="GHEA Grapalat"/>
        </w:rPr>
        <w:t>драмов</w:t>
      </w:r>
      <w:proofErr w:type="spellEnd"/>
      <w:r w:rsidRPr="00DF13E4">
        <w:rPr>
          <w:rFonts w:ascii="GHEA Grapalat" w:hAnsi="GHEA Grapalat"/>
        </w:rPr>
        <w:t xml:space="preserve">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DF13E4" w:rsidRDefault="004974D8" w:rsidP="00CA236C">
      <w:pPr>
        <w:widowControl w:val="0"/>
        <w:tabs>
          <w:tab w:val="left" w:pos="1134"/>
        </w:tabs>
        <w:ind w:firstLine="567"/>
        <w:jc w:val="both"/>
        <w:rPr>
          <w:rFonts w:ascii="GHEA Grapalat" w:hAnsi="GHEA Grapalat" w:cs="Sylfaen"/>
        </w:rPr>
      </w:pPr>
      <w:r w:rsidRPr="00DF13E4">
        <w:rPr>
          <w:rFonts w:ascii="GHEA Grapalat" w:hAnsi="GHEA Grapalat"/>
        </w:rPr>
        <w:t>2)</w:t>
      </w:r>
      <w:r w:rsidR="00D069A2" w:rsidRPr="00DF13E4">
        <w:rPr>
          <w:rFonts w:ascii="GHEA Grapalat" w:hAnsi="GHEA Grapalat"/>
        </w:rPr>
        <w:tab/>
      </w:r>
      <w:r w:rsidRPr="00DF13E4">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DF13E4">
        <w:rPr>
          <w:rStyle w:val="af6"/>
          <w:rFonts w:ascii="GHEA Grapalat" w:hAnsi="GHEA Grapalat"/>
        </w:rPr>
        <w:footnoteReference w:id="8"/>
      </w:r>
    </w:p>
    <w:p w:rsidR="00096865" w:rsidRPr="00DF13E4" w:rsidRDefault="00096865" w:rsidP="00CA236C">
      <w:pPr>
        <w:widowControl w:val="0"/>
        <w:jc w:val="center"/>
        <w:rPr>
          <w:rFonts w:ascii="GHEA Grapalat" w:hAnsi="GHEA Grapalat"/>
          <w:b/>
        </w:rPr>
      </w:pPr>
    </w:p>
    <w:p w:rsidR="00096865" w:rsidRPr="00DF13E4" w:rsidRDefault="008D5016" w:rsidP="00CA236C">
      <w:pPr>
        <w:widowControl w:val="0"/>
        <w:jc w:val="center"/>
        <w:rPr>
          <w:rFonts w:ascii="GHEA Grapalat" w:hAnsi="GHEA Grapalat" w:cs="Arial"/>
          <w:b/>
        </w:rPr>
      </w:pPr>
      <w:r w:rsidRPr="00DF13E4">
        <w:rPr>
          <w:rFonts w:ascii="GHEA Grapalat" w:hAnsi="GHEA Grapalat"/>
          <w:b/>
        </w:rPr>
        <w:t>10. ОБЪЯВЛЕНИЕ ПРОЦЕДУРЫ НЕСОСТОЯВШЕЙСЯ</w:t>
      </w:r>
    </w:p>
    <w:p w:rsidR="00096865" w:rsidRPr="00DF13E4" w:rsidRDefault="00096865" w:rsidP="00CA236C">
      <w:pPr>
        <w:widowControl w:val="0"/>
        <w:tabs>
          <w:tab w:val="left" w:pos="1276"/>
        </w:tabs>
        <w:ind w:firstLine="567"/>
        <w:jc w:val="both"/>
        <w:rPr>
          <w:rFonts w:ascii="GHEA Grapalat" w:hAnsi="GHEA Grapalat" w:cs="Sylfaen"/>
        </w:rPr>
      </w:pPr>
      <w:r w:rsidRPr="00DF13E4">
        <w:rPr>
          <w:rFonts w:ascii="GHEA Grapalat" w:hAnsi="GHEA Grapalat"/>
        </w:rPr>
        <w:t>10.1</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Согласно статье 37 Закона, Комиссия объявляет настоящую процедуру несостоявшейся, если:</w:t>
      </w:r>
    </w:p>
    <w:p w:rsidR="00096865" w:rsidRPr="00DF13E4" w:rsidRDefault="00096865" w:rsidP="00CA236C">
      <w:pPr>
        <w:widowControl w:val="0"/>
        <w:tabs>
          <w:tab w:val="left" w:pos="1134"/>
        </w:tabs>
        <w:ind w:firstLine="567"/>
        <w:jc w:val="both"/>
        <w:rPr>
          <w:rFonts w:ascii="GHEA Grapalat" w:hAnsi="GHEA Grapalat" w:cs="Sylfaen"/>
        </w:rPr>
      </w:pPr>
      <w:r w:rsidRPr="00DF13E4">
        <w:rPr>
          <w:rFonts w:ascii="GHEA Grapalat" w:hAnsi="GHEA Grapalat"/>
        </w:rPr>
        <w:t>1)</w:t>
      </w:r>
      <w:r w:rsidR="00D069A2" w:rsidRPr="00DF13E4">
        <w:rPr>
          <w:rFonts w:ascii="GHEA Grapalat" w:hAnsi="GHEA Grapalat"/>
        </w:rPr>
        <w:tab/>
      </w:r>
      <w:r w:rsidRPr="00DF13E4">
        <w:rPr>
          <w:rFonts w:ascii="GHEA Grapalat" w:hAnsi="GHEA Grapalat"/>
        </w:rPr>
        <w:t>ни одна из заявок не соответствует условиям приглашения;</w:t>
      </w:r>
    </w:p>
    <w:p w:rsidR="00096865" w:rsidRPr="00AF0D24" w:rsidRDefault="00096865" w:rsidP="00CA236C">
      <w:pPr>
        <w:widowControl w:val="0"/>
        <w:tabs>
          <w:tab w:val="left" w:pos="1134"/>
        </w:tabs>
        <w:ind w:firstLine="567"/>
        <w:jc w:val="both"/>
        <w:rPr>
          <w:rFonts w:ascii="GHEA Grapalat" w:hAnsi="GHEA Grapalat" w:cs="Sylfaen"/>
          <w:spacing w:val="-4"/>
        </w:rPr>
      </w:pPr>
      <w:r w:rsidRPr="00DF13E4">
        <w:rPr>
          <w:rFonts w:ascii="GHEA Grapalat" w:hAnsi="GHEA Grapalat"/>
        </w:rPr>
        <w:t>2)</w:t>
      </w:r>
      <w:r w:rsidR="00D069A2" w:rsidRPr="00DF13E4">
        <w:rPr>
          <w:rFonts w:ascii="GHEA Grapalat" w:hAnsi="GHEA Grapalat"/>
        </w:rPr>
        <w:tab/>
      </w:r>
      <w:r w:rsidRPr="00DF13E4">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DF13E4">
        <w:rPr>
          <w:rFonts w:ascii="GHEA Grapalat" w:hAnsi="GHEA Grapalat"/>
          <w:spacing w:val="-4"/>
        </w:rPr>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 — Совета попечителей</w:t>
      </w:r>
      <w:r w:rsidRPr="00DF13E4">
        <w:rPr>
          <w:rStyle w:val="af6"/>
          <w:rFonts w:ascii="GHEA Grapalat" w:hAnsi="GHEA Grapalat"/>
          <w:spacing w:val="-4"/>
        </w:rPr>
        <w:footnoteReference w:id="9"/>
      </w:r>
      <w:r w:rsidRPr="00DF13E4">
        <w:rPr>
          <w:rFonts w:ascii="GHEA Grapalat" w:hAnsi="GHEA Grapalat"/>
          <w:spacing w:val="-4"/>
        </w:rPr>
        <w:t>.</w:t>
      </w:r>
    </w:p>
    <w:p w:rsidR="00096865" w:rsidRPr="00DF13E4" w:rsidRDefault="00096865" w:rsidP="00CA236C">
      <w:pPr>
        <w:widowControl w:val="0"/>
        <w:tabs>
          <w:tab w:val="left" w:pos="1134"/>
        </w:tabs>
        <w:ind w:firstLine="567"/>
        <w:jc w:val="both"/>
        <w:rPr>
          <w:rFonts w:ascii="GHEA Grapalat" w:hAnsi="GHEA Grapalat" w:cs="Sylfaen"/>
        </w:rPr>
      </w:pPr>
      <w:r w:rsidRPr="00DF13E4">
        <w:rPr>
          <w:rFonts w:ascii="GHEA Grapalat" w:hAnsi="GHEA Grapalat"/>
        </w:rPr>
        <w:t>3)</w:t>
      </w:r>
      <w:r w:rsidR="00D069A2" w:rsidRPr="00DF13E4">
        <w:rPr>
          <w:rFonts w:ascii="GHEA Grapalat" w:hAnsi="GHEA Grapalat"/>
        </w:rPr>
        <w:tab/>
      </w:r>
      <w:r w:rsidRPr="00DF13E4">
        <w:rPr>
          <w:rFonts w:ascii="GHEA Grapalat" w:hAnsi="GHEA Grapalat"/>
        </w:rPr>
        <w:t>не подано ни одной заявки;</w:t>
      </w:r>
    </w:p>
    <w:p w:rsidR="00096865" w:rsidRPr="00DF13E4" w:rsidRDefault="00096865" w:rsidP="00CA236C">
      <w:pPr>
        <w:widowControl w:val="0"/>
        <w:tabs>
          <w:tab w:val="left" w:pos="1134"/>
        </w:tabs>
        <w:ind w:firstLine="567"/>
        <w:jc w:val="both"/>
        <w:rPr>
          <w:rFonts w:ascii="GHEA Grapalat" w:hAnsi="GHEA Grapalat"/>
        </w:rPr>
      </w:pPr>
      <w:r w:rsidRPr="00DF13E4">
        <w:rPr>
          <w:rFonts w:ascii="GHEA Grapalat" w:hAnsi="GHEA Grapalat"/>
        </w:rPr>
        <w:t>4)</w:t>
      </w:r>
      <w:r w:rsidR="00D069A2" w:rsidRPr="00DF13E4">
        <w:rPr>
          <w:rFonts w:ascii="GHEA Grapalat" w:hAnsi="GHEA Grapalat"/>
        </w:rPr>
        <w:tab/>
      </w:r>
      <w:r w:rsidRPr="00DF13E4">
        <w:rPr>
          <w:rFonts w:ascii="GHEA Grapalat" w:hAnsi="GHEA Grapalat"/>
        </w:rPr>
        <w:t>договор не заключается.</w:t>
      </w:r>
    </w:p>
    <w:p w:rsidR="00855AA2" w:rsidRPr="00967416" w:rsidRDefault="00855AA2" w:rsidP="00CA236C">
      <w:pPr>
        <w:widowControl w:val="0"/>
        <w:tabs>
          <w:tab w:val="left" w:pos="1134"/>
        </w:tabs>
        <w:ind w:firstLine="567"/>
        <w:jc w:val="both"/>
        <w:rPr>
          <w:rFonts w:ascii="GHEA Grapalat" w:hAnsi="GHEA Grapalat"/>
        </w:rPr>
      </w:pPr>
      <w:r w:rsidRPr="00DF13E4">
        <w:rPr>
          <w:rFonts w:ascii="GHEA Grapalat" w:hAnsi="GHEA Grapalat"/>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r w:rsidR="00030403" w:rsidRPr="00DF13E4">
        <w:rPr>
          <w:rFonts w:ascii="GHEA Grapalat" w:hAnsi="GHEA Grapalat"/>
        </w:rPr>
        <w:t>.</w:t>
      </w:r>
    </w:p>
    <w:p w:rsidR="00CA1C11" w:rsidRPr="00DF13E4" w:rsidRDefault="00731D26" w:rsidP="00CA236C">
      <w:pPr>
        <w:widowControl w:val="0"/>
        <w:tabs>
          <w:tab w:val="left" w:pos="1276"/>
        </w:tabs>
        <w:ind w:firstLine="567"/>
        <w:jc w:val="both"/>
        <w:rPr>
          <w:rFonts w:ascii="GHEA Grapalat" w:hAnsi="GHEA Grapalat" w:cs="Sylfaen"/>
        </w:rPr>
      </w:pPr>
      <w:r w:rsidRPr="00DF13E4">
        <w:rPr>
          <w:rFonts w:ascii="GHEA Grapalat" w:hAnsi="GHEA Grapalat"/>
        </w:rPr>
        <w:t>10.2</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D069A2" w:rsidRPr="00DF13E4">
        <w:rPr>
          <w:rFonts w:ascii="GHEA Grapalat" w:hAnsi="GHEA Grapalat"/>
        </w:rPr>
        <w:t>оцедуры закупки несостоявшейся.</w:t>
      </w:r>
    </w:p>
    <w:p w:rsidR="00CA1C11" w:rsidRPr="00DF13E4" w:rsidRDefault="00CA1C11" w:rsidP="00CA236C">
      <w:pPr>
        <w:widowControl w:val="0"/>
        <w:ind w:firstLine="567"/>
        <w:jc w:val="both"/>
        <w:rPr>
          <w:rFonts w:ascii="GHEA Grapalat" w:hAnsi="GHEA Grapalat" w:cs="Sylfaen"/>
        </w:rPr>
      </w:pPr>
    </w:p>
    <w:p w:rsidR="00096865" w:rsidRPr="00DF13E4" w:rsidRDefault="008D5016" w:rsidP="00CA236C">
      <w:pPr>
        <w:widowControl w:val="0"/>
        <w:jc w:val="center"/>
        <w:rPr>
          <w:rFonts w:ascii="GHEA Grapalat" w:hAnsi="GHEA Grapalat"/>
          <w:b/>
        </w:rPr>
      </w:pPr>
      <w:r w:rsidRPr="00DF13E4">
        <w:rPr>
          <w:rFonts w:ascii="GHEA Grapalat" w:hAnsi="GHEA Grapalat"/>
          <w:b/>
        </w:rPr>
        <w:t>11. ПРАВО УЧАС</w:t>
      </w:r>
      <w:r w:rsidR="005110FD" w:rsidRPr="00DF13E4">
        <w:rPr>
          <w:rFonts w:ascii="GHEA Grapalat" w:hAnsi="GHEA Grapalat"/>
          <w:b/>
        </w:rPr>
        <w:t xml:space="preserve">ТНИКА И ПОРЯДОК ОБЖАЛОВАНИЯ ИМ </w:t>
      </w:r>
      <w:r w:rsidRPr="00DF13E4">
        <w:rPr>
          <w:rFonts w:ascii="GHEA Grapalat" w:hAnsi="GHEA Grapalat"/>
          <w:b/>
        </w:rPr>
        <w:t>ДЕЙСТВИЙ И (ИЛИ) ПРИНЯТЫХ РЕШЕНИЙ, СВЯЗАННЫХ С ПРОЦЕССОМ ЗАКУПКИ</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11.1</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B76528" w:rsidRPr="00DF13E4">
        <w:rPr>
          <w:rFonts w:ascii="GHEA Grapalat" w:hAnsi="GHEA Grapalat"/>
        </w:rPr>
        <w:t xml:space="preserve">связанные с закупками </w:t>
      </w:r>
      <w:r w:rsidRPr="00DF13E4">
        <w:rPr>
          <w:rFonts w:ascii="GHEA Grapalat" w:hAnsi="GHEA Grapalat"/>
        </w:rPr>
        <w:t>жалобы .</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11.2</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11.3</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Каждое лицо согласно Закону имеет право:</w:t>
      </w:r>
    </w:p>
    <w:p w:rsidR="00F77240" w:rsidRPr="00DF13E4" w:rsidRDefault="001004FC" w:rsidP="00CA236C">
      <w:pPr>
        <w:widowControl w:val="0"/>
        <w:tabs>
          <w:tab w:val="left" w:pos="1134"/>
        </w:tabs>
        <w:ind w:firstLine="567"/>
        <w:jc w:val="both"/>
        <w:rPr>
          <w:rFonts w:ascii="GHEA Grapalat" w:hAnsi="GHEA Grapalat"/>
        </w:rPr>
      </w:pPr>
      <w:r w:rsidRPr="00DF13E4">
        <w:rPr>
          <w:rFonts w:ascii="GHEA Grapalat" w:hAnsi="GHEA Grapalat"/>
        </w:rPr>
        <w:t>1)</w:t>
      </w:r>
      <w:r w:rsidR="00D069A2" w:rsidRPr="00DF13E4">
        <w:rPr>
          <w:rFonts w:ascii="GHEA Grapalat" w:hAnsi="GHEA Grapalat"/>
        </w:rPr>
        <w:tab/>
      </w:r>
      <w:r w:rsidRPr="00DF13E4">
        <w:rPr>
          <w:rFonts w:ascii="GHEA Grapalat" w:hAnsi="GHEA Grapalat"/>
        </w:rPr>
        <w:t xml:space="preserve">на обжалование до заключения договора действий (бездействия) и решений заказчика и Комиссии лицу, </w:t>
      </w:r>
      <w:r w:rsidR="00F77240" w:rsidRPr="00DF13E4">
        <w:rPr>
          <w:rFonts w:ascii="GHEA Grapalat" w:hAnsi="GHEA Grapalat"/>
        </w:rPr>
        <w:t>рассматривающему  связанные с закупками жалобы.</w:t>
      </w:r>
      <w:r w:rsidR="00F77240" w:rsidRPr="00DF13E4">
        <w:rPr>
          <w:rFonts w:ascii="Sylfaen" w:hAnsi="Sylfaen"/>
          <w:lang w:val="hy-AM"/>
        </w:rPr>
        <w:t xml:space="preserve"> </w:t>
      </w:r>
      <w:r w:rsidR="00F77240" w:rsidRPr="00DF13E4">
        <w:rPr>
          <w:rFonts w:ascii="GHEA Grapalat" w:hAnsi="GHEA Grapalat"/>
        </w:rPr>
        <w:t>Порядок деятельности лица, рассматривающего связанные с закупками жалобы</w:t>
      </w:r>
      <w:r w:rsidR="00EC5832" w:rsidRPr="00DF13E4">
        <w:rPr>
          <w:rFonts w:ascii="GHEA Grapalat" w:hAnsi="GHEA Grapalat"/>
        </w:rPr>
        <w:t>,</w:t>
      </w:r>
      <w:r w:rsidR="00F77240" w:rsidRPr="00DF13E4">
        <w:rPr>
          <w:rFonts w:ascii="GHEA Grapalat" w:hAnsi="GHEA Grapalat"/>
        </w:rPr>
        <w:t xml:space="preserve"> утвержден приказом министра финансов РА N 600-Н от 6 декабря 2018 года.</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2)</w:t>
      </w:r>
      <w:r w:rsidR="00D069A2" w:rsidRPr="00DF13E4">
        <w:rPr>
          <w:rFonts w:ascii="GHEA Grapalat" w:hAnsi="GHEA Grapalat"/>
        </w:rPr>
        <w:tab/>
      </w:r>
      <w:r w:rsidRPr="00DF13E4">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11.4</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Если подавшее жалобу лицо обжалует:</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1)</w:t>
      </w:r>
      <w:r w:rsidR="00D069A2" w:rsidRPr="00DF13E4">
        <w:rPr>
          <w:rFonts w:ascii="GHEA Grapalat" w:hAnsi="GHEA Grapalat"/>
        </w:rPr>
        <w:tab/>
      </w:r>
      <w:r w:rsidRPr="00DF13E4">
        <w:rPr>
          <w:rFonts w:ascii="GHEA Grapalat" w:hAnsi="GHEA Grapalat"/>
        </w:rPr>
        <w:t>решение о заключении договора, то жалоба подается в период ожидания, предусмотренный пунктом 7.28 части 1 настоящего Приглашения;</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2)</w:t>
      </w:r>
      <w:r w:rsidR="00D069A2" w:rsidRPr="00DF13E4">
        <w:rPr>
          <w:rFonts w:ascii="GHEA Grapalat" w:hAnsi="GHEA Grapalat"/>
        </w:rPr>
        <w:tab/>
      </w:r>
      <w:r w:rsidRPr="00DF13E4">
        <w:rPr>
          <w:rFonts w:ascii="GHEA Grapalat" w:hAnsi="GHEA Grapalat"/>
        </w:rPr>
        <w:t>характеристики предмета закупки или требования приглашения, то жалоба подается до истечения окончательного срока</w:t>
      </w:r>
      <w:r w:rsidR="00D069A2" w:rsidRPr="00DF13E4">
        <w:rPr>
          <w:rFonts w:ascii="GHEA Grapalat" w:hAnsi="GHEA Grapalat"/>
        </w:rPr>
        <w:t xml:space="preserve"> подачи заявок.</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lastRenderedPageBreak/>
        <w:t>11.5</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1)</w:t>
      </w:r>
      <w:r w:rsidR="00D069A2" w:rsidRPr="00DF13E4">
        <w:rPr>
          <w:rFonts w:ascii="GHEA Grapalat" w:hAnsi="GHEA Grapalat"/>
        </w:rPr>
        <w:tab/>
      </w:r>
      <w:r w:rsidRPr="00DF13E4">
        <w:rPr>
          <w:rFonts w:ascii="GHEA Grapalat" w:hAnsi="GHEA Grapalat"/>
        </w:rPr>
        <w:t>наименования (имени, фамилии, копии документа, удостоверяющего личность) и адреса подавшего жалобу лица;</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2)</w:t>
      </w:r>
      <w:r w:rsidR="00D069A2" w:rsidRPr="00DF13E4">
        <w:rPr>
          <w:rFonts w:ascii="GHEA Grapalat" w:hAnsi="GHEA Grapalat"/>
        </w:rPr>
        <w:tab/>
      </w:r>
      <w:r w:rsidRPr="00DF13E4">
        <w:rPr>
          <w:rFonts w:ascii="GHEA Grapalat" w:hAnsi="GHEA Grapalat"/>
        </w:rPr>
        <w:t>наименования и адреса заказчика;</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3)</w:t>
      </w:r>
      <w:r w:rsidR="00D069A2" w:rsidRPr="00DF13E4">
        <w:rPr>
          <w:rFonts w:ascii="GHEA Grapalat" w:hAnsi="GHEA Grapalat"/>
        </w:rPr>
        <w:tab/>
      </w:r>
      <w:r w:rsidRPr="00DF13E4">
        <w:rPr>
          <w:rFonts w:ascii="GHEA Grapalat" w:hAnsi="GHEA Grapalat"/>
        </w:rPr>
        <w:t>кода и предмета обжалуемой процедуры закупки;</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4)</w:t>
      </w:r>
      <w:r w:rsidR="00D069A2" w:rsidRPr="00DF13E4">
        <w:rPr>
          <w:rFonts w:ascii="GHEA Grapalat" w:hAnsi="GHEA Grapalat"/>
        </w:rPr>
        <w:tab/>
      </w:r>
      <w:r w:rsidRPr="00DF13E4">
        <w:rPr>
          <w:rFonts w:ascii="GHEA Grapalat" w:hAnsi="GHEA Grapalat"/>
        </w:rPr>
        <w:t>предмета спора и требования подавшего жалобу лица;</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5)</w:t>
      </w:r>
      <w:r w:rsidR="00D069A2" w:rsidRPr="00DF13E4">
        <w:rPr>
          <w:rFonts w:ascii="GHEA Grapalat" w:hAnsi="GHEA Grapalat"/>
        </w:rPr>
        <w:tab/>
      </w:r>
      <w:r w:rsidRPr="00DF13E4">
        <w:rPr>
          <w:rFonts w:ascii="GHEA Grapalat" w:hAnsi="GHEA Grapalat"/>
        </w:rPr>
        <w:t>фактических и правовых оснований жалобы, доказательств по ней;</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6)</w:t>
      </w:r>
      <w:r w:rsidR="00D069A2" w:rsidRPr="00DF13E4">
        <w:rPr>
          <w:rFonts w:ascii="GHEA Grapalat" w:hAnsi="GHEA Grapalat"/>
        </w:rPr>
        <w:tab/>
      </w:r>
      <w:r w:rsidRPr="00DF13E4">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DF13E4">
        <w:rPr>
          <w:rFonts w:ascii="GHEA Grapalat" w:hAnsi="GHEA Grapalat"/>
        </w:rPr>
        <w:t>драмов</w:t>
      </w:r>
      <w:proofErr w:type="spellEnd"/>
      <w:r w:rsidRPr="00DF13E4">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7)</w:t>
      </w:r>
      <w:r w:rsidR="00D069A2" w:rsidRPr="00DF13E4">
        <w:rPr>
          <w:rFonts w:ascii="GHEA Grapalat" w:hAnsi="GHEA Grapalat"/>
        </w:rPr>
        <w:tab/>
      </w:r>
      <w:r w:rsidRPr="00DF13E4">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004FC" w:rsidRPr="00DF13E4" w:rsidRDefault="001004FC" w:rsidP="00CA236C">
      <w:pPr>
        <w:widowControl w:val="0"/>
        <w:tabs>
          <w:tab w:val="left" w:pos="1134"/>
        </w:tabs>
        <w:ind w:firstLine="567"/>
        <w:jc w:val="both"/>
        <w:rPr>
          <w:rFonts w:ascii="GHEA Grapalat" w:hAnsi="GHEA Grapalat"/>
        </w:rPr>
      </w:pPr>
      <w:r w:rsidRPr="00DF13E4">
        <w:rPr>
          <w:rFonts w:ascii="GHEA Grapalat" w:hAnsi="GHEA Grapalat"/>
        </w:rPr>
        <w:t>8)</w:t>
      </w:r>
      <w:r w:rsidR="00D069A2" w:rsidRPr="00DF13E4">
        <w:rPr>
          <w:rFonts w:ascii="GHEA Grapalat" w:hAnsi="GHEA Grapalat"/>
        </w:rPr>
        <w:tab/>
      </w:r>
      <w:r w:rsidRPr="00DF13E4">
        <w:rPr>
          <w:rFonts w:ascii="GHEA Grapalat" w:hAnsi="GHEA Grapalat"/>
        </w:rPr>
        <w:t>иных необходимых сведений.</w:t>
      </w:r>
    </w:p>
    <w:p w:rsidR="001004FC" w:rsidRPr="00DF13E4" w:rsidRDefault="0098058F" w:rsidP="00CA236C">
      <w:pPr>
        <w:widowControl w:val="0"/>
        <w:tabs>
          <w:tab w:val="left" w:pos="1276"/>
        </w:tabs>
        <w:ind w:firstLine="567"/>
        <w:jc w:val="both"/>
        <w:rPr>
          <w:rFonts w:ascii="GHEA Grapalat" w:hAnsi="GHEA Grapalat" w:cs="Sylfaen"/>
        </w:rPr>
      </w:pPr>
      <w:r w:rsidRPr="00DF13E4">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w:t>
      </w:r>
      <w:proofErr w:type="spellStart"/>
      <w:r w:rsidRPr="00DF13E4">
        <w:rPr>
          <w:rFonts w:ascii="GHEA Grapalat" w:hAnsi="GHEA Grapalat"/>
        </w:rPr>
        <w:t>ул.Мелик-Адамян</w:t>
      </w:r>
      <w:proofErr w:type="spellEnd"/>
      <w:r w:rsidRPr="00DF13E4">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3" w:history="1">
        <w:r w:rsidRPr="00AF0D24">
          <w:rPr>
            <w:rFonts w:ascii="GHEA Grapalat" w:hAnsi="GHEA Grapalat"/>
          </w:rPr>
          <w:t>secretariat@minfin.am</w:t>
        </w:r>
      </w:hyperlink>
      <w:r w:rsidRPr="00DF13E4">
        <w:rPr>
          <w:rFonts w:ascii="GHEA Grapalat" w:hAnsi="GHEA Grapalat"/>
        </w:rPr>
        <w:t>.</w:t>
      </w:r>
      <w:r w:rsidR="001004FC" w:rsidRPr="00DF13E4">
        <w:rPr>
          <w:rFonts w:ascii="GHEA Grapalat" w:hAnsi="GHEA Grapalat"/>
        </w:rPr>
        <w:t>11.</w:t>
      </w:r>
      <w:r w:rsidR="008A159A" w:rsidRPr="00DF13E4">
        <w:rPr>
          <w:rFonts w:ascii="GHEA Grapalat" w:hAnsi="GHEA Grapalat"/>
        </w:rPr>
        <w:t>7</w:t>
      </w:r>
      <w:r w:rsidR="00D069A2" w:rsidRPr="00DF13E4">
        <w:rPr>
          <w:rFonts w:ascii="GHEA Grapalat" w:hAnsi="GHEA Grapalat"/>
        </w:rPr>
        <w:t>.</w:t>
      </w:r>
      <w:r w:rsidR="00D069A2" w:rsidRPr="00DF13E4">
        <w:rPr>
          <w:rFonts w:ascii="GHEA Grapalat" w:hAnsi="GHEA Grapalat"/>
        </w:rPr>
        <w:tab/>
      </w:r>
      <w:r w:rsidR="001004FC" w:rsidRPr="00DF13E4">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w:t>
      </w:r>
      <w:r w:rsidR="00D56A63" w:rsidRPr="00DF13E4">
        <w:rPr>
          <w:rFonts w:ascii="GHEA Grapalat" w:hAnsi="GHEA Grapalat"/>
        </w:rPr>
        <w:t>8</w:t>
      </w:r>
      <w:r w:rsidR="00D069A2" w:rsidRPr="00DF13E4">
        <w:rPr>
          <w:rFonts w:ascii="GHEA Grapalat" w:hAnsi="GHEA Grapalat"/>
        </w:rPr>
        <w:t>.</w:t>
      </w:r>
      <w:r w:rsidR="00D069A2" w:rsidRPr="00DF13E4">
        <w:rPr>
          <w:rFonts w:ascii="GHEA Grapalat" w:hAnsi="GHEA Grapalat"/>
        </w:rPr>
        <w:tab/>
      </w:r>
      <w:r w:rsidR="004E2A73" w:rsidRPr="00DF13E4">
        <w:rPr>
          <w:rFonts w:ascii="GHEA Grapalat" w:hAnsi="GHEA Grapalat"/>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4E2A73" w:rsidRPr="00DF13E4">
        <w:rPr>
          <w:rFonts w:ascii="GHEA Grapalat" w:hAnsi="GHEA Grapalat" w:hint="eastAsia"/>
        </w:rPr>
        <w:t>В</w:t>
      </w:r>
      <w:r w:rsidR="004E2A73" w:rsidRPr="00DF13E4">
        <w:rPr>
          <w:rFonts w:ascii="GHEA Grapalat" w:hAnsi="GHEA Grapalat"/>
        </w:rPr>
        <w:t xml:space="preserve"> </w:t>
      </w:r>
      <w:r w:rsidR="004E2A73" w:rsidRPr="00DF13E4">
        <w:rPr>
          <w:rFonts w:ascii="GHEA Grapalat" w:hAnsi="GHEA Grapalat" w:hint="eastAsia"/>
        </w:rPr>
        <w:t>день</w:t>
      </w:r>
      <w:r w:rsidR="004E2A73" w:rsidRPr="00DF13E4">
        <w:rPr>
          <w:rFonts w:ascii="GHEA Grapalat" w:hAnsi="GHEA Grapalat"/>
        </w:rPr>
        <w:t xml:space="preserve"> </w:t>
      </w:r>
      <w:r w:rsidR="004E2A73" w:rsidRPr="00BB4C66">
        <w:rPr>
          <w:rFonts w:ascii="GHEA Grapalat" w:hAnsi="GHEA Grapalat" w:hint="eastAsia"/>
        </w:rPr>
        <w:t>отправки</w:t>
      </w:r>
      <w:r w:rsidR="004E2A73" w:rsidRPr="00DF13E4">
        <w:rPr>
          <w:rFonts w:ascii="GHEA Grapalat" w:hAnsi="GHEA Grapalat"/>
        </w:rPr>
        <w:t xml:space="preserve"> </w:t>
      </w:r>
      <w:r w:rsidR="004E2A73" w:rsidRPr="00DF13E4">
        <w:rPr>
          <w:rFonts w:ascii="GHEA Grapalat" w:hAnsi="GHEA Grapalat" w:hint="eastAsia"/>
        </w:rPr>
        <w:t>письма</w:t>
      </w:r>
      <w:r w:rsidR="004E2A73" w:rsidRPr="00DF13E4">
        <w:rPr>
          <w:rFonts w:ascii="GHEA Grapalat" w:hAnsi="GHEA Grapalat"/>
        </w:rPr>
        <w:t xml:space="preserve"> </w:t>
      </w:r>
      <w:r w:rsidR="004E2A73" w:rsidRPr="00DF13E4">
        <w:rPr>
          <w:rFonts w:ascii="GHEA Grapalat" w:hAnsi="GHEA Grapalat" w:hint="eastAsia"/>
        </w:rPr>
        <w:t>лицо</w:t>
      </w:r>
      <w:r w:rsidR="004E2A73" w:rsidRPr="00DF13E4">
        <w:rPr>
          <w:rFonts w:ascii="GHEA Grapalat" w:hAnsi="GHEA Grapalat"/>
        </w:rPr>
        <w:t xml:space="preserve">, </w:t>
      </w:r>
      <w:r w:rsidR="004E2A73" w:rsidRPr="00DF13E4">
        <w:rPr>
          <w:rFonts w:ascii="GHEA Grapalat" w:hAnsi="GHEA Grapalat" w:hint="eastAsia"/>
        </w:rPr>
        <w:t>рассматривающее</w:t>
      </w:r>
      <w:r w:rsidR="004E2A73" w:rsidRPr="00DF13E4">
        <w:rPr>
          <w:rFonts w:ascii="GHEA Grapalat" w:hAnsi="GHEA Grapalat"/>
        </w:rPr>
        <w:t xml:space="preserve"> </w:t>
      </w:r>
      <w:r w:rsidR="004E2A73" w:rsidRPr="00DF13E4">
        <w:rPr>
          <w:rFonts w:ascii="GHEA Grapalat" w:hAnsi="GHEA Grapalat" w:hint="eastAsia"/>
        </w:rPr>
        <w:t>связанные</w:t>
      </w:r>
      <w:r w:rsidR="004E2A73" w:rsidRPr="00DF13E4">
        <w:rPr>
          <w:rFonts w:ascii="GHEA Grapalat" w:hAnsi="GHEA Grapalat"/>
        </w:rPr>
        <w:t xml:space="preserve"> </w:t>
      </w:r>
      <w:r w:rsidR="004E2A73" w:rsidRPr="00DF13E4">
        <w:rPr>
          <w:rFonts w:ascii="GHEA Grapalat" w:hAnsi="GHEA Grapalat" w:hint="eastAsia"/>
        </w:rPr>
        <w:t>с</w:t>
      </w:r>
      <w:r w:rsidR="004E2A73" w:rsidRPr="00DF13E4">
        <w:rPr>
          <w:rFonts w:ascii="GHEA Grapalat" w:hAnsi="GHEA Grapalat"/>
        </w:rPr>
        <w:t xml:space="preserve"> </w:t>
      </w:r>
      <w:r w:rsidR="004E2A73" w:rsidRPr="00DF13E4">
        <w:rPr>
          <w:rFonts w:ascii="GHEA Grapalat" w:hAnsi="GHEA Grapalat" w:hint="eastAsia"/>
        </w:rPr>
        <w:t>закупками</w:t>
      </w:r>
      <w:r w:rsidR="004E2A73" w:rsidRPr="00DF13E4">
        <w:rPr>
          <w:rFonts w:ascii="GHEA Grapalat" w:hAnsi="GHEA Grapalat"/>
        </w:rPr>
        <w:t xml:space="preserve"> жалобы, </w:t>
      </w:r>
      <w:r w:rsidR="004E2A73" w:rsidRPr="00DF13E4">
        <w:rPr>
          <w:rFonts w:ascii="GHEA Grapalat" w:hAnsi="GHEA Grapalat" w:hint="eastAsia"/>
        </w:rPr>
        <w:t>отправляет</w:t>
      </w:r>
      <w:r w:rsidR="004E2A73" w:rsidRPr="00DF13E4">
        <w:rPr>
          <w:rFonts w:ascii="GHEA Grapalat" w:hAnsi="GHEA Grapalat"/>
        </w:rPr>
        <w:t xml:space="preserve"> воспроизведенный (</w:t>
      </w:r>
      <w:r w:rsidR="004E2A73" w:rsidRPr="00DF13E4">
        <w:rPr>
          <w:rFonts w:ascii="GHEA Grapalat" w:hAnsi="GHEA Grapalat" w:hint="eastAsia"/>
        </w:rPr>
        <w:t>отсканированн</w:t>
      </w:r>
      <w:r w:rsidR="004E2A73" w:rsidRPr="00DF13E4">
        <w:rPr>
          <w:rFonts w:ascii="GHEA Grapalat" w:hAnsi="GHEA Grapalat"/>
        </w:rPr>
        <w:t xml:space="preserve">ый) вариант </w:t>
      </w:r>
      <w:r w:rsidR="004E2A73" w:rsidRPr="00DF13E4">
        <w:rPr>
          <w:rFonts w:ascii="GHEA Grapalat" w:hAnsi="GHEA Grapalat" w:hint="eastAsia"/>
        </w:rPr>
        <w:t>с</w:t>
      </w:r>
      <w:r w:rsidR="004E2A73" w:rsidRPr="00DF13E4">
        <w:rPr>
          <w:rFonts w:ascii="GHEA Grapalat" w:hAnsi="GHEA Grapalat"/>
        </w:rPr>
        <w:t xml:space="preserve"> </w:t>
      </w:r>
      <w:r w:rsidR="004E2A73" w:rsidRPr="00DF13E4">
        <w:rPr>
          <w:rFonts w:ascii="GHEA Grapalat" w:hAnsi="GHEA Grapalat" w:hint="eastAsia"/>
        </w:rPr>
        <w:t>его</w:t>
      </w:r>
      <w:r w:rsidR="004E2A73" w:rsidRPr="00DF13E4">
        <w:rPr>
          <w:rFonts w:ascii="GHEA Grapalat" w:hAnsi="GHEA Grapalat"/>
        </w:rPr>
        <w:t xml:space="preserve"> </w:t>
      </w:r>
      <w:r w:rsidR="004E2A73" w:rsidRPr="00DF13E4">
        <w:rPr>
          <w:rFonts w:ascii="GHEA Grapalat" w:hAnsi="GHEA Grapalat" w:hint="eastAsia"/>
        </w:rPr>
        <w:t>оригинала</w:t>
      </w:r>
      <w:r w:rsidR="004E2A73" w:rsidRPr="00DF13E4">
        <w:rPr>
          <w:rFonts w:ascii="GHEA Grapalat" w:hAnsi="GHEA Grapalat"/>
        </w:rPr>
        <w:t xml:space="preserve"> также </w:t>
      </w:r>
      <w:r w:rsidR="004E2A73" w:rsidRPr="00DF13E4">
        <w:rPr>
          <w:rFonts w:ascii="GHEA Grapalat" w:hAnsi="GHEA Grapalat" w:hint="eastAsia"/>
        </w:rPr>
        <w:t>на</w:t>
      </w:r>
      <w:r w:rsidR="004E2A73" w:rsidRPr="00DF13E4">
        <w:rPr>
          <w:rFonts w:ascii="GHEA Grapalat" w:hAnsi="GHEA Grapalat"/>
        </w:rPr>
        <w:t xml:space="preserve"> </w:t>
      </w:r>
      <w:r w:rsidR="004E2A73" w:rsidRPr="00DF13E4">
        <w:rPr>
          <w:rFonts w:ascii="GHEA Grapalat" w:hAnsi="GHEA Grapalat" w:hint="eastAsia"/>
        </w:rPr>
        <w:t>адрес</w:t>
      </w:r>
      <w:r w:rsidR="004E2A73" w:rsidRPr="00DF13E4">
        <w:rPr>
          <w:rFonts w:ascii="GHEA Grapalat" w:hAnsi="GHEA Grapalat"/>
        </w:rPr>
        <w:t xml:space="preserve"> </w:t>
      </w:r>
      <w:r w:rsidR="004E2A73" w:rsidRPr="00DF13E4">
        <w:rPr>
          <w:rFonts w:ascii="GHEA Grapalat" w:hAnsi="GHEA Grapalat" w:hint="eastAsia"/>
        </w:rPr>
        <w:t>электронной</w:t>
      </w:r>
      <w:r w:rsidR="004E2A73" w:rsidRPr="00DF13E4">
        <w:rPr>
          <w:rFonts w:ascii="GHEA Grapalat" w:hAnsi="GHEA Grapalat"/>
        </w:rPr>
        <w:t xml:space="preserve"> </w:t>
      </w:r>
      <w:r w:rsidR="004E2A73" w:rsidRPr="00DF13E4">
        <w:rPr>
          <w:rFonts w:ascii="GHEA Grapalat" w:hAnsi="GHEA Grapalat" w:hint="eastAsia"/>
        </w:rPr>
        <w:t>почты</w:t>
      </w:r>
      <w:r w:rsidR="004E2A73" w:rsidRPr="00DF13E4">
        <w:rPr>
          <w:rFonts w:ascii="GHEA Grapalat" w:hAnsi="GHEA Grapalat"/>
        </w:rPr>
        <w:t xml:space="preserve">, </w:t>
      </w:r>
      <w:proofErr w:type="spellStart"/>
      <w:r w:rsidR="004E2A73" w:rsidRPr="00DF13E4">
        <w:rPr>
          <w:rFonts w:ascii="GHEA Grapalat" w:hAnsi="GHEA Grapalat" w:hint="eastAsia"/>
        </w:rPr>
        <w:t>указанн</w:t>
      </w:r>
      <w:r w:rsidR="004E2A73" w:rsidRPr="00DF13E4">
        <w:rPr>
          <w:rFonts w:ascii="GHEA Grapalat" w:hAnsi="GHEA Grapalat"/>
        </w:rPr>
        <w:t>օ</w:t>
      </w:r>
      <w:r w:rsidR="004E2A73" w:rsidRPr="00DF13E4">
        <w:rPr>
          <w:rFonts w:ascii="GHEA Grapalat" w:hAnsi="GHEA Grapalat" w:hint="eastAsia"/>
        </w:rPr>
        <w:t>й</w:t>
      </w:r>
      <w:proofErr w:type="spellEnd"/>
      <w:r w:rsidR="004E2A73" w:rsidRPr="00DF13E4">
        <w:rPr>
          <w:rFonts w:ascii="GHEA Grapalat" w:hAnsi="GHEA Grapalat"/>
        </w:rPr>
        <w:t xml:space="preserve"> </w:t>
      </w:r>
      <w:r w:rsidR="004E2A73" w:rsidRPr="00DF13E4">
        <w:rPr>
          <w:rFonts w:ascii="GHEA Grapalat" w:hAnsi="GHEA Grapalat" w:hint="eastAsia"/>
        </w:rPr>
        <w:t>в</w:t>
      </w:r>
      <w:r w:rsidR="004E2A73" w:rsidRPr="00DF13E4">
        <w:rPr>
          <w:rFonts w:ascii="GHEA Grapalat" w:hAnsi="GHEA Grapalat"/>
        </w:rPr>
        <w:t xml:space="preserve"> </w:t>
      </w:r>
      <w:r w:rsidR="004E2A73" w:rsidRPr="00DF13E4">
        <w:rPr>
          <w:rFonts w:ascii="GHEA Grapalat" w:hAnsi="GHEA Grapalat" w:hint="eastAsia"/>
        </w:rPr>
        <w:t>жалобе</w:t>
      </w:r>
      <w:r w:rsidR="005F4B8B" w:rsidRPr="00DF13E4">
        <w:rPr>
          <w:rFonts w:ascii="GHEA Grapalat" w:hAnsi="GHEA Grapalat"/>
        </w:rPr>
        <w:t xml:space="preserve">. </w:t>
      </w:r>
      <w:r w:rsidRPr="00DF13E4">
        <w:rPr>
          <w:rFonts w:ascii="GHEA Grapalat" w:hAnsi="GHEA Grapalat"/>
        </w:rPr>
        <w:t>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CF3FD1"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w:t>
      </w:r>
      <w:r w:rsidR="009D673B" w:rsidRPr="00DF13E4">
        <w:rPr>
          <w:rFonts w:ascii="GHEA Grapalat" w:hAnsi="GHEA Grapalat"/>
        </w:rPr>
        <w:t>9</w:t>
      </w:r>
      <w:r w:rsidR="00D069A2" w:rsidRPr="00DF13E4">
        <w:rPr>
          <w:rFonts w:ascii="GHEA Grapalat" w:hAnsi="GHEA Grapalat"/>
        </w:rPr>
        <w:t>.</w:t>
      </w:r>
      <w:r w:rsidR="00D069A2" w:rsidRPr="00DF13E4">
        <w:rPr>
          <w:rFonts w:ascii="GHEA Grapalat" w:hAnsi="GHEA Grapalat"/>
        </w:rPr>
        <w:tab/>
      </w:r>
      <w:r w:rsidR="00CF3FD1" w:rsidRPr="00DF13E4">
        <w:rPr>
          <w:rFonts w:ascii="GHEA Grapalat" w:hAnsi="GHEA Grapalat"/>
        </w:rPr>
        <w:t>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CF3FD1" w:rsidRPr="00DF13E4">
        <w:t xml:space="preserve"> </w:t>
      </w:r>
      <w:r w:rsidR="00CF3FD1" w:rsidRPr="00DF13E4">
        <w:rPr>
          <w:rFonts w:ascii="GHEA Grapalat" w:hAnsi="GHEA Grapalat"/>
        </w:rPr>
        <w:t>Жалоба считается принятым к производству по истечении срока, предусмотренного пунктом 11.</w:t>
      </w:r>
      <w:r w:rsidR="00CF3FD1" w:rsidRPr="00DF13E4">
        <w:rPr>
          <w:rFonts w:ascii="GHEA Grapalat" w:hAnsi="GHEA Grapalat"/>
          <w:lang w:val="hy-AM"/>
        </w:rPr>
        <w:t>8</w:t>
      </w:r>
      <w:r w:rsidR="00CF3FD1" w:rsidRPr="00DF13E4">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F67AC" w:rsidRPr="00DF13E4" w:rsidRDefault="009F67AC" w:rsidP="00CA236C">
      <w:pPr>
        <w:widowControl w:val="0"/>
        <w:tabs>
          <w:tab w:val="left" w:pos="1276"/>
        </w:tabs>
        <w:ind w:firstLine="567"/>
        <w:jc w:val="both"/>
        <w:rPr>
          <w:rFonts w:ascii="GHEA Grapalat" w:hAnsi="GHEA Grapalat" w:cs="Sylfaen"/>
        </w:rPr>
      </w:pPr>
      <w:r w:rsidRPr="00DF13E4">
        <w:rPr>
          <w:rFonts w:ascii="GHEA Grapalat" w:hAnsi="GHEA Grapalat" w:cs="Sylfaen"/>
        </w:rPr>
        <w:t xml:space="preserve">11.10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w:t>
      </w:r>
      <w:r w:rsidRPr="00DF13E4">
        <w:rPr>
          <w:rFonts w:ascii="GHEA Grapalat" w:hAnsi="GHEA Grapalat" w:cs="Sylfaen"/>
        </w:rPr>
        <w:lastRenderedPageBreak/>
        <w:t>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 путем направления на электронную почту, указанную в пункте 11.5 части 1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F67AC" w:rsidRPr="00DF13E4" w:rsidRDefault="009F67AC" w:rsidP="00CA236C">
      <w:pPr>
        <w:widowControl w:val="0"/>
        <w:tabs>
          <w:tab w:val="left" w:pos="1276"/>
        </w:tabs>
        <w:ind w:firstLine="567"/>
        <w:jc w:val="both"/>
        <w:rPr>
          <w:rFonts w:ascii="GHEA Grapalat" w:hAnsi="GHEA Grapalat" w:cs="Sylfaen"/>
        </w:rPr>
      </w:pP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w:t>
      </w:r>
      <w:r w:rsidR="001E6064" w:rsidRPr="00DF13E4">
        <w:rPr>
          <w:rFonts w:ascii="GHEA Grapalat" w:hAnsi="GHEA Grapalat"/>
        </w:rPr>
        <w:t>11</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w:t>
      </w:r>
      <w:r w:rsidR="0070384F" w:rsidRPr="00DF13E4">
        <w:rPr>
          <w:rFonts w:ascii="GHEA Grapalat" w:hAnsi="GHEA Grapalat"/>
        </w:rPr>
        <w:t>12</w:t>
      </w:r>
      <w:r w:rsidR="00D069A2" w:rsidRPr="00DF13E4">
        <w:rPr>
          <w:rFonts w:ascii="GHEA Grapalat" w:hAnsi="GHEA Grapalat"/>
        </w:rPr>
        <w:t>.</w:t>
      </w:r>
      <w:r w:rsidR="00D069A2" w:rsidRPr="00DF13E4">
        <w:rPr>
          <w:rFonts w:ascii="GHEA Grapalat" w:hAnsi="GHEA Grapalat"/>
        </w:rPr>
        <w:tab/>
      </w:r>
      <w:r w:rsidR="008A1C16" w:rsidRPr="00DF13E4">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8A1C16" w:rsidRPr="00DF13E4">
        <w:t xml:space="preserve"> </w:t>
      </w:r>
      <w:r w:rsidR="008A1C16" w:rsidRPr="00DF13E4">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8A1C16" w:rsidRPr="00DF13E4">
        <w:rPr>
          <w:rFonts w:ascii="GHEA Grapalat" w:hAnsi="GHEA Grapalat"/>
          <w:lang w:val="hy-AM"/>
        </w:rPr>
        <w:t>.</w:t>
      </w:r>
      <w:r w:rsidR="008A1C16" w:rsidRPr="00DF13E4">
        <w:rPr>
          <w:rFonts w:ascii="GHEA Grapalat" w:hAnsi="GHEA Grapalat"/>
          <w:lang w:val="hy-AM"/>
        </w:rPr>
        <w:tab/>
      </w:r>
      <w:r w:rsidRPr="00DF13E4">
        <w:rPr>
          <w:rFonts w:ascii="GHEA Grapalat" w:hAnsi="GHEA Grapalat"/>
        </w:rPr>
        <w:t xml:space="preserve">Решение лица, рассматривающего </w:t>
      </w:r>
      <w:proofErr w:type="spellStart"/>
      <w:r w:rsidR="002F79B2" w:rsidRPr="00DF13E4">
        <w:rPr>
          <w:rFonts w:ascii="GHEA Grapalat" w:hAnsi="GHEA Grapalat"/>
        </w:rPr>
        <w:t>рассматривающего</w:t>
      </w:r>
      <w:proofErr w:type="spellEnd"/>
      <w:r w:rsidR="002F79B2" w:rsidRPr="00DF13E4">
        <w:rPr>
          <w:rFonts w:ascii="GHEA Grapalat" w:hAnsi="GHEA Grapalat"/>
        </w:rPr>
        <w:t xml:space="preserve"> связанные с закупками жалобы</w:t>
      </w:r>
      <w:r w:rsidRPr="00DF13E4">
        <w:rPr>
          <w:rFonts w:ascii="GHEA Grapalat" w:hAnsi="GHEA Grapalat"/>
        </w:rPr>
        <w:t>, является юридически обязывающим, и может быть изменено или отменено, в том числе частично, только судом.</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w:t>
      </w:r>
      <w:r w:rsidR="0023488F" w:rsidRPr="00DF13E4">
        <w:rPr>
          <w:rFonts w:ascii="GHEA Grapalat" w:hAnsi="GHEA Grapalat"/>
        </w:rPr>
        <w:t>13</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Лицо, рассматривающее жалобы в связи с закупками:</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1)</w:t>
      </w:r>
      <w:r w:rsidR="00D069A2" w:rsidRPr="00DF13E4">
        <w:rPr>
          <w:rFonts w:ascii="GHEA Grapalat" w:hAnsi="GHEA Grapalat"/>
        </w:rPr>
        <w:tab/>
      </w:r>
      <w:r w:rsidRPr="00DF13E4">
        <w:rPr>
          <w:rFonts w:ascii="GHEA Grapalat" w:hAnsi="GHEA Grapalat"/>
        </w:rPr>
        <w:t>вправе принимать следующие решения относительно действий или бездействия заказчика и Комиссии:</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а.</w:t>
      </w:r>
      <w:r w:rsidR="00D069A2" w:rsidRPr="00DF13E4">
        <w:rPr>
          <w:rFonts w:ascii="GHEA Grapalat" w:hAnsi="GHEA Grapalat"/>
        </w:rPr>
        <w:tab/>
      </w:r>
      <w:r w:rsidRPr="00DF13E4">
        <w:rPr>
          <w:rFonts w:ascii="GHEA Grapalat" w:hAnsi="GHEA Grapalat"/>
        </w:rPr>
        <w:t>запретить выполнение определенных действий и принятие решений;</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б.</w:t>
      </w:r>
      <w:r w:rsidR="00D069A2" w:rsidRPr="00DF13E4">
        <w:rPr>
          <w:rFonts w:ascii="GHEA Grapalat" w:hAnsi="GHEA Grapalat"/>
        </w:rPr>
        <w:tab/>
      </w:r>
      <w:r w:rsidRPr="00DF13E4">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2)</w:t>
      </w:r>
      <w:r w:rsidR="00D069A2" w:rsidRPr="00DF13E4">
        <w:rPr>
          <w:rFonts w:ascii="GHEA Grapalat" w:hAnsi="GHEA Grapalat"/>
        </w:rPr>
        <w:tab/>
      </w:r>
      <w:r w:rsidRPr="00DF13E4">
        <w:rPr>
          <w:rFonts w:ascii="GHEA Grapalat" w:hAnsi="GHEA Grapalat"/>
        </w:rPr>
        <w:t>принимает решение о включении участника в список участников, не</w:t>
      </w:r>
      <w:r w:rsidR="00314666" w:rsidRPr="00DF13E4">
        <w:rPr>
          <w:rFonts w:ascii="Courier New" w:hAnsi="Courier New" w:cs="Courier New"/>
          <w:lang w:val="en-US"/>
        </w:rPr>
        <w:t> </w:t>
      </w:r>
      <w:r w:rsidRPr="00DF13E4">
        <w:rPr>
          <w:rFonts w:ascii="GHEA Grapalat" w:hAnsi="GHEA Grapalat"/>
        </w:rPr>
        <w:t>имеющих права на участие в процессе закупок;</w:t>
      </w:r>
    </w:p>
    <w:p w:rsidR="001004FC" w:rsidRPr="00DF13E4" w:rsidRDefault="001004FC" w:rsidP="00CA236C">
      <w:pPr>
        <w:widowControl w:val="0"/>
        <w:tabs>
          <w:tab w:val="left" w:pos="1134"/>
        </w:tabs>
        <w:ind w:firstLine="567"/>
        <w:jc w:val="both"/>
        <w:rPr>
          <w:rFonts w:ascii="GHEA Grapalat" w:hAnsi="GHEA Grapalat" w:cs="Sylfaen"/>
        </w:rPr>
      </w:pPr>
      <w:r w:rsidRPr="00DF13E4">
        <w:rPr>
          <w:rFonts w:ascii="GHEA Grapalat" w:hAnsi="GHEA Grapalat"/>
        </w:rPr>
        <w:t>3)</w:t>
      </w:r>
      <w:r w:rsidR="00D069A2" w:rsidRPr="00DF13E4">
        <w:rPr>
          <w:rFonts w:ascii="GHEA Grapalat" w:hAnsi="GHEA Grapalat"/>
        </w:rPr>
        <w:tab/>
      </w:r>
      <w:r w:rsidRPr="00DF13E4">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w:t>
      </w:r>
      <w:r w:rsidR="00DA6006" w:rsidRPr="00DF13E4">
        <w:rPr>
          <w:rFonts w:ascii="GHEA Grapalat" w:hAnsi="GHEA Grapalat"/>
        </w:rPr>
        <w:t>14</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В случае удовлетворения жалобы лицом</w:t>
      </w:r>
      <w:r w:rsidR="00E33069" w:rsidRPr="00DF13E4">
        <w:rPr>
          <w:rFonts w:ascii="GHEA Grapalat" w:hAnsi="GHEA Grapalat"/>
        </w:rPr>
        <w:t xml:space="preserve"> рассматривающее жалобы связанные с </w:t>
      </w:r>
      <w:r w:rsidRPr="00DF13E4">
        <w:rPr>
          <w:rFonts w:ascii="GHEA Grapalat" w:hAnsi="GHEA Grapalat"/>
        </w:rPr>
        <w:t xml:space="preserve"> закупками, заказчик несет ответственность за возмещение ущерба, нанесенного подавшему жалобу лицу и обоснованного в установленном порядке.</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w:t>
      </w:r>
      <w:r w:rsidR="00C53488" w:rsidRPr="00DF13E4">
        <w:rPr>
          <w:rFonts w:ascii="GHEA Grapalat" w:hAnsi="GHEA Grapalat"/>
        </w:rPr>
        <w:t>15</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Рассмотрение жалобы является открытым для общественности</w:t>
      </w:r>
      <w:r w:rsidR="00FF794C" w:rsidRPr="00DF13E4">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FF794C" w:rsidRPr="00DF13E4">
        <w:t xml:space="preserve"> </w:t>
      </w:r>
      <w:r w:rsidR="00FF794C" w:rsidRPr="00DF13E4">
        <w:rPr>
          <w:rFonts w:ascii="GHEA Grapalat" w:hAnsi="GHEA Grapalat"/>
        </w:rPr>
        <w:t>В случае невозможности записи заседания стенографируются</w:t>
      </w:r>
      <w:r w:rsidR="00FF794C" w:rsidRPr="00DF13E4">
        <w:rPr>
          <w:rFonts w:ascii="GHEA Grapalat" w:hAnsi="GHEA Grapalat"/>
          <w:lang w:val="hy-AM"/>
        </w:rPr>
        <w:t>.</w:t>
      </w:r>
      <w:r w:rsidR="00FF794C" w:rsidRPr="00DF13E4">
        <w:rPr>
          <w:rFonts w:ascii="GHEA Grapalat" w:hAnsi="GHEA Grapalat"/>
        </w:rPr>
        <w:t xml:space="preserve"> Заседания онлайн транслируются также в интернете</w:t>
      </w:r>
      <w:r w:rsidR="00FF794C" w:rsidRPr="00DF13E4">
        <w:rPr>
          <w:rFonts w:ascii="GHEA Grapalat" w:hAnsi="GHEA Grapalat"/>
          <w:lang w:val="hy-AM"/>
        </w:rPr>
        <w:t>.</w:t>
      </w:r>
      <w:r w:rsidRPr="00DF13E4">
        <w:rPr>
          <w:rFonts w:ascii="GHEA Grapalat" w:hAnsi="GHEA Grapalat"/>
        </w:rPr>
        <w:t>, 11.1</w:t>
      </w:r>
      <w:r w:rsidR="00C173B5" w:rsidRPr="00DF13E4">
        <w:rPr>
          <w:rFonts w:ascii="GHEA Grapalat" w:hAnsi="GHEA Grapalat"/>
        </w:rPr>
        <w:t>6</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11.1</w:t>
      </w:r>
      <w:r w:rsidR="00C173B5" w:rsidRPr="00DF13E4">
        <w:rPr>
          <w:rFonts w:ascii="GHEA Grapalat" w:hAnsi="GHEA Grapalat"/>
        </w:rPr>
        <w:t>7</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11.1</w:t>
      </w:r>
      <w:r w:rsidR="001D6252" w:rsidRPr="00DF13E4">
        <w:rPr>
          <w:rFonts w:ascii="GHEA Grapalat" w:hAnsi="GHEA Grapalat"/>
        </w:rPr>
        <w:t>8</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004FC" w:rsidRPr="00DF13E4" w:rsidRDefault="001004FC" w:rsidP="00CA236C">
      <w:pPr>
        <w:widowControl w:val="0"/>
        <w:tabs>
          <w:tab w:val="left" w:pos="1276"/>
        </w:tabs>
        <w:ind w:firstLine="567"/>
        <w:jc w:val="both"/>
        <w:rPr>
          <w:rFonts w:ascii="GHEA Grapalat" w:hAnsi="GHEA Grapalat" w:cs="Sylfaen"/>
        </w:rPr>
      </w:pPr>
      <w:r w:rsidRPr="00DF13E4">
        <w:rPr>
          <w:rFonts w:ascii="GHEA Grapalat" w:hAnsi="GHEA Grapalat"/>
        </w:rPr>
        <w:t>11.1</w:t>
      </w:r>
      <w:r w:rsidR="001D6252" w:rsidRPr="00DF13E4">
        <w:rPr>
          <w:rFonts w:ascii="GHEA Grapalat" w:hAnsi="GHEA Grapalat"/>
        </w:rPr>
        <w:t>9</w:t>
      </w:r>
      <w:r w:rsidR="00D069A2" w:rsidRPr="00DF13E4">
        <w:rPr>
          <w:rFonts w:ascii="GHEA Grapalat" w:hAnsi="GHEA Grapalat"/>
        </w:rPr>
        <w:t>.</w:t>
      </w:r>
      <w:r w:rsidR="00D069A2" w:rsidRPr="00DF13E4">
        <w:rPr>
          <w:rFonts w:ascii="GHEA Grapalat" w:hAnsi="GHEA Grapalat"/>
        </w:rPr>
        <w:tab/>
      </w:r>
      <w:r w:rsidRPr="00DF13E4">
        <w:rPr>
          <w:rFonts w:ascii="GHEA Grapalat" w:hAnsi="GHEA Grapalat"/>
        </w:rPr>
        <w:t>Представленная лицу, рассматривающему жалобы в связи с</w:t>
      </w:r>
      <w:r w:rsidR="00314666" w:rsidRPr="00DF13E4">
        <w:rPr>
          <w:rFonts w:ascii="Courier New" w:hAnsi="Courier New" w:cs="Courier New"/>
          <w:lang w:val="en-US"/>
        </w:rPr>
        <w:t> </w:t>
      </w:r>
      <w:r w:rsidRPr="00DF13E4">
        <w:rPr>
          <w:rFonts w:ascii="GHEA Grapalat" w:hAnsi="GHEA Grapalat"/>
        </w:rPr>
        <w:t xml:space="preserve">закупками, жалоба </w:t>
      </w:r>
      <w:r w:rsidRPr="00DF13E4">
        <w:rPr>
          <w:rFonts w:ascii="GHEA Grapalat" w:hAnsi="GHEA Grapalat"/>
        </w:rPr>
        <w:lastRenderedPageBreak/>
        <w:t>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r w:rsidR="007E7331" w:rsidRPr="00DF13E4">
        <w:rPr>
          <w:rFonts w:ascii="GHEA Grapalat" w:hAnsi="GHEA Grapalat"/>
        </w:rPr>
        <w:t xml:space="preserve"> </w:t>
      </w:r>
    </w:p>
    <w:p w:rsidR="001004FC" w:rsidRPr="00DF13E4" w:rsidRDefault="00310C5B" w:rsidP="00CA236C">
      <w:pPr>
        <w:widowControl w:val="0"/>
        <w:ind w:firstLine="567"/>
        <w:jc w:val="both"/>
        <w:rPr>
          <w:rFonts w:ascii="GHEA Grapalat" w:hAnsi="GHEA Grapalat" w:cs="Sylfaen"/>
          <w:b/>
        </w:rPr>
      </w:pPr>
      <w:r w:rsidRPr="00DF13E4">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 </w:t>
      </w:r>
      <w:r w:rsidR="001004FC" w:rsidRPr="00DF13E4">
        <w:rPr>
          <w:rFonts w:ascii="GHEA Grapalat" w:hAnsi="GHEA Grapalat"/>
        </w:rPr>
        <w:t>Лицо, рассматривающее связ</w:t>
      </w:r>
      <w:r w:rsidR="001D2D54" w:rsidRPr="00DF13E4">
        <w:rPr>
          <w:rFonts w:ascii="GHEA Grapalat" w:hAnsi="GHEA Grapalat"/>
        </w:rPr>
        <w:t>анные</w:t>
      </w:r>
      <w:r w:rsidR="001004FC" w:rsidRPr="00DF13E4">
        <w:rPr>
          <w:rFonts w:ascii="GHEA Grapalat" w:hAnsi="GHEA Grapalat"/>
        </w:rPr>
        <w:t xml:space="preserve"> с закупками</w:t>
      </w:r>
      <w:r w:rsidR="001D2D54" w:rsidRPr="00DF13E4">
        <w:rPr>
          <w:rFonts w:ascii="GHEA Grapalat" w:hAnsi="GHEA Grapalat"/>
        </w:rPr>
        <w:t xml:space="preserve"> жалобы</w:t>
      </w:r>
      <w:r w:rsidR="001004FC" w:rsidRPr="00DF13E4">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AE679C" w:rsidRPr="00DF13E4" w:rsidRDefault="00AE679C" w:rsidP="00CA236C">
      <w:pPr>
        <w:widowControl w:val="0"/>
        <w:ind w:firstLine="567"/>
        <w:jc w:val="center"/>
        <w:rPr>
          <w:rFonts w:ascii="GHEA Grapalat" w:hAnsi="GHEA Grapalat" w:cs="Sylfaen"/>
          <w:b/>
        </w:rPr>
      </w:pPr>
    </w:p>
    <w:p w:rsidR="00AE679C" w:rsidRPr="00DF13E4" w:rsidRDefault="00A21EAD" w:rsidP="00CA236C">
      <w:pPr>
        <w:widowControl w:val="0"/>
        <w:ind w:firstLine="567"/>
        <w:jc w:val="center"/>
        <w:rPr>
          <w:rFonts w:ascii="GHEA Grapalat" w:hAnsi="GHEA Grapalat" w:cs="Sylfaen"/>
          <w:b/>
        </w:rPr>
      </w:pPr>
      <w:r w:rsidRPr="00DF13E4">
        <w:rPr>
          <w:rFonts w:ascii="GHEA Grapalat" w:hAnsi="GHEA Grapalat"/>
        </w:rPr>
        <w:br w:type="page"/>
      </w:r>
    </w:p>
    <w:p w:rsidR="00096865" w:rsidRPr="00DF13E4" w:rsidRDefault="00096865" w:rsidP="00CA236C">
      <w:pPr>
        <w:widowControl w:val="0"/>
        <w:jc w:val="center"/>
        <w:rPr>
          <w:rFonts w:ascii="GHEA Grapalat" w:hAnsi="GHEA Grapalat"/>
          <w:b/>
        </w:rPr>
      </w:pPr>
      <w:r w:rsidRPr="00DF13E4">
        <w:rPr>
          <w:rFonts w:ascii="GHEA Grapalat" w:hAnsi="GHEA Grapalat"/>
          <w:b/>
        </w:rPr>
        <w:lastRenderedPageBreak/>
        <w:t>ЧАСТЬ II</w:t>
      </w:r>
    </w:p>
    <w:p w:rsidR="005110FD" w:rsidRPr="00DF13E4" w:rsidRDefault="005110FD" w:rsidP="00CA236C">
      <w:pPr>
        <w:widowControl w:val="0"/>
        <w:jc w:val="center"/>
        <w:rPr>
          <w:rFonts w:ascii="GHEA Grapalat" w:hAnsi="GHEA Grapalat"/>
          <w:b/>
        </w:rPr>
      </w:pPr>
    </w:p>
    <w:p w:rsidR="00096865" w:rsidRPr="00DF13E4" w:rsidRDefault="00096865" w:rsidP="00CA236C">
      <w:pPr>
        <w:pStyle w:val="aa"/>
        <w:widowControl w:val="0"/>
        <w:spacing w:after="0"/>
        <w:ind w:right="-7"/>
        <w:jc w:val="center"/>
        <w:rPr>
          <w:rFonts w:ascii="GHEA Grapalat" w:hAnsi="GHEA Grapalat"/>
          <w:b/>
        </w:rPr>
      </w:pPr>
      <w:r w:rsidRPr="00DF13E4">
        <w:rPr>
          <w:rFonts w:ascii="GHEA Grapalat" w:hAnsi="GHEA Grapalat"/>
          <w:b/>
        </w:rPr>
        <w:t>ИНСТРУКЦИЯ</w:t>
      </w:r>
      <w:r w:rsidR="005110FD" w:rsidRPr="00DF13E4">
        <w:rPr>
          <w:rFonts w:ascii="GHEA Grapalat" w:hAnsi="GHEA Grapalat"/>
          <w:b/>
        </w:rPr>
        <w:t xml:space="preserve"> </w:t>
      </w:r>
      <w:r w:rsidR="009A3A8F" w:rsidRPr="00DF13E4">
        <w:rPr>
          <w:rFonts w:ascii="GHEA Grapalat" w:hAnsi="GHEA Grapalat"/>
          <w:b/>
        </w:rPr>
        <w:t xml:space="preserve">ПО ПОДГОТОВКЕ ЗАЯВКИ </w:t>
      </w:r>
      <w:r w:rsidR="00FB6614" w:rsidRPr="00DF13E4">
        <w:rPr>
          <w:rFonts w:ascii="GHEA Grapalat" w:hAnsi="GHEA Grapalat"/>
          <w:b/>
        </w:rPr>
        <w:br/>
      </w:r>
      <w:r w:rsidR="009A3A8F" w:rsidRPr="00DF13E4">
        <w:rPr>
          <w:rFonts w:ascii="GHEA Grapalat" w:hAnsi="GHEA Grapalat"/>
          <w:b/>
        </w:rPr>
        <w:t>НА ЗАПРОС КОТИРОВОК</w:t>
      </w:r>
    </w:p>
    <w:p w:rsidR="00096865" w:rsidRPr="00DF13E4" w:rsidRDefault="00096865" w:rsidP="00CA236C">
      <w:pPr>
        <w:widowControl w:val="0"/>
        <w:jc w:val="center"/>
        <w:rPr>
          <w:rFonts w:ascii="GHEA Grapalat" w:hAnsi="GHEA Grapalat"/>
        </w:rPr>
      </w:pPr>
    </w:p>
    <w:p w:rsidR="00096865" w:rsidRPr="00DF13E4" w:rsidRDefault="008D5016" w:rsidP="00CA236C">
      <w:pPr>
        <w:widowControl w:val="0"/>
        <w:jc w:val="center"/>
        <w:rPr>
          <w:rFonts w:ascii="GHEA Grapalat" w:hAnsi="GHEA Grapalat"/>
          <w:b/>
        </w:rPr>
      </w:pPr>
      <w:r w:rsidRPr="00DF13E4">
        <w:rPr>
          <w:rFonts w:ascii="GHEA Grapalat" w:hAnsi="GHEA Grapalat"/>
          <w:b/>
        </w:rPr>
        <w:t>1. ОБЩИЕ ПОЛОЖЕНИЯ</w:t>
      </w:r>
    </w:p>
    <w:p w:rsidR="00096865" w:rsidRPr="00DF13E4" w:rsidRDefault="00096865" w:rsidP="00CA236C">
      <w:pPr>
        <w:widowControl w:val="0"/>
        <w:tabs>
          <w:tab w:val="left" w:pos="1134"/>
        </w:tabs>
        <w:ind w:firstLine="567"/>
        <w:jc w:val="both"/>
        <w:rPr>
          <w:rFonts w:ascii="GHEA Grapalat" w:hAnsi="GHEA Grapalat" w:cs="Sylfaen"/>
        </w:rPr>
      </w:pPr>
      <w:r w:rsidRPr="00DF13E4">
        <w:rPr>
          <w:rFonts w:ascii="GHEA Grapalat" w:hAnsi="GHEA Grapalat"/>
        </w:rPr>
        <w:t>1.1</w:t>
      </w:r>
      <w:r w:rsidR="00FB6614" w:rsidRPr="00DF13E4">
        <w:rPr>
          <w:rFonts w:ascii="GHEA Grapalat" w:hAnsi="GHEA Grapalat"/>
        </w:rPr>
        <w:t>.</w:t>
      </w:r>
      <w:r w:rsidR="00FB6614" w:rsidRPr="00DF13E4">
        <w:rPr>
          <w:rFonts w:ascii="GHEA Grapalat" w:hAnsi="GHEA Grapalat"/>
        </w:rPr>
        <w:tab/>
      </w:r>
      <w:r w:rsidRPr="00DF13E4">
        <w:rPr>
          <w:rFonts w:ascii="GHEA Grapalat" w:hAnsi="GHEA Grapalat"/>
        </w:rPr>
        <w:t>Целью настоящей Инструкции является содействие участникам при подготовке заявки.</w:t>
      </w:r>
    </w:p>
    <w:p w:rsidR="00096865" w:rsidRPr="00DF13E4" w:rsidRDefault="00096865" w:rsidP="00CA236C">
      <w:pPr>
        <w:widowControl w:val="0"/>
        <w:tabs>
          <w:tab w:val="left" w:pos="1134"/>
        </w:tabs>
        <w:ind w:firstLine="567"/>
        <w:jc w:val="both"/>
        <w:rPr>
          <w:rFonts w:ascii="GHEA Grapalat" w:hAnsi="GHEA Grapalat" w:cs="Sylfaen"/>
        </w:rPr>
      </w:pPr>
      <w:r w:rsidRPr="00DF13E4">
        <w:rPr>
          <w:rFonts w:ascii="GHEA Grapalat" w:hAnsi="GHEA Grapalat"/>
        </w:rPr>
        <w:t>1.2</w:t>
      </w:r>
      <w:r w:rsidR="00FB6614" w:rsidRPr="00DF13E4">
        <w:rPr>
          <w:rFonts w:ascii="GHEA Grapalat" w:hAnsi="GHEA Grapalat"/>
        </w:rPr>
        <w:t>.</w:t>
      </w:r>
      <w:r w:rsidR="00FB6614" w:rsidRPr="00DF13E4">
        <w:rPr>
          <w:rFonts w:ascii="GHEA Grapalat" w:hAnsi="GHEA Grapalat"/>
        </w:rPr>
        <w:tab/>
      </w:r>
      <w:r w:rsidRPr="00DF13E4">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w:t>
      </w:r>
      <w:r w:rsidR="00314666" w:rsidRPr="00DF13E4">
        <w:rPr>
          <w:rFonts w:ascii="Courier New" w:hAnsi="Courier New" w:cs="Courier New"/>
          <w:lang w:val="en-US"/>
        </w:rPr>
        <w:t> </w:t>
      </w:r>
      <w:r w:rsidRPr="00DF13E4">
        <w:rPr>
          <w:rFonts w:ascii="GHEA Grapalat" w:hAnsi="GHEA Grapalat"/>
        </w:rPr>
        <w:t>соблюдением требуемых реквизитов.</w:t>
      </w:r>
    </w:p>
    <w:p w:rsidR="0079174B" w:rsidRPr="0079174B" w:rsidRDefault="00096865" w:rsidP="0079174B">
      <w:pPr>
        <w:widowControl w:val="0"/>
        <w:tabs>
          <w:tab w:val="left" w:pos="1134"/>
        </w:tabs>
        <w:ind w:firstLine="567"/>
        <w:jc w:val="both"/>
        <w:rPr>
          <w:rFonts w:ascii="GHEA Grapalat" w:hAnsi="GHEA Grapalat" w:cs="Sylfaen"/>
        </w:rPr>
      </w:pPr>
      <w:r w:rsidRPr="00DF13E4">
        <w:rPr>
          <w:rFonts w:ascii="GHEA Grapalat" w:hAnsi="GHEA Grapalat"/>
        </w:rPr>
        <w:t>1.3</w:t>
      </w:r>
      <w:r w:rsidR="00FB6614" w:rsidRPr="00DF13E4">
        <w:rPr>
          <w:rFonts w:ascii="GHEA Grapalat" w:hAnsi="GHEA Grapalat"/>
        </w:rPr>
        <w:t>.</w:t>
      </w:r>
      <w:r w:rsidR="00FB6614" w:rsidRPr="00DF13E4">
        <w:rPr>
          <w:rFonts w:ascii="GHEA Grapalat" w:hAnsi="GHEA Grapalat"/>
        </w:rPr>
        <w:tab/>
      </w:r>
      <w:r w:rsidRPr="00DF13E4">
        <w:rPr>
          <w:rFonts w:ascii="GHEA Grapalat" w:hAnsi="GHEA Grapalat"/>
        </w:rPr>
        <w:t xml:space="preserve">Кроме армянского языка, заявки могут быть поданы также на английском или русском языке. </w:t>
      </w:r>
    </w:p>
    <w:p w:rsidR="0079174B" w:rsidRPr="0079174B" w:rsidRDefault="0079174B" w:rsidP="0079174B">
      <w:pPr>
        <w:widowControl w:val="0"/>
        <w:ind w:firstLine="567"/>
        <w:jc w:val="both"/>
        <w:rPr>
          <w:rFonts w:ascii="GHEA Grapalat" w:hAnsi="GHEA Grapalat" w:cs="Sylfaen"/>
        </w:rPr>
      </w:pPr>
    </w:p>
    <w:p w:rsidR="00C6256F" w:rsidRPr="00DF13E4" w:rsidRDefault="0004387F" w:rsidP="00CA236C">
      <w:pPr>
        <w:widowControl w:val="0"/>
        <w:ind w:left="567" w:right="565"/>
        <w:jc w:val="center"/>
        <w:rPr>
          <w:rFonts w:ascii="GHEA Grapalat" w:hAnsi="GHEA Grapalat" w:cs="Sylfaen"/>
          <w:b/>
        </w:rPr>
      </w:pPr>
      <w:r w:rsidRPr="00DF13E4">
        <w:rPr>
          <w:rFonts w:ascii="GHEA Grapalat" w:hAnsi="GHEA Grapalat"/>
          <w:b/>
        </w:rPr>
        <w:t xml:space="preserve">3. ДОКУМЕНТЫ, ПРЕДСТАВЛЯЕМЫЕ ЗАНЯВШИМ </w:t>
      </w:r>
      <w:r w:rsidR="00FB6614" w:rsidRPr="00DF13E4">
        <w:rPr>
          <w:rFonts w:ascii="GHEA Grapalat" w:hAnsi="GHEA Grapalat"/>
          <w:b/>
        </w:rPr>
        <w:br/>
      </w:r>
      <w:r w:rsidRPr="00DF13E4">
        <w:rPr>
          <w:rFonts w:ascii="GHEA Grapalat" w:hAnsi="GHEA Grapalat"/>
          <w:b/>
        </w:rPr>
        <w:t>ПЕРВОЕ МЕСТО УЧАСТНИКОМ</w:t>
      </w:r>
    </w:p>
    <w:p w:rsidR="00096865" w:rsidRPr="00DF13E4" w:rsidRDefault="00096865" w:rsidP="00CA236C">
      <w:pPr>
        <w:widowControl w:val="0"/>
        <w:tabs>
          <w:tab w:val="left" w:pos="1134"/>
        </w:tabs>
        <w:ind w:firstLine="567"/>
        <w:jc w:val="both"/>
        <w:rPr>
          <w:rFonts w:ascii="GHEA Grapalat" w:hAnsi="GHEA Grapalat" w:cs="Sylfaen"/>
        </w:rPr>
      </w:pPr>
      <w:r w:rsidRPr="00DF13E4">
        <w:rPr>
          <w:rFonts w:ascii="GHEA Grapalat" w:hAnsi="GHEA Grapalat"/>
        </w:rPr>
        <w:t>3.1</w:t>
      </w:r>
      <w:r w:rsidR="00FB6614" w:rsidRPr="00DF13E4">
        <w:rPr>
          <w:rFonts w:ascii="GHEA Grapalat" w:hAnsi="GHEA Grapalat"/>
        </w:rPr>
        <w:t>.</w:t>
      </w:r>
      <w:r w:rsidR="00FB6614" w:rsidRPr="00DF13E4">
        <w:rPr>
          <w:rFonts w:ascii="GHEA Grapalat" w:hAnsi="GHEA Grapalat"/>
        </w:rPr>
        <w:tab/>
      </w:r>
      <w:r w:rsidRPr="00DF13E4">
        <w:rPr>
          <w:rFonts w:ascii="GHEA Grapalat" w:hAnsi="GHEA Grapalat"/>
        </w:rPr>
        <w:t>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w:t>
      </w:r>
      <w:r w:rsidR="00E6679D" w:rsidRPr="00DF13E4">
        <w:rPr>
          <w:rFonts w:ascii="GHEA Grapalat" w:hAnsi="GHEA Grapalat"/>
        </w:rPr>
        <w:t>3</w:t>
      </w:r>
      <w:r w:rsidRPr="00DF13E4">
        <w:rPr>
          <w:rFonts w:ascii="GHEA Grapalat" w:hAnsi="GHEA Grapalat"/>
        </w:rPr>
        <w:t xml:space="preserve"> к настоящему Пригл</w:t>
      </w:r>
      <w:r w:rsidR="00FB6614" w:rsidRPr="00DF13E4">
        <w:rPr>
          <w:rFonts w:ascii="GHEA Grapalat" w:hAnsi="GHEA Grapalat"/>
        </w:rPr>
        <w:t>ашению, к которому прилагаются:</w:t>
      </w:r>
    </w:p>
    <w:p w:rsidR="00A67EAC" w:rsidRPr="00DF13E4" w:rsidDel="0093796B" w:rsidRDefault="00B2050F" w:rsidP="00CA236C">
      <w:pPr>
        <w:widowControl w:val="0"/>
        <w:tabs>
          <w:tab w:val="left" w:pos="1134"/>
        </w:tabs>
        <w:ind w:firstLine="567"/>
        <w:jc w:val="both"/>
        <w:rPr>
          <w:rFonts w:ascii="GHEA Grapalat" w:hAnsi="GHEA Grapalat"/>
        </w:rPr>
      </w:pPr>
      <w:r w:rsidRPr="00DF13E4">
        <w:rPr>
          <w:rFonts w:ascii="GHEA Grapalat" w:hAnsi="GHEA Grapalat"/>
        </w:rPr>
        <w:t>1)</w:t>
      </w:r>
      <w:r w:rsidR="00FB6614" w:rsidRPr="00DF13E4">
        <w:rPr>
          <w:rFonts w:ascii="GHEA Grapalat" w:hAnsi="GHEA Grapalat"/>
        </w:rPr>
        <w:tab/>
      </w:r>
      <w:r w:rsidRPr="00DF13E4">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 а также копии акта, подтверждающего исполнение этого договора (этих договоров</w:t>
      </w:r>
      <w:r w:rsidR="00F31E36" w:rsidRPr="00DF13E4">
        <w:rPr>
          <w:rFonts w:ascii="GHEA Grapalat" w:hAnsi="GHEA Grapalat"/>
        </w:rPr>
        <w:t>, соглашений</w:t>
      </w:r>
      <w:r w:rsidRPr="00DF13E4">
        <w:rPr>
          <w:rFonts w:ascii="GHEA Grapalat" w:hAnsi="GHEA Grapalat"/>
        </w:rPr>
        <w:t>) в установленный срок (акт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p>
    <w:p w:rsidR="00A67EAC" w:rsidRPr="00DF13E4" w:rsidRDefault="00B2050F" w:rsidP="00CA236C">
      <w:pPr>
        <w:widowControl w:val="0"/>
        <w:tabs>
          <w:tab w:val="left" w:pos="1134"/>
        </w:tabs>
        <w:ind w:firstLine="567"/>
        <w:jc w:val="both"/>
        <w:rPr>
          <w:rFonts w:ascii="GHEA Grapalat" w:hAnsi="GHEA Grapalat" w:cs="Sylfaen"/>
        </w:rPr>
      </w:pPr>
      <w:r w:rsidRPr="00DF13E4">
        <w:rPr>
          <w:rFonts w:ascii="GHEA Grapalat" w:hAnsi="GHEA Grapalat"/>
        </w:rPr>
        <w:t>2)</w:t>
      </w:r>
      <w:r w:rsidR="00FB6614" w:rsidRPr="00DF13E4">
        <w:rPr>
          <w:rFonts w:ascii="GHEA Grapalat" w:hAnsi="GHEA Grapalat"/>
        </w:rPr>
        <w:tab/>
      </w:r>
      <w:r w:rsidRPr="00DF13E4">
        <w:rPr>
          <w:rFonts w:ascii="GHEA Grapalat" w:hAnsi="GHEA Grapalat"/>
        </w:rPr>
        <w:t xml:space="preserve">утвержденные им данные о технических средствах, которые участник предусматривает использовать в процессе исполнения договора, согласно Приложению № </w:t>
      </w:r>
      <w:r w:rsidR="00280A49" w:rsidRPr="00DF13E4">
        <w:rPr>
          <w:rFonts w:ascii="GHEA Grapalat" w:hAnsi="GHEA Grapalat"/>
        </w:rPr>
        <w:t>3</w:t>
      </w:r>
      <w:r w:rsidRPr="00DF13E4">
        <w:rPr>
          <w:rFonts w:ascii="GHEA Grapalat" w:hAnsi="GHEA Grapalat"/>
        </w:rPr>
        <w:t>.1.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00E06A2E" w:rsidRPr="00DF13E4">
        <w:rPr>
          <w:rStyle w:val="af6"/>
          <w:rFonts w:ascii="GHEA Grapalat" w:hAnsi="GHEA Grapalat"/>
        </w:rPr>
        <w:footnoteReference w:customMarkFollows="1" w:id="10"/>
        <w:t>17</w:t>
      </w:r>
      <w:r w:rsidRPr="00AF0D24">
        <w:rPr>
          <w:rFonts w:ascii="GHEA Grapalat" w:hAnsi="GHEA Grapalat"/>
        </w:rPr>
        <w:t>;</w:t>
      </w:r>
    </w:p>
    <w:p w:rsidR="00A67EAC" w:rsidRPr="00DF13E4" w:rsidRDefault="00B2050F" w:rsidP="00CA236C">
      <w:pPr>
        <w:widowControl w:val="0"/>
        <w:tabs>
          <w:tab w:val="left" w:pos="1134"/>
        </w:tabs>
        <w:ind w:firstLine="567"/>
        <w:jc w:val="both"/>
        <w:rPr>
          <w:rFonts w:ascii="GHEA Grapalat" w:hAnsi="GHEA Grapalat" w:cs="Sylfaen"/>
        </w:rPr>
      </w:pPr>
      <w:r w:rsidRPr="00DF13E4">
        <w:rPr>
          <w:rFonts w:ascii="GHEA Grapalat" w:hAnsi="GHEA Grapalat"/>
        </w:rPr>
        <w:t>3)</w:t>
      </w:r>
      <w:r w:rsidR="00FB6614" w:rsidRPr="00DF13E4">
        <w:rPr>
          <w:rFonts w:ascii="GHEA Grapalat" w:hAnsi="GHEA Grapalat"/>
        </w:rPr>
        <w:tab/>
      </w:r>
      <w:r w:rsidRPr="00DF13E4">
        <w:rPr>
          <w:rFonts w:ascii="GHEA Grapalat" w:hAnsi="GHEA Grapalat"/>
        </w:rPr>
        <w:t xml:space="preserve">утвержденная им справка о составе основного персонала, предлагаемого участником для исполнения заключаемого договора, согласно Приложению № </w:t>
      </w:r>
      <w:r w:rsidR="000F09D0" w:rsidRPr="00DF13E4">
        <w:rPr>
          <w:rFonts w:ascii="GHEA Grapalat" w:hAnsi="GHEA Grapalat"/>
        </w:rPr>
        <w:t>3</w:t>
      </w:r>
      <w:r w:rsidRPr="00DF13E4">
        <w:rPr>
          <w:rFonts w:ascii="GHEA Grapalat" w:hAnsi="GHEA Grapalat"/>
        </w:rPr>
        <w:t>.2.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00196761" w:rsidRPr="00DF13E4">
        <w:rPr>
          <w:rStyle w:val="af6"/>
          <w:rFonts w:ascii="GHEA Grapalat" w:hAnsi="GHEA Grapalat"/>
        </w:rPr>
        <w:footnoteReference w:customMarkFollows="1" w:id="11"/>
        <w:t>18</w:t>
      </w:r>
      <w:r w:rsidRPr="00AF0D24">
        <w:rPr>
          <w:rFonts w:ascii="GHEA Grapalat" w:hAnsi="GHEA Grapalat"/>
        </w:rPr>
        <w:t>.</w:t>
      </w:r>
    </w:p>
    <w:p w:rsidR="00A67EAC" w:rsidRPr="00DF13E4" w:rsidRDefault="00A67EAC" w:rsidP="00CA236C">
      <w:pPr>
        <w:widowControl w:val="0"/>
        <w:tabs>
          <w:tab w:val="left" w:pos="1134"/>
        </w:tabs>
        <w:ind w:firstLine="567"/>
        <w:jc w:val="both"/>
        <w:rPr>
          <w:rFonts w:ascii="GHEA Grapalat" w:hAnsi="GHEA Grapalat" w:cs="Sylfaen"/>
        </w:rPr>
      </w:pPr>
      <w:r w:rsidRPr="00DF13E4">
        <w:rPr>
          <w:rFonts w:ascii="GHEA Grapalat" w:hAnsi="GHEA Grapalat"/>
        </w:rPr>
        <w:t>3.2</w:t>
      </w:r>
      <w:r w:rsidR="00FB6614" w:rsidRPr="00DF13E4">
        <w:rPr>
          <w:rFonts w:ascii="GHEA Grapalat" w:hAnsi="GHEA Grapalat"/>
        </w:rPr>
        <w:t>.</w:t>
      </w:r>
      <w:r w:rsidR="00FB6614" w:rsidRPr="00DF13E4">
        <w:rPr>
          <w:rFonts w:ascii="GHEA Grapalat" w:hAnsi="GHEA Grapalat"/>
        </w:rPr>
        <w:tab/>
      </w:r>
      <w:r w:rsidRPr="00DF13E4">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w:t>
      </w:r>
      <w:r w:rsidR="00314666" w:rsidRPr="00DF13E4">
        <w:rPr>
          <w:rFonts w:ascii="Courier New" w:hAnsi="Courier New" w:cs="Courier New"/>
          <w:lang w:val="en-US"/>
        </w:rPr>
        <w:t> </w:t>
      </w:r>
      <w:r w:rsidRPr="00DF13E4">
        <w:rPr>
          <w:rFonts w:ascii="GHEA Grapalat" w:hAnsi="GHEA Grapalat"/>
        </w:rPr>
        <w:t>признаны (не считаются) утратившими силу.</w:t>
      </w:r>
    </w:p>
    <w:p w:rsidR="00A67EAC" w:rsidRPr="00DF13E4" w:rsidRDefault="008626E5" w:rsidP="00CA236C">
      <w:pPr>
        <w:widowControl w:val="0"/>
        <w:tabs>
          <w:tab w:val="left" w:pos="1134"/>
        </w:tabs>
        <w:ind w:firstLine="567"/>
        <w:jc w:val="both"/>
        <w:rPr>
          <w:rFonts w:ascii="GHEA Grapalat" w:hAnsi="GHEA Grapalat" w:cs="Sylfaen"/>
        </w:rPr>
      </w:pPr>
      <w:r w:rsidRPr="00DF13E4">
        <w:rPr>
          <w:rFonts w:ascii="GHEA Grapalat" w:hAnsi="GHEA Grapalat"/>
        </w:rPr>
        <w:t>3.3</w:t>
      </w:r>
      <w:r w:rsidR="00FB6614" w:rsidRPr="00DF13E4">
        <w:rPr>
          <w:rFonts w:ascii="GHEA Grapalat" w:hAnsi="GHEA Grapalat"/>
        </w:rPr>
        <w:t>.</w:t>
      </w:r>
      <w:r w:rsidR="00FB6614" w:rsidRPr="00DF13E4">
        <w:rPr>
          <w:rFonts w:ascii="GHEA Grapalat" w:hAnsi="GHEA Grapalat"/>
        </w:rPr>
        <w:tab/>
      </w:r>
      <w:r w:rsidRPr="00DF13E4">
        <w:rPr>
          <w:rFonts w:ascii="GHEA Grapalat" w:hAnsi="GHEA Grapalat"/>
        </w:rPr>
        <w:t xml:space="preserve">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w:t>
      </w:r>
      <w:r w:rsidRPr="00DF13E4">
        <w:rPr>
          <w:rFonts w:ascii="GHEA Grapalat" w:hAnsi="GHEA Grapalat"/>
        </w:rPr>
        <w:lastRenderedPageBreak/>
        <w:t>заявка подается агентом, то с заявкой представляется документ о предоставлении ему такого полномочия.</w:t>
      </w:r>
    </w:p>
    <w:p w:rsidR="00A67EAC" w:rsidRPr="00DF13E4" w:rsidRDefault="008626E5" w:rsidP="00CA236C">
      <w:pPr>
        <w:widowControl w:val="0"/>
        <w:tabs>
          <w:tab w:val="left" w:pos="1134"/>
        </w:tabs>
        <w:ind w:firstLine="567"/>
        <w:jc w:val="both"/>
        <w:rPr>
          <w:rFonts w:ascii="GHEA Grapalat" w:hAnsi="GHEA Grapalat" w:cs="Sylfaen"/>
        </w:rPr>
      </w:pPr>
      <w:r w:rsidRPr="00DF13E4">
        <w:rPr>
          <w:rFonts w:ascii="GHEA Grapalat" w:hAnsi="GHEA Grapalat"/>
        </w:rPr>
        <w:t>3.4</w:t>
      </w:r>
      <w:r w:rsidR="00FB6614" w:rsidRPr="00DF13E4">
        <w:rPr>
          <w:rFonts w:ascii="GHEA Grapalat" w:hAnsi="GHEA Grapalat"/>
        </w:rPr>
        <w:t>.</w:t>
      </w:r>
      <w:r w:rsidR="00FB6614" w:rsidRPr="00DF13E4">
        <w:rPr>
          <w:rFonts w:ascii="GHEA Grapalat" w:hAnsi="GHEA Grapalat"/>
        </w:rPr>
        <w:tab/>
      </w:r>
      <w:r w:rsidRPr="00DF13E4">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6F63BB" w:rsidRPr="00DF13E4" w:rsidRDefault="006F63BB" w:rsidP="00CA236C">
      <w:pPr>
        <w:rPr>
          <w:rFonts w:ascii="GHEA Grapalat" w:hAnsi="GHEA Grapalat"/>
          <w:b/>
        </w:rPr>
      </w:pPr>
      <w:r w:rsidRPr="00DF13E4">
        <w:rPr>
          <w:rFonts w:ascii="GHEA Grapalat" w:hAnsi="GHEA Grapalat"/>
          <w:b/>
        </w:rPr>
        <w:br w:type="page"/>
      </w:r>
    </w:p>
    <w:p w:rsidR="00B2572B" w:rsidRPr="00DF13E4" w:rsidRDefault="00B2572B" w:rsidP="00CA236C">
      <w:pPr>
        <w:pStyle w:val="norm"/>
        <w:widowControl w:val="0"/>
        <w:spacing w:line="240" w:lineRule="auto"/>
        <w:ind w:firstLine="0"/>
        <w:jc w:val="right"/>
        <w:rPr>
          <w:rFonts w:ascii="GHEA Grapalat" w:hAnsi="GHEA Grapalat" w:cs="Arial"/>
          <w:b/>
          <w:sz w:val="24"/>
          <w:szCs w:val="24"/>
        </w:rPr>
      </w:pPr>
      <w:r w:rsidRPr="00DF13E4">
        <w:rPr>
          <w:rFonts w:ascii="GHEA Grapalat" w:hAnsi="GHEA Grapalat"/>
          <w:b/>
          <w:sz w:val="24"/>
          <w:szCs w:val="24"/>
        </w:rPr>
        <w:lastRenderedPageBreak/>
        <w:t>Приложение № 1</w:t>
      </w:r>
    </w:p>
    <w:p w:rsidR="00B2572B" w:rsidRPr="00DF13E4" w:rsidRDefault="00B2572B" w:rsidP="00CA236C">
      <w:pPr>
        <w:pStyle w:val="31"/>
        <w:widowControl w:val="0"/>
        <w:spacing w:line="240" w:lineRule="auto"/>
        <w:ind w:firstLine="0"/>
        <w:jc w:val="right"/>
        <w:rPr>
          <w:rFonts w:ascii="GHEA Grapalat" w:hAnsi="GHEA Grapalat" w:cs="Arial"/>
          <w:b/>
          <w:sz w:val="24"/>
          <w:szCs w:val="24"/>
        </w:rPr>
      </w:pPr>
      <w:r w:rsidRPr="00DF13E4">
        <w:rPr>
          <w:rFonts w:ascii="GHEA Grapalat" w:hAnsi="GHEA Grapalat"/>
          <w:b/>
          <w:sz w:val="24"/>
          <w:szCs w:val="24"/>
        </w:rPr>
        <w:t>к Приглашению на запрос котировок</w:t>
      </w:r>
      <w:r w:rsidR="006F63BB" w:rsidRPr="00DF13E4">
        <w:rPr>
          <w:rFonts w:ascii="GHEA Grapalat" w:hAnsi="GHEA Grapalat" w:cs="Arial"/>
          <w:b/>
          <w:sz w:val="24"/>
          <w:szCs w:val="24"/>
        </w:rPr>
        <w:br/>
      </w:r>
      <w:r w:rsidR="00B2050F" w:rsidRPr="00DF13E4">
        <w:rPr>
          <w:rFonts w:ascii="GHEA Grapalat" w:hAnsi="GHEA Grapalat"/>
          <w:b/>
          <w:sz w:val="24"/>
          <w:szCs w:val="24"/>
        </w:rPr>
        <w:t xml:space="preserve">под кодом </w:t>
      </w:r>
      <w:r w:rsidR="0034479D">
        <w:rPr>
          <w:rFonts w:ascii="GHEA Grapalat" w:hAnsi="GHEA Grapalat"/>
          <w:b/>
          <w:sz w:val="24"/>
          <w:szCs w:val="24"/>
        </w:rPr>
        <w:t>MOHK-GHAShDzB-19/5</w:t>
      </w:r>
      <w:r w:rsidR="00A02DEE" w:rsidRPr="00BB4C66">
        <w:rPr>
          <w:rStyle w:val="af6"/>
          <w:rFonts w:ascii="GHEA Grapalat" w:hAnsi="GHEA Grapalat"/>
          <w:b/>
          <w:sz w:val="36"/>
          <w:szCs w:val="36"/>
        </w:rPr>
        <w:footnoteReference w:customMarkFollows="1" w:id="12"/>
        <w:t>*</w:t>
      </w:r>
    </w:p>
    <w:p w:rsidR="00B2572B" w:rsidRPr="00DF13E4" w:rsidRDefault="00B2572B" w:rsidP="00CA236C">
      <w:pPr>
        <w:widowControl w:val="0"/>
        <w:jc w:val="center"/>
        <w:rPr>
          <w:rFonts w:ascii="GHEA Grapalat" w:hAnsi="GHEA Grapalat" w:cs="Sylfaen"/>
          <w:b/>
        </w:rPr>
      </w:pPr>
    </w:p>
    <w:p w:rsidR="00B2572B" w:rsidRPr="00DF13E4" w:rsidRDefault="00B2572B" w:rsidP="00CA236C">
      <w:pPr>
        <w:widowControl w:val="0"/>
        <w:jc w:val="center"/>
        <w:rPr>
          <w:rFonts w:ascii="GHEA Grapalat" w:hAnsi="GHEA Grapalat" w:cs="Arial"/>
          <w:b/>
        </w:rPr>
      </w:pPr>
      <w:r w:rsidRPr="00DF13E4">
        <w:rPr>
          <w:rFonts w:ascii="GHEA Grapalat" w:hAnsi="GHEA Grapalat"/>
          <w:b/>
        </w:rPr>
        <w:t>ЗАЯВЛЕНИЕ</w:t>
      </w:r>
      <w:r w:rsidR="001E3206" w:rsidRPr="00BB4C66">
        <w:rPr>
          <w:rFonts w:ascii="GHEA Grapalat" w:hAnsi="GHEA Grapalat"/>
          <w:b/>
        </w:rPr>
        <w:t>-</w:t>
      </w:r>
      <w:r w:rsidR="001E3206" w:rsidRPr="00DF13E4">
        <w:rPr>
          <w:rFonts w:ascii="GHEA Grapalat" w:hAnsi="GHEA Grapalat"/>
          <w:b/>
        </w:rPr>
        <w:t>ОБЪЯВЛЕНИЕ</w:t>
      </w:r>
    </w:p>
    <w:p w:rsidR="00B2572B" w:rsidRPr="00DF13E4" w:rsidRDefault="00B2050F" w:rsidP="00CA236C">
      <w:pPr>
        <w:pStyle w:val="6"/>
        <w:keepNext w:val="0"/>
        <w:widowControl w:val="0"/>
        <w:jc w:val="center"/>
        <w:rPr>
          <w:rFonts w:ascii="GHEA Grapalat" w:hAnsi="GHEA Grapalat" w:cs="Arial"/>
          <w:color w:val="auto"/>
          <w:sz w:val="24"/>
          <w:szCs w:val="24"/>
        </w:rPr>
      </w:pPr>
      <w:r w:rsidRPr="00BB4C66">
        <w:rPr>
          <w:rFonts w:ascii="GHEA Grapalat" w:hAnsi="GHEA Grapalat"/>
          <w:color w:val="auto"/>
          <w:sz w:val="24"/>
          <w:szCs w:val="24"/>
        </w:rPr>
        <w:t>на участие в запросе котировок</w:t>
      </w:r>
      <w:r w:rsidR="007E7331" w:rsidRPr="00BB4C66">
        <w:rPr>
          <w:rFonts w:ascii="GHEA Grapalat" w:hAnsi="GHEA Grapalat"/>
          <w:color w:val="auto"/>
          <w:sz w:val="24"/>
          <w:szCs w:val="24"/>
        </w:rPr>
        <w:t xml:space="preserve"> </w:t>
      </w:r>
    </w:p>
    <w:p w:rsidR="00B2572B" w:rsidRPr="00DF13E4" w:rsidRDefault="00B2572B" w:rsidP="00CA236C">
      <w:pPr>
        <w:widowControl w:val="0"/>
        <w:rPr>
          <w:rFonts w:ascii="GHEA Grapalat" w:hAnsi="GHEA Grapalat"/>
        </w:rPr>
      </w:pPr>
    </w:p>
    <w:p w:rsidR="006F63BB" w:rsidRPr="00DF13E4" w:rsidRDefault="006F63BB" w:rsidP="00CA236C">
      <w:pPr>
        <w:jc w:val="both"/>
        <w:rPr>
          <w:rFonts w:ascii="GHEA Grapalat" w:hAnsi="GHEA Grapalat"/>
        </w:rPr>
      </w:pPr>
      <w:r w:rsidRPr="00DF13E4">
        <w:rPr>
          <w:rFonts w:ascii="GHEA Grapalat" w:hAnsi="GHEA Grapalat"/>
        </w:rPr>
        <w:t xml:space="preserve">______________________________________________________________заявляет, что </w:t>
      </w:r>
    </w:p>
    <w:p w:rsidR="006F63BB" w:rsidRPr="00DF13E4" w:rsidRDefault="006F63BB" w:rsidP="00CA236C">
      <w:pPr>
        <w:ind w:left="2694"/>
        <w:jc w:val="both"/>
        <w:rPr>
          <w:rFonts w:ascii="GHEA Grapalat" w:hAnsi="GHEA Grapalat"/>
          <w:sz w:val="16"/>
        </w:rPr>
      </w:pPr>
      <w:r w:rsidRPr="00DF13E4">
        <w:rPr>
          <w:rFonts w:ascii="GHEA Grapalat" w:hAnsi="GHEA Grapalat"/>
          <w:sz w:val="16"/>
        </w:rPr>
        <w:t xml:space="preserve">наименование участника </w:t>
      </w:r>
    </w:p>
    <w:p w:rsidR="006F63BB" w:rsidRPr="00DF13E4" w:rsidRDefault="006F63BB" w:rsidP="00CA236C">
      <w:pPr>
        <w:jc w:val="both"/>
        <w:rPr>
          <w:rFonts w:ascii="GHEA Grapalat" w:hAnsi="GHEA Grapalat"/>
          <w:u w:val="single"/>
        </w:rPr>
      </w:pPr>
      <w:r w:rsidRPr="00DF13E4">
        <w:rPr>
          <w:rFonts w:ascii="GHEA Grapalat" w:hAnsi="GHEA Grapalat"/>
        </w:rPr>
        <w:t>желает участвовать в лоте (лотах)_______________________________ объявленного</w:t>
      </w:r>
    </w:p>
    <w:p w:rsidR="006F63BB" w:rsidRPr="00DF13E4" w:rsidRDefault="006F63BB" w:rsidP="00CA236C">
      <w:pPr>
        <w:ind w:left="4820"/>
        <w:jc w:val="both"/>
        <w:rPr>
          <w:rFonts w:ascii="GHEA Grapalat" w:hAnsi="GHEA Grapalat" w:cs="Sylfaen"/>
          <w:sz w:val="16"/>
        </w:rPr>
      </w:pPr>
      <w:r w:rsidRPr="00DF13E4">
        <w:rPr>
          <w:rFonts w:ascii="GHEA Grapalat" w:hAnsi="GHEA Grapalat"/>
          <w:sz w:val="16"/>
        </w:rPr>
        <w:t>номер лота (лотов)</w:t>
      </w:r>
    </w:p>
    <w:p w:rsidR="006F63BB" w:rsidRPr="00DF13E4" w:rsidRDefault="006F63BB" w:rsidP="00CA236C">
      <w:pPr>
        <w:jc w:val="both"/>
        <w:rPr>
          <w:rFonts w:ascii="GHEA Grapalat" w:hAnsi="GHEA Grapalat" w:cs="Sylfaen"/>
        </w:rPr>
      </w:pPr>
      <w:r w:rsidRPr="00DF13E4">
        <w:rPr>
          <w:rFonts w:ascii="GHEA Grapalat" w:hAnsi="GHEA Grapalat"/>
        </w:rPr>
        <w:t>_____________________________________________ под кодом "</w:t>
      </w:r>
      <w:r w:rsidR="0034479D">
        <w:rPr>
          <w:rFonts w:ascii="GHEA Grapalat" w:hAnsi="GHEA Grapalat"/>
        </w:rPr>
        <w:t>MOHK-GHAShDzB-19/5</w:t>
      </w:r>
      <w:r w:rsidRPr="00DF13E4">
        <w:rPr>
          <w:rFonts w:ascii="GHEA Grapalat" w:hAnsi="GHEA Grapalat"/>
        </w:rPr>
        <w:t>"</w:t>
      </w:r>
    </w:p>
    <w:p w:rsidR="006F63BB" w:rsidRPr="00DF13E4" w:rsidRDefault="006F63BB" w:rsidP="00CA236C">
      <w:pPr>
        <w:ind w:left="1560"/>
        <w:jc w:val="both"/>
        <w:rPr>
          <w:rFonts w:ascii="GHEA Grapalat" w:hAnsi="GHEA Grapalat"/>
          <w:sz w:val="20"/>
        </w:rPr>
      </w:pPr>
      <w:r w:rsidRPr="00DF13E4">
        <w:rPr>
          <w:rFonts w:ascii="GHEA Grapalat" w:hAnsi="GHEA Grapalat"/>
          <w:sz w:val="16"/>
        </w:rPr>
        <w:t>наименование заказчика</w:t>
      </w:r>
    </w:p>
    <w:p w:rsidR="006F63BB" w:rsidRPr="00DF13E4" w:rsidRDefault="006F63BB" w:rsidP="00CA236C">
      <w:pPr>
        <w:jc w:val="both"/>
        <w:rPr>
          <w:rFonts w:ascii="GHEA Grapalat" w:hAnsi="GHEA Grapalat"/>
        </w:rPr>
      </w:pPr>
      <w:r w:rsidRPr="00DF13E4">
        <w:rPr>
          <w:rFonts w:ascii="GHEA Grapalat" w:hAnsi="GHEA Grapalat"/>
        </w:rPr>
        <w:t>запроса котировок и в соответствии с требованиями приглашения подает заявку.</w:t>
      </w:r>
    </w:p>
    <w:p w:rsidR="006F63BB" w:rsidRPr="00DF13E4" w:rsidRDefault="006F63BB" w:rsidP="00CA236C">
      <w:pPr>
        <w:jc w:val="both"/>
        <w:rPr>
          <w:rFonts w:ascii="GHEA Grapalat" w:hAnsi="GHEA Grapalat"/>
        </w:rPr>
      </w:pPr>
      <w:r w:rsidRPr="00DF13E4">
        <w:rPr>
          <w:rFonts w:ascii="GHEA Grapalat" w:hAnsi="GHEA Grapalat"/>
        </w:rPr>
        <w:t>__________________________________________________ заявляет и заверяет, что</w:t>
      </w:r>
    </w:p>
    <w:p w:rsidR="006F63BB" w:rsidRPr="00DF13E4" w:rsidRDefault="006F63BB" w:rsidP="00CA236C">
      <w:pPr>
        <w:ind w:left="1843"/>
        <w:jc w:val="both"/>
        <w:rPr>
          <w:rFonts w:ascii="GHEA Grapalat" w:hAnsi="GHEA Grapalat" w:cs="Sylfaen"/>
          <w:sz w:val="16"/>
        </w:rPr>
      </w:pPr>
      <w:r w:rsidRPr="00DF13E4">
        <w:rPr>
          <w:rFonts w:ascii="GHEA Grapalat" w:hAnsi="GHEA Grapalat"/>
          <w:sz w:val="16"/>
        </w:rPr>
        <w:t>наименование участника</w:t>
      </w:r>
    </w:p>
    <w:p w:rsidR="006F63BB" w:rsidRPr="00DF13E4" w:rsidRDefault="006F63BB" w:rsidP="00CA236C">
      <w:pPr>
        <w:jc w:val="both"/>
        <w:rPr>
          <w:rFonts w:ascii="GHEA Grapalat" w:hAnsi="GHEA Grapalat" w:cs="Sylfaen"/>
        </w:rPr>
      </w:pPr>
      <w:r w:rsidRPr="00DF13E4">
        <w:rPr>
          <w:rFonts w:ascii="GHEA Grapalat" w:hAnsi="GHEA Grapalat"/>
        </w:rPr>
        <w:t>является резидентом ______________________________________________________</w:t>
      </w:r>
    </w:p>
    <w:p w:rsidR="006F63BB" w:rsidRPr="00DF13E4" w:rsidRDefault="006F63BB" w:rsidP="00CA236C">
      <w:pPr>
        <w:ind w:left="4111"/>
        <w:jc w:val="both"/>
        <w:rPr>
          <w:rFonts w:ascii="GHEA Grapalat" w:hAnsi="GHEA Grapalat" w:cs="Arial"/>
          <w:sz w:val="16"/>
        </w:rPr>
      </w:pPr>
      <w:r w:rsidRPr="00DF13E4">
        <w:rPr>
          <w:rFonts w:ascii="GHEA Grapalat" w:hAnsi="GHEA Grapalat"/>
          <w:sz w:val="16"/>
        </w:rPr>
        <w:t>наименование страны</w:t>
      </w:r>
    </w:p>
    <w:p w:rsidR="006F63BB" w:rsidRPr="00DF13E4" w:rsidRDefault="006F63BB" w:rsidP="00CA236C">
      <w:pPr>
        <w:jc w:val="both"/>
        <w:rPr>
          <w:rFonts w:ascii="GHEA Grapalat" w:hAnsi="GHEA Grapalat"/>
        </w:rPr>
      </w:pPr>
      <w:r w:rsidRPr="00DF13E4">
        <w:rPr>
          <w:rFonts w:ascii="GHEA Grapalat" w:hAnsi="GHEA Grapalat"/>
        </w:rPr>
        <w:t>Учетный номер налогоплательщика _____________ следующий: ________________</w:t>
      </w:r>
    </w:p>
    <w:p w:rsidR="006F63BB" w:rsidRPr="00DF13E4" w:rsidRDefault="00671CC9" w:rsidP="00CA236C">
      <w:pPr>
        <w:tabs>
          <w:tab w:val="left" w:pos="7371"/>
        </w:tabs>
        <w:ind w:left="4111"/>
        <w:jc w:val="both"/>
        <w:rPr>
          <w:rFonts w:ascii="GHEA Grapalat" w:hAnsi="GHEA Grapalat"/>
          <w:sz w:val="16"/>
        </w:rPr>
      </w:pPr>
      <w:r w:rsidRPr="00DF13E4">
        <w:rPr>
          <w:rFonts w:ascii="GHEA Grapalat" w:hAnsi="GHEA Grapalat"/>
          <w:sz w:val="16"/>
        </w:rPr>
        <w:t>н</w:t>
      </w:r>
      <w:r w:rsidR="006F63BB" w:rsidRPr="00DF13E4">
        <w:rPr>
          <w:rFonts w:ascii="GHEA Grapalat" w:hAnsi="GHEA Grapalat"/>
          <w:sz w:val="16"/>
        </w:rPr>
        <w:t>аименование</w:t>
      </w:r>
      <w:r w:rsidR="006F63BB" w:rsidRPr="00DF13E4">
        <w:rPr>
          <w:rFonts w:ascii="GHEA Grapalat" w:hAnsi="GHEA Grapalat"/>
          <w:sz w:val="16"/>
        </w:rPr>
        <w:tab/>
        <w:t>учетный номер</w:t>
      </w:r>
    </w:p>
    <w:p w:rsidR="006F63BB" w:rsidRPr="00DF13E4" w:rsidRDefault="006F63BB" w:rsidP="00CA236C">
      <w:pPr>
        <w:tabs>
          <w:tab w:val="left" w:pos="7230"/>
        </w:tabs>
        <w:ind w:left="4253"/>
        <w:jc w:val="both"/>
        <w:rPr>
          <w:rFonts w:ascii="GHEA Grapalat" w:hAnsi="GHEA Grapalat" w:cs="Arial"/>
          <w:sz w:val="16"/>
        </w:rPr>
      </w:pPr>
      <w:r w:rsidRPr="00DF13E4">
        <w:rPr>
          <w:rFonts w:ascii="GHEA Grapalat" w:hAnsi="GHEA Grapalat"/>
          <w:sz w:val="16"/>
        </w:rPr>
        <w:t>участника</w:t>
      </w:r>
      <w:r w:rsidRPr="00DF13E4">
        <w:rPr>
          <w:rFonts w:ascii="GHEA Grapalat" w:hAnsi="GHEA Grapalat"/>
          <w:sz w:val="20"/>
          <w:vertAlign w:val="superscript"/>
        </w:rPr>
        <w:tab/>
      </w:r>
      <w:r w:rsidRPr="00DF13E4">
        <w:rPr>
          <w:rFonts w:ascii="GHEA Grapalat" w:hAnsi="GHEA Grapalat"/>
          <w:sz w:val="16"/>
        </w:rPr>
        <w:t>налогоплательщика</w:t>
      </w:r>
    </w:p>
    <w:p w:rsidR="006F63BB" w:rsidRPr="00DF13E4" w:rsidRDefault="006F63BB" w:rsidP="00CA236C">
      <w:pPr>
        <w:jc w:val="both"/>
        <w:rPr>
          <w:rFonts w:ascii="GHEA Grapalat" w:hAnsi="GHEA Grapalat"/>
        </w:rPr>
      </w:pPr>
      <w:r w:rsidRPr="00DF13E4">
        <w:rPr>
          <w:rFonts w:ascii="GHEA Grapalat" w:hAnsi="GHEA Grapalat"/>
        </w:rPr>
        <w:t>Адрес электронной почты____________________ следующий: __________________</w:t>
      </w:r>
    </w:p>
    <w:p w:rsidR="006F63BB" w:rsidRPr="00DF13E4" w:rsidRDefault="006F63BB" w:rsidP="00CA236C">
      <w:pPr>
        <w:tabs>
          <w:tab w:val="left" w:pos="6946"/>
        </w:tabs>
        <w:ind w:left="3402" w:firstLine="6"/>
        <w:jc w:val="both"/>
        <w:rPr>
          <w:rFonts w:ascii="GHEA Grapalat" w:hAnsi="GHEA Grapalat"/>
          <w:sz w:val="16"/>
        </w:rPr>
      </w:pPr>
      <w:r w:rsidRPr="00DF13E4">
        <w:rPr>
          <w:rFonts w:ascii="GHEA Grapalat" w:hAnsi="GHEA Grapalat"/>
          <w:sz w:val="16"/>
        </w:rPr>
        <w:t>наименование</w:t>
      </w:r>
      <w:r w:rsidRPr="00DF13E4">
        <w:rPr>
          <w:rFonts w:ascii="GHEA Grapalat" w:hAnsi="GHEA Grapalat"/>
          <w:sz w:val="16"/>
        </w:rPr>
        <w:tab/>
        <w:t>адрес электронной</w:t>
      </w:r>
    </w:p>
    <w:p w:rsidR="006F63BB" w:rsidRPr="00DF13E4" w:rsidRDefault="006F63BB" w:rsidP="00CA236C">
      <w:pPr>
        <w:tabs>
          <w:tab w:val="left" w:pos="7371"/>
        </w:tabs>
        <w:ind w:left="3544" w:firstLine="3"/>
        <w:jc w:val="both"/>
        <w:rPr>
          <w:rFonts w:ascii="GHEA Grapalat" w:hAnsi="GHEA Grapalat"/>
          <w:sz w:val="16"/>
        </w:rPr>
      </w:pPr>
      <w:r w:rsidRPr="00DF13E4">
        <w:rPr>
          <w:rFonts w:ascii="GHEA Grapalat" w:hAnsi="GHEA Grapalat"/>
          <w:sz w:val="16"/>
        </w:rPr>
        <w:t>участника</w:t>
      </w:r>
      <w:r w:rsidRPr="00DF13E4">
        <w:rPr>
          <w:rFonts w:ascii="GHEA Grapalat" w:hAnsi="GHEA Grapalat"/>
          <w:sz w:val="16"/>
        </w:rPr>
        <w:tab/>
        <w:t>почты</w:t>
      </w:r>
    </w:p>
    <w:p w:rsidR="002A5B1A" w:rsidRPr="00DF13E4" w:rsidRDefault="002A5B1A" w:rsidP="00CA236C">
      <w:pPr>
        <w:widowControl w:val="0"/>
        <w:jc w:val="both"/>
        <w:rPr>
          <w:rFonts w:ascii="GHEA Grapalat" w:hAnsi="GHEA Grapalat"/>
        </w:rPr>
      </w:pPr>
      <w:r w:rsidRPr="00DF13E4">
        <w:rPr>
          <w:rFonts w:ascii="GHEA Grapalat" w:hAnsi="GHEA Grapalat"/>
        </w:rPr>
        <w:t xml:space="preserve">Настоящим _________________________________объявляет и </w:t>
      </w:r>
      <w:proofErr w:type="spellStart"/>
      <w:r w:rsidRPr="00DF13E4">
        <w:rPr>
          <w:rFonts w:ascii="GHEA Grapalat" w:hAnsi="GHEA Grapalat"/>
        </w:rPr>
        <w:t>подтверждает,что</w:t>
      </w:r>
      <w:proofErr w:type="spellEnd"/>
      <w:r w:rsidRPr="00DF13E4">
        <w:rPr>
          <w:rFonts w:ascii="GHEA Grapalat" w:hAnsi="GHEA Grapalat"/>
        </w:rPr>
        <w:t>:</w:t>
      </w:r>
    </w:p>
    <w:p w:rsidR="002A5B1A" w:rsidRPr="00DF13E4" w:rsidRDefault="002A5B1A" w:rsidP="00CA236C">
      <w:pPr>
        <w:widowControl w:val="0"/>
        <w:ind w:left="2835"/>
        <w:jc w:val="both"/>
        <w:rPr>
          <w:rFonts w:ascii="GHEA Grapalat" w:hAnsi="GHEA Grapalat"/>
          <w:sz w:val="16"/>
        </w:rPr>
      </w:pPr>
      <w:r w:rsidRPr="00DF13E4">
        <w:rPr>
          <w:rFonts w:ascii="GHEA Grapalat" w:hAnsi="GHEA Grapalat"/>
          <w:sz w:val="16"/>
        </w:rPr>
        <w:t>наименование участника</w:t>
      </w:r>
    </w:p>
    <w:p w:rsidR="000F7606" w:rsidRPr="000F7606" w:rsidRDefault="002A5B1A" w:rsidP="00CA236C">
      <w:pPr>
        <w:pStyle w:val="aff3"/>
        <w:widowControl w:val="0"/>
        <w:numPr>
          <w:ilvl w:val="0"/>
          <w:numId w:val="20"/>
        </w:numPr>
        <w:tabs>
          <w:tab w:val="left" w:pos="567"/>
        </w:tabs>
        <w:jc w:val="both"/>
        <w:rPr>
          <w:rFonts w:ascii="GHEA Grapalat" w:hAnsi="GHEA Grapalat" w:cs="Arial"/>
        </w:rPr>
      </w:pPr>
      <w:r w:rsidRPr="00DF13E4">
        <w:rPr>
          <w:rFonts w:ascii="GHEA Grapalat" w:hAnsi="GHEA Grapalat"/>
        </w:rPr>
        <w:t>удовлетворяет</w:t>
      </w:r>
      <w:r w:rsidRPr="00DF13E4">
        <w:rPr>
          <w:rFonts w:ascii="GHEA Grapalat" w:hAnsi="GHEA Grapalat"/>
          <w:spacing w:val="-4"/>
        </w:rPr>
        <w:t xml:space="preserve"> требованиям к праву участия и квалификационным </w:t>
      </w:r>
      <w:r w:rsidRPr="00DF13E4">
        <w:rPr>
          <w:rFonts w:ascii="GHEA Grapalat" w:hAnsi="GHEA Grapalat"/>
        </w:rPr>
        <w:t>критериям</w:t>
      </w:r>
      <w:r w:rsidRPr="00DF13E4">
        <w:rPr>
          <w:rFonts w:ascii="GHEA Grapalat" w:hAnsi="GHEA Grapalat"/>
          <w:spacing w:val="-4"/>
        </w:rPr>
        <w:t xml:space="preserve">, установленным приглашением на </w:t>
      </w:r>
      <w:r w:rsidRPr="00DF13E4">
        <w:rPr>
          <w:rFonts w:ascii="GHEA Grapalat" w:hAnsi="GHEA Grapalat"/>
        </w:rPr>
        <w:t>запрос котировок под кодом "---</w:t>
      </w:r>
      <w:r w:rsidR="00F315E3" w:rsidRPr="00DF13E4">
        <w:rPr>
          <w:rFonts w:ascii="GHEA Grapalat" w:hAnsi="GHEA Grapalat"/>
        </w:rPr>
        <w:t xml:space="preserve"> </w:t>
      </w:r>
      <w:proofErr w:type="spellStart"/>
      <w:r w:rsidR="00F315E3" w:rsidRPr="00DF13E4">
        <w:rPr>
          <w:rFonts w:ascii="GHEA Grapalat" w:hAnsi="GHEA Grapalat"/>
        </w:rPr>
        <w:t>GHAShDzB</w:t>
      </w:r>
      <w:proofErr w:type="spellEnd"/>
      <w:r w:rsidR="00F315E3" w:rsidRPr="00DF13E4">
        <w:rPr>
          <w:rFonts w:ascii="GHEA Grapalat" w:hAnsi="GHEA Grapalat"/>
        </w:rPr>
        <w:t xml:space="preserve"> </w:t>
      </w:r>
      <w:r w:rsidRPr="00DF13E4">
        <w:rPr>
          <w:rFonts w:ascii="GHEA Grapalat" w:hAnsi="GHEA Grapalat"/>
        </w:rPr>
        <w:t>---/---"*,</w:t>
      </w:r>
      <w:r w:rsidR="006D7662" w:rsidRPr="00DF13E4">
        <w:rPr>
          <w:rFonts w:ascii="GHEA Grapalat" w:hAnsi="GHEA Grapalat"/>
        </w:rPr>
        <w:t xml:space="preserve"> и обязуется в случае признания занявшим первое место участником в порядке и сроки, установленные приглашением на запрос котировок с указанным кодом, представить документы, обосновывающие квалификацию, требуемые приглашением.</w:t>
      </w:r>
      <w:r w:rsidR="007B5B6F" w:rsidRPr="00BB4C66">
        <w:rPr>
          <w:rFonts w:ascii="GHEA Grapalat" w:hAnsi="GHEA Grapalat"/>
        </w:rPr>
        <w:t xml:space="preserve"> </w:t>
      </w:r>
    </w:p>
    <w:p w:rsidR="002A5B1A" w:rsidRPr="00DF13E4" w:rsidRDefault="002A5B1A" w:rsidP="00CA236C">
      <w:pPr>
        <w:pStyle w:val="aff3"/>
        <w:widowControl w:val="0"/>
        <w:numPr>
          <w:ilvl w:val="0"/>
          <w:numId w:val="20"/>
        </w:numPr>
        <w:tabs>
          <w:tab w:val="left" w:pos="567"/>
        </w:tabs>
        <w:jc w:val="both"/>
        <w:rPr>
          <w:rFonts w:ascii="GHEA Grapalat" w:hAnsi="GHEA Grapalat" w:cs="Arial"/>
        </w:rPr>
      </w:pPr>
      <w:r w:rsidRPr="00DF13E4">
        <w:rPr>
          <w:rFonts w:ascii="GHEA Grapalat" w:hAnsi="GHEA Grapalat"/>
        </w:rPr>
        <w:t>в рамках участия в запросе ко</w:t>
      </w:r>
      <w:r w:rsidRPr="00AF0D24">
        <w:rPr>
          <w:rFonts w:ascii="GHEA Grapalat" w:hAnsi="GHEA Grapalat"/>
        </w:rPr>
        <w:t>тировок под кодом "---</w:t>
      </w:r>
      <w:r w:rsidR="00A5197D" w:rsidRPr="00DF13E4">
        <w:rPr>
          <w:rFonts w:ascii="GHEA Grapalat" w:hAnsi="GHEA Grapalat"/>
        </w:rPr>
        <w:t xml:space="preserve"> </w:t>
      </w:r>
      <w:proofErr w:type="spellStart"/>
      <w:r w:rsidR="00A5197D" w:rsidRPr="00DF13E4">
        <w:rPr>
          <w:rFonts w:ascii="GHEA Grapalat" w:hAnsi="GHEA Grapalat"/>
        </w:rPr>
        <w:t>GHAShDzB</w:t>
      </w:r>
      <w:proofErr w:type="spellEnd"/>
      <w:r w:rsidR="00A5197D" w:rsidRPr="00DF13E4">
        <w:rPr>
          <w:rFonts w:ascii="GHEA Grapalat" w:hAnsi="GHEA Grapalat"/>
        </w:rPr>
        <w:t xml:space="preserve"> </w:t>
      </w:r>
      <w:r w:rsidRPr="00DF13E4">
        <w:rPr>
          <w:rFonts w:ascii="GHEA Grapalat" w:hAnsi="GHEA Grapalat"/>
        </w:rPr>
        <w:t>---/---"*</w:t>
      </w:r>
    </w:p>
    <w:p w:rsidR="002A5B1A" w:rsidRPr="00DF13E4" w:rsidRDefault="002A5B1A" w:rsidP="00CA236C">
      <w:pPr>
        <w:pStyle w:val="aff3"/>
        <w:widowControl w:val="0"/>
        <w:numPr>
          <w:ilvl w:val="0"/>
          <w:numId w:val="21"/>
        </w:numPr>
        <w:tabs>
          <w:tab w:val="left" w:pos="567"/>
        </w:tabs>
        <w:jc w:val="both"/>
        <w:rPr>
          <w:rFonts w:ascii="GHEA Grapalat" w:hAnsi="GHEA Grapalat"/>
        </w:rPr>
      </w:pPr>
      <w:r w:rsidRPr="00DF13E4">
        <w:rPr>
          <w:rFonts w:ascii="GHEA Grapalat" w:hAnsi="GHEA Grapalat" w:hint="eastAsia"/>
        </w:rPr>
        <w:t>не</w:t>
      </w:r>
      <w:r w:rsidRPr="00DF13E4">
        <w:rPr>
          <w:rFonts w:ascii="GHEA Grapalat" w:hAnsi="GHEA Grapalat"/>
        </w:rPr>
        <w:t xml:space="preserve"> </w:t>
      </w:r>
      <w:r w:rsidRPr="00DF13E4">
        <w:rPr>
          <w:rFonts w:ascii="GHEA Grapalat" w:hAnsi="GHEA Grapalat" w:hint="eastAsia"/>
        </w:rPr>
        <w:t>допускал</w:t>
      </w:r>
      <w:r w:rsidRPr="00DF13E4">
        <w:rPr>
          <w:rFonts w:ascii="GHEA Grapalat" w:hAnsi="GHEA Grapalat"/>
        </w:rPr>
        <w:t xml:space="preserve"> </w:t>
      </w:r>
      <w:r w:rsidRPr="00DF13E4">
        <w:rPr>
          <w:rFonts w:ascii="GHEA Grapalat" w:hAnsi="GHEA Grapalat" w:hint="eastAsia"/>
        </w:rPr>
        <w:t>и</w:t>
      </w:r>
      <w:r w:rsidRPr="00DF13E4">
        <w:rPr>
          <w:rFonts w:ascii="GHEA Grapalat" w:hAnsi="GHEA Grapalat"/>
        </w:rPr>
        <w:t xml:space="preserve"> (</w:t>
      </w:r>
      <w:r w:rsidRPr="00DF13E4">
        <w:rPr>
          <w:rFonts w:ascii="GHEA Grapalat" w:hAnsi="GHEA Grapalat" w:hint="eastAsia"/>
        </w:rPr>
        <w:t>или</w:t>
      </w:r>
      <w:r w:rsidRPr="00DF13E4">
        <w:rPr>
          <w:rFonts w:ascii="GHEA Grapalat" w:hAnsi="GHEA Grapalat"/>
        </w:rPr>
        <w:t xml:space="preserve">) </w:t>
      </w:r>
      <w:r w:rsidRPr="00DF13E4">
        <w:rPr>
          <w:rFonts w:ascii="GHEA Grapalat" w:hAnsi="GHEA Grapalat" w:hint="eastAsia"/>
        </w:rPr>
        <w:t>не</w:t>
      </w:r>
      <w:r w:rsidRPr="00DF13E4">
        <w:rPr>
          <w:rFonts w:ascii="GHEA Grapalat" w:hAnsi="GHEA Grapalat"/>
        </w:rPr>
        <w:t xml:space="preserve"> </w:t>
      </w:r>
      <w:r w:rsidRPr="00DF13E4">
        <w:rPr>
          <w:rFonts w:ascii="GHEA Grapalat" w:hAnsi="GHEA Grapalat" w:hint="eastAsia"/>
        </w:rPr>
        <w:t>допустит</w:t>
      </w:r>
      <w:r w:rsidRPr="00DF13E4">
        <w:rPr>
          <w:rFonts w:ascii="GHEA Grapalat" w:hAnsi="GHEA Grapalat"/>
        </w:rPr>
        <w:t xml:space="preserve"> </w:t>
      </w:r>
      <w:r w:rsidRPr="00DF13E4">
        <w:rPr>
          <w:rFonts w:ascii="GHEA Grapalat" w:hAnsi="GHEA Grapalat" w:hint="eastAsia"/>
        </w:rPr>
        <w:t>злоупотребления</w:t>
      </w:r>
      <w:r w:rsidRPr="00DF13E4">
        <w:rPr>
          <w:rFonts w:ascii="GHEA Grapalat" w:hAnsi="GHEA Grapalat"/>
        </w:rPr>
        <w:t xml:space="preserve"> </w:t>
      </w:r>
      <w:r w:rsidRPr="00DF13E4">
        <w:rPr>
          <w:rFonts w:ascii="GHEA Grapalat" w:hAnsi="GHEA Grapalat" w:hint="eastAsia"/>
        </w:rPr>
        <w:t>доминирующим</w:t>
      </w:r>
      <w:r w:rsidRPr="00DF13E4">
        <w:rPr>
          <w:rFonts w:ascii="GHEA Grapalat" w:hAnsi="GHEA Grapalat"/>
        </w:rPr>
        <w:t xml:space="preserve"> </w:t>
      </w:r>
      <w:r w:rsidRPr="00DF13E4">
        <w:rPr>
          <w:rFonts w:ascii="GHEA Grapalat" w:hAnsi="GHEA Grapalat" w:hint="eastAsia"/>
        </w:rPr>
        <w:t>положением</w:t>
      </w:r>
      <w:r w:rsidRPr="00DF13E4">
        <w:rPr>
          <w:rFonts w:ascii="GHEA Grapalat" w:hAnsi="GHEA Grapalat"/>
        </w:rPr>
        <w:t xml:space="preserve"> </w:t>
      </w:r>
      <w:r w:rsidRPr="00DF13E4">
        <w:rPr>
          <w:rFonts w:ascii="GHEA Grapalat" w:hAnsi="GHEA Grapalat" w:hint="eastAsia"/>
        </w:rPr>
        <w:t>и</w:t>
      </w:r>
      <w:r w:rsidRPr="00DF13E4">
        <w:rPr>
          <w:rFonts w:ascii="GHEA Grapalat" w:hAnsi="GHEA Grapalat"/>
        </w:rPr>
        <w:t xml:space="preserve"> </w:t>
      </w:r>
      <w:proofErr w:type="spellStart"/>
      <w:r w:rsidRPr="00DF13E4">
        <w:rPr>
          <w:rFonts w:ascii="GHEA Grapalat" w:hAnsi="GHEA Grapalat" w:hint="eastAsia"/>
        </w:rPr>
        <w:t>антиконкурентного</w:t>
      </w:r>
      <w:proofErr w:type="spellEnd"/>
      <w:r w:rsidRPr="00DF13E4">
        <w:rPr>
          <w:rFonts w:ascii="GHEA Grapalat" w:hAnsi="GHEA Grapalat"/>
        </w:rPr>
        <w:t xml:space="preserve"> </w:t>
      </w:r>
      <w:r w:rsidRPr="00DF13E4">
        <w:rPr>
          <w:rFonts w:ascii="GHEA Grapalat" w:hAnsi="GHEA Grapalat" w:hint="eastAsia"/>
        </w:rPr>
        <w:t>соглашения</w:t>
      </w:r>
      <w:r w:rsidRPr="00DF13E4">
        <w:rPr>
          <w:rFonts w:ascii="GHEA Grapalat" w:hAnsi="GHEA Grapalat"/>
        </w:rPr>
        <w:t>,</w:t>
      </w:r>
    </w:p>
    <w:p w:rsidR="002A5B1A" w:rsidRPr="00DF13E4" w:rsidRDefault="002A5B1A" w:rsidP="00CA236C">
      <w:pPr>
        <w:pStyle w:val="aff3"/>
        <w:widowControl w:val="0"/>
        <w:numPr>
          <w:ilvl w:val="0"/>
          <w:numId w:val="21"/>
        </w:numPr>
        <w:tabs>
          <w:tab w:val="left" w:pos="567"/>
        </w:tabs>
        <w:jc w:val="both"/>
        <w:rPr>
          <w:rFonts w:ascii="GHEA Grapalat" w:hAnsi="GHEA Grapalat"/>
          <w:spacing w:val="-6"/>
        </w:rPr>
      </w:pPr>
      <w:r w:rsidRPr="00DF13E4">
        <w:rPr>
          <w:rFonts w:ascii="GHEA Grapalat" w:hAnsi="GHEA Grapalat"/>
          <w:spacing w:val="-6"/>
        </w:rPr>
        <w:t xml:space="preserve">отсутствует случай установленного приглашением на </w:t>
      </w:r>
      <w:r w:rsidRPr="00DF13E4">
        <w:rPr>
          <w:rFonts w:ascii="GHEA Grapalat" w:hAnsi="GHEA Grapalat"/>
        </w:rPr>
        <w:t xml:space="preserve">запрос котировок случая     одновременного </w:t>
      </w:r>
    </w:p>
    <w:p w:rsidR="002A5B1A" w:rsidRPr="00DF13E4" w:rsidRDefault="002A5B1A" w:rsidP="00CA236C">
      <w:pPr>
        <w:pStyle w:val="a3"/>
        <w:widowControl w:val="0"/>
        <w:spacing w:line="240" w:lineRule="auto"/>
        <w:ind w:firstLine="0"/>
        <w:jc w:val="left"/>
        <w:rPr>
          <w:rFonts w:ascii="GHEA Grapalat" w:hAnsi="GHEA Grapalat"/>
          <w:i w:val="0"/>
          <w:sz w:val="24"/>
        </w:rPr>
      </w:pPr>
      <w:r w:rsidRPr="00BB4C66">
        <w:rPr>
          <w:rFonts w:ascii="GHEA Grapalat" w:hAnsi="GHEA Grapalat"/>
          <w:i w:val="0"/>
          <w:sz w:val="24"/>
        </w:rPr>
        <w:t>участия взаимосвязанных с ________________ лиц и (или) учрежденных__________</w:t>
      </w:r>
    </w:p>
    <w:p w:rsidR="002A5B1A" w:rsidRPr="00DF13E4" w:rsidRDefault="002A5B1A" w:rsidP="00CA236C">
      <w:pPr>
        <w:widowControl w:val="0"/>
        <w:tabs>
          <w:tab w:val="left" w:pos="7938"/>
        </w:tabs>
        <w:ind w:left="3119"/>
        <w:jc w:val="both"/>
        <w:rPr>
          <w:rFonts w:ascii="GHEA Grapalat" w:hAnsi="GHEA Grapalat"/>
          <w:sz w:val="16"/>
        </w:rPr>
      </w:pPr>
      <w:r w:rsidRPr="00DF13E4">
        <w:rPr>
          <w:rFonts w:ascii="GHEA Grapalat" w:hAnsi="GHEA Grapalat"/>
          <w:sz w:val="16"/>
        </w:rPr>
        <w:t>наименование участника</w:t>
      </w:r>
      <w:r w:rsidRPr="00DF13E4">
        <w:rPr>
          <w:rFonts w:ascii="GHEA Grapalat" w:hAnsi="GHEA Grapalat"/>
          <w:sz w:val="16"/>
        </w:rPr>
        <w:tab/>
        <w:t>наименование</w:t>
      </w:r>
    </w:p>
    <w:p w:rsidR="002A5B1A" w:rsidRPr="00DF13E4" w:rsidRDefault="002A5B1A" w:rsidP="00CA236C">
      <w:pPr>
        <w:widowControl w:val="0"/>
        <w:tabs>
          <w:tab w:val="left" w:pos="7938"/>
        </w:tabs>
        <w:ind w:left="8080"/>
        <w:jc w:val="both"/>
        <w:rPr>
          <w:rFonts w:ascii="GHEA Grapalat" w:hAnsi="GHEA Grapalat" w:cs="Arial"/>
          <w:sz w:val="16"/>
        </w:rPr>
      </w:pPr>
      <w:r w:rsidRPr="00DF13E4">
        <w:rPr>
          <w:rFonts w:ascii="GHEA Grapalat" w:hAnsi="GHEA Grapalat"/>
          <w:sz w:val="16"/>
        </w:rPr>
        <w:t>участника</w:t>
      </w:r>
    </w:p>
    <w:p w:rsidR="002A5B1A" w:rsidRPr="00DF13E4" w:rsidRDefault="002A5B1A" w:rsidP="00CA236C">
      <w:pPr>
        <w:widowControl w:val="0"/>
        <w:jc w:val="both"/>
        <w:rPr>
          <w:rFonts w:ascii="GHEA Grapalat" w:hAnsi="GHEA Grapalat"/>
          <w:u w:val="single"/>
        </w:rPr>
      </w:pPr>
      <w:r w:rsidRPr="00DF13E4">
        <w:rPr>
          <w:rFonts w:ascii="GHEA Grapalat" w:hAnsi="GHEA Grapalat"/>
        </w:rPr>
        <w:t>организаций, либо организаций, имеющих принадлежащую ____________________</w:t>
      </w:r>
    </w:p>
    <w:p w:rsidR="002A5B1A" w:rsidRPr="00DF13E4" w:rsidRDefault="002A5B1A" w:rsidP="00CA236C">
      <w:pPr>
        <w:widowControl w:val="0"/>
        <w:ind w:left="7088"/>
        <w:jc w:val="both"/>
        <w:rPr>
          <w:rFonts w:ascii="GHEA Grapalat" w:hAnsi="GHEA Grapalat"/>
        </w:rPr>
      </w:pPr>
      <w:r w:rsidRPr="00DF13E4">
        <w:rPr>
          <w:rFonts w:ascii="GHEA Grapalat" w:hAnsi="GHEA Grapalat"/>
          <w:vertAlign w:val="superscript"/>
        </w:rPr>
        <w:t>наименование участника</w:t>
      </w:r>
    </w:p>
    <w:p w:rsidR="002A5B1A" w:rsidRPr="00DF13E4" w:rsidRDefault="002A5B1A" w:rsidP="00CA236C">
      <w:pPr>
        <w:widowControl w:val="0"/>
        <w:jc w:val="both"/>
        <w:rPr>
          <w:rFonts w:ascii="GHEA Grapalat" w:hAnsi="GHEA Grapalat"/>
        </w:rPr>
      </w:pPr>
      <w:r w:rsidRPr="00DF13E4">
        <w:rPr>
          <w:rFonts w:ascii="GHEA Grapalat" w:hAnsi="GHEA Grapalat"/>
        </w:rPr>
        <w:t>долю (пай) в размере более пятидесяти процентов,</w:t>
      </w:r>
    </w:p>
    <w:p w:rsidR="008869F7" w:rsidRPr="00DF13E4" w:rsidRDefault="002A5B1A" w:rsidP="00CA236C">
      <w:pPr>
        <w:pStyle w:val="aff3"/>
        <w:widowControl w:val="0"/>
        <w:numPr>
          <w:ilvl w:val="0"/>
          <w:numId w:val="22"/>
        </w:numPr>
        <w:tabs>
          <w:tab w:val="left" w:pos="1134"/>
        </w:tabs>
        <w:jc w:val="both"/>
        <w:rPr>
          <w:rFonts w:ascii="GHEA Grapalat" w:hAnsi="GHEA Grapalat"/>
        </w:rPr>
      </w:pPr>
      <w:r w:rsidRPr="00DF13E4">
        <w:rPr>
          <w:rFonts w:ascii="GHEA Grapalat" w:hAnsi="GHEA Grapalat"/>
        </w:rPr>
        <w:tab/>
      </w:r>
      <w:r w:rsidRPr="00DF13E4">
        <w:rPr>
          <w:rFonts w:ascii="GHEA Grapalat" w:hAnsi="GHEA Grapalat" w:hint="eastAsia"/>
        </w:rPr>
        <w:t>прилагает</w:t>
      </w:r>
      <w:r w:rsidRPr="00DF13E4">
        <w:rPr>
          <w:rFonts w:ascii="GHEA Grapalat" w:hAnsi="GHEA Grapalat"/>
        </w:rPr>
        <w:t xml:space="preserve"> </w:t>
      </w:r>
      <w:r w:rsidRPr="00DF13E4">
        <w:rPr>
          <w:rFonts w:ascii="GHEA Grapalat" w:hAnsi="GHEA Grapalat" w:hint="eastAsia"/>
        </w:rPr>
        <w:t>данные</w:t>
      </w:r>
      <w:r w:rsidRPr="00DF13E4">
        <w:rPr>
          <w:rFonts w:ascii="GHEA Grapalat" w:hAnsi="GHEA Grapalat"/>
        </w:rPr>
        <w:t xml:space="preserve"> </w:t>
      </w:r>
      <w:r w:rsidRPr="00DF13E4">
        <w:rPr>
          <w:rFonts w:ascii="GHEA Grapalat" w:hAnsi="GHEA Grapalat" w:hint="eastAsia"/>
        </w:rPr>
        <w:t>того</w:t>
      </w:r>
      <w:r w:rsidRPr="00DF13E4">
        <w:rPr>
          <w:rFonts w:ascii="GHEA Grapalat" w:hAnsi="GHEA Grapalat"/>
        </w:rPr>
        <w:t xml:space="preserve"> </w:t>
      </w:r>
      <w:r w:rsidRPr="00DF13E4">
        <w:rPr>
          <w:rFonts w:ascii="GHEA Grapalat" w:hAnsi="GHEA Grapalat" w:hint="eastAsia"/>
        </w:rPr>
        <w:t>физического</w:t>
      </w:r>
      <w:r w:rsidRPr="00DF13E4">
        <w:rPr>
          <w:rFonts w:ascii="GHEA Grapalat" w:hAnsi="GHEA Grapalat"/>
        </w:rPr>
        <w:t xml:space="preserve"> </w:t>
      </w:r>
      <w:r w:rsidRPr="00DF13E4">
        <w:rPr>
          <w:rFonts w:ascii="GHEA Grapalat" w:hAnsi="GHEA Grapalat" w:hint="eastAsia"/>
        </w:rPr>
        <w:t>лица</w:t>
      </w:r>
      <w:r w:rsidRPr="00DF13E4">
        <w:rPr>
          <w:rFonts w:ascii="GHEA Grapalat" w:hAnsi="GHEA Grapalat"/>
        </w:rPr>
        <w:t xml:space="preserve"> (</w:t>
      </w:r>
      <w:r w:rsidRPr="00DF13E4">
        <w:rPr>
          <w:rFonts w:ascii="GHEA Grapalat" w:hAnsi="GHEA Grapalat" w:hint="eastAsia"/>
        </w:rPr>
        <w:t>физических</w:t>
      </w:r>
      <w:r w:rsidRPr="00DF13E4">
        <w:rPr>
          <w:rFonts w:ascii="GHEA Grapalat" w:hAnsi="GHEA Grapalat"/>
        </w:rPr>
        <w:t xml:space="preserve"> </w:t>
      </w:r>
      <w:r w:rsidRPr="00DF13E4">
        <w:rPr>
          <w:rFonts w:ascii="GHEA Grapalat" w:hAnsi="GHEA Grapalat" w:hint="eastAsia"/>
        </w:rPr>
        <w:t>лиц</w:t>
      </w:r>
      <w:r w:rsidRPr="00DF13E4">
        <w:rPr>
          <w:rFonts w:ascii="GHEA Grapalat" w:hAnsi="GHEA Grapalat"/>
        </w:rPr>
        <w:t xml:space="preserve">), </w:t>
      </w:r>
      <w:r w:rsidRPr="00DF13E4">
        <w:rPr>
          <w:rFonts w:ascii="GHEA Grapalat" w:hAnsi="GHEA Grapalat" w:hint="eastAsia"/>
        </w:rPr>
        <w:t>которое</w:t>
      </w:r>
      <w:r w:rsidRPr="00DF13E4">
        <w:rPr>
          <w:rFonts w:ascii="GHEA Grapalat" w:hAnsi="GHEA Grapalat"/>
        </w:rPr>
        <w:t xml:space="preserve"> (</w:t>
      </w:r>
      <w:r w:rsidRPr="00DF13E4">
        <w:rPr>
          <w:rFonts w:ascii="GHEA Grapalat" w:hAnsi="GHEA Grapalat" w:hint="eastAsia"/>
        </w:rPr>
        <w:t>которые</w:t>
      </w:r>
      <w:r w:rsidRPr="00DF13E4">
        <w:rPr>
          <w:rFonts w:ascii="GHEA Grapalat" w:hAnsi="GHEA Grapalat"/>
        </w:rPr>
        <w:t xml:space="preserve">) </w:t>
      </w:r>
      <w:r w:rsidRPr="00DF13E4">
        <w:rPr>
          <w:rFonts w:ascii="GHEA Grapalat" w:hAnsi="GHEA Grapalat" w:hint="eastAsia"/>
        </w:rPr>
        <w:t>на</w:t>
      </w:r>
      <w:r w:rsidRPr="00DF13E4">
        <w:rPr>
          <w:rFonts w:ascii="GHEA Grapalat" w:hAnsi="GHEA Grapalat"/>
        </w:rPr>
        <w:t xml:space="preserve"> </w:t>
      </w:r>
      <w:r w:rsidRPr="00DF13E4">
        <w:rPr>
          <w:rFonts w:ascii="GHEA Grapalat" w:hAnsi="GHEA Grapalat" w:hint="eastAsia"/>
        </w:rPr>
        <w:t>день</w:t>
      </w:r>
      <w:r w:rsidRPr="00DF13E4">
        <w:rPr>
          <w:rFonts w:ascii="GHEA Grapalat" w:hAnsi="GHEA Grapalat"/>
        </w:rPr>
        <w:t xml:space="preserve"> </w:t>
      </w:r>
      <w:r w:rsidRPr="00DF13E4">
        <w:rPr>
          <w:rFonts w:ascii="GHEA Grapalat" w:hAnsi="GHEA Grapalat" w:hint="eastAsia"/>
        </w:rPr>
        <w:t>подачи</w:t>
      </w:r>
      <w:r w:rsidRPr="00DF13E4">
        <w:rPr>
          <w:rFonts w:ascii="GHEA Grapalat" w:hAnsi="GHEA Grapalat"/>
        </w:rPr>
        <w:t xml:space="preserve"> </w:t>
      </w:r>
      <w:r w:rsidRPr="00DF13E4">
        <w:rPr>
          <w:rFonts w:ascii="GHEA Grapalat" w:hAnsi="GHEA Grapalat" w:hint="eastAsia"/>
        </w:rPr>
        <w:t>заявки</w:t>
      </w:r>
      <w:r w:rsidRPr="00DF13E4">
        <w:rPr>
          <w:rFonts w:ascii="GHEA Grapalat" w:hAnsi="GHEA Grapalat"/>
        </w:rPr>
        <w:t xml:space="preserve"> </w:t>
      </w:r>
      <w:r w:rsidRPr="00DF13E4">
        <w:rPr>
          <w:rFonts w:ascii="GHEA Grapalat" w:hAnsi="GHEA Grapalat" w:hint="eastAsia"/>
        </w:rPr>
        <w:t>прямо</w:t>
      </w:r>
      <w:r w:rsidRPr="00DF13E4">
        <w:rPr>
          <w:rFonts w:ascii="GHEA Grapalat" w:hAnsi="GHEA Grapalat"/>
        </w:rPr>
        <w:t xml:space="preserve"> </w:t>
      </w:r>
      <w:r w:rsidRPr="00DF13E4">
        <w:rPr>
          <w:rFonts w:ascii="GHEA Grapalat" w:hAnsi="GHEA Grapalat" w:hint="eastAsia"/>
        </w:rPr>
        <w:t>или</w:t>
      </w:r>
      <w:r w:rsidRPr="00DF13E4">
        <w:rPr>
          <w:rFonts w:ascii="GHEA Grapalat" w:hAnsi="GHEA Grapalat"/>
        </w:rPr>
        <w:t xml:space="preserve"> </w:t>
      </w:r>
      <w:r w:rsidRPr="00DF13E4">
        <w:rPr>
          <w:rFonts w:ascii="GHEA Grapalat" w:hAnsi="GHEA Grapalat" w:hint="eastAsia"/>
        </w:rPr>
        <w:t>косвенно</w:t>
      </w:r>
      <w:r w:rsidRPr="00DF13E4">
        <w:rPr>
          <w:rFonts w:ascii="GHEA Grapalat" w:hAnsi="GHEA Grapalat"/>
        </w:rPr>
        <w:t xml:space="preserve"> </w:t>
      </w:r>
      <w:r w:rsidRPr="00DF13E4">
        <w:rPr>
          <w:rFonts w:ascii="GHEA Grapalat" w:hAnsi="GHEA Grapalat" w:hint="eastAsia"/>
        </w:rPr>
        <w:t>владеет</w:t>
      </w:r>
      <w:r w:rsidRPr="00DF13E4">
        <w:rPr>
          <w:rFonts w:ascii="GHEA Grapalat" w:hAnsi="GHEA Grapalat"/>
        </w:rPr>
        <w:t xml:space="preserve"> (</w:t>
      </w:r>
      <w:r w:rsidRPr="00DF13E4">
        <w:rPr>
          <w:rFonts w:ascii="GHEA Grapalat" w:hAnsi="GHEA Grapalat" w:hint="eastAsia"/>
        </w:rPr>
        <w:t>владеют</w:t>
      </w:r>
      <w:r w:rsidRPr="00DF13E4">
        <w:rPr>
          <w:rFonts w:ascii="GHEA Grapalat" w:hAnsi="GHEA Grapalat"/>
        </w:rPr>
        <w:t xml:space="preserve">) </w:t>
      </w:r>
      <w:r w:rsidRPr="00DF13E4">
        <w:rPr>
          <w:rFonts w:ascii="GHEA Grapalat" w:hAnsi="GHEA Grapalat" w:hint="eastAsia"/>
        </w:rPr>
        <w:t>более</w:t>
      </w:r>
      <w:r w:rsidRPr="00DF13E4">
        <w:rPr>
          <w:rFonts w:ascii="GHEA Grapalat" w:hAnsi="GHEA Grapalat"/>
        </w:rPr>
        <w:t xml:space="preserve"> </w:t>
      </w:r>
      <w:r w:rsidRPr="00DF13E4">
        <w:rPr>
          <w:rFonts w:ascii="GHEA Grapalat" w:hAnsi="GHEA Grapalat" w:hint="eastAsia"/>
        </w:rPr>
        <w:t>чем</w:t>
      </w:r>
      <w:r w:rsidRPr="00DF13E4">
        <w:rPr>
          <w:rFonts w:ascii="GHEA Grapalat" w:hAnsi="GHEA Grapalat"/>
        </w:rPr>
        <w:t xml:space="preserve"> </w:t>
      </w:r>
      <w:r w:rsidRPr="00DF13E4">
        <w:rPr>
          <w:rFonts w:ascii="GHEA Grapalat" w:hAnsi="GHEA Grapalat" w:hint="eastAsia"/>
        </w:rPr>
        <w:t>десятью</w:t>
      </w:r>
      <w:r w:rsidRPr="00DF13E4">
        <w:rPr>
          <w:rFonts w:ascii="GHEA Grapalat" w:hAnsi="GHEA Grapalat"/>
        </w:rPr>
        <w:t xml:space="preserve"> </w:t>
      </w:r>
      <w:r w:rsidRPr="00DF13E4">
        <w:rPr>
          <w:rFonts w:ascii="GHEA Grapalat" w:hAnsi="GHEA Grapalat" w:hint="eastAsia"/>
        </w:rPr>
        <w:t>процентами</w:t>
      </w:r>
      <w:r w:rsidRPr="00DF13E4">
        <w:rPr>
          <w:rFonts w:ascii="GHEA Grapalat" w:hAnsi="GHEA Grapalat"/>
        </w:rPr>
        <w:t xml:space="preserve"> </w:t>
      </w:r>
      <w:r w:rsidRPr="00DF13E4">
        <w:rPr>
          <w:rFonts w:ascii="GHEA Grapalat" w:hAnsi="GHEA Grapalat" w:hint="eastAsia"/>
        </w:rPr>
        <w:t>голосующих</w:t>
      </w:r>
      <w:r w:rsidRPr="00DF13E4">
        <w:rPr>
          <w:rFonts w:ascii="GHEA Grapalat" w:hAnsi="GHEA Grapalat"/>
        </w:rPr>
        <w:t xml:space="preserve"> </w:t>
      </w:r>
      <w:r w:rsidRPr="00DF13E4">
        <w:rPr>
          <w:rFonts w:ascii="GHEA Grapalat" w:hAnsi="GHEA Grapalat" w:hint="eastAsia"/>
        </w:rPr>
        <w:t>акций</w:t>
      </w:r>
      <w:r w:rsidRPr="00DF13E4">
        <w:rPr>
          <w:rFonts w:ascii="GHEA Grapalat" w:hAnsi="GHEA Grapalat"/>
        </w:rPr>
        <w:t xml:space="preserve"> (</w:t>
      </w:r>
      <w:r w:rsidRPr="00DF13E4">
        <w:rPr>
          <w:rFonts w:ascii="GHEA Grapalat" w:hAnsi="GHEA Grapalat" w:hint="eastAsia"/>
        </w:rPr>
        <w:t>долей</w:t>
      </w:r>
      <w:r w:rsidRPr="00DF13E4">
        <w:rPr>
          <w:rFonts w:ascii="GHEA Grapalat" w:hAnsi="GHEA Grapalat"/>
        </w:rPr>
        <w:t xml:space="preserve">, </w:t>
      </w:r>
      <w:r w:rsidRPr="00DF13E4">
        <w:rPr>
          <w:rFonts w:ascii="GHEA Grapalat" w:hAnsi="GHEA Grapalat" w:hint="eastAsia"/>
        </w:rPr>
        <w:t>паев</w:t>
      </w:r>
      <w:r w:rsidRPr="00DF13E4">
        <w:rPr>
          <w:rFonts w:ascii="GHEA Grapalat" w:hAnsi="GHEA Grapalat"/>
        </w:rPr>
        <w:t xml:space="preserve">) </w:t>
      </w:r>
      <w:r w:rsidRPr="00DF13E4">
        <w:rPr>
          <w:rFonts w:ascii="GHEA Grapalat" w:hAnsi="GHEA Grapalat" w:hint="eastAsia"/>
        </w:rPr>
        <w:t>в</w:t>
      </w:r>
      <w:r w:rsidRPr="00DF13E4">
        <w:rPr>
          <w:rFonts w:ascii="GHEA Grapalat" w:hAnsi="GHEA Grapalat"/>
        </w:rPr>
        <w:t xml:space="preserve"> </w:t>
      </w:r>
      <w:r w:rsidRPr="00DF13E4">
        <w:rPr>
          <w:rFonts w:ascii="GHEA Grapalat" w:hAnsi="GHEA Grapalat" w:hint="eastAsia"/>
        </w:rPr>
        <w:t>уставном</w:t>
      </w:r>
      <w:r w:rsidRPr="00DF13E4">
        <w:rPr>
          <w:rFonts w:ascii="GHEA Grapalat" w:hAnsi="GHEA Grapalat"/>
        </w:rPr>
        <w:t xml:space="preserve"> </w:t>
      </w:r>
      <w:r w:rsidRPr="00DF13E4">
        <w:rPr>
          <w:rFonts w:ascii="GHEA Grapalat" w:hAnsi="GHEA Grapalat" w:hint="eastAsia"/>
        </w:rPr>
        <w:t>капитале</w:t>
      </w:r>
      <w:r w:rsidRPr="00DF13E4">
        <w:rPr>
          <w:rFonts w:ascii="GHEA Grapalat" w:hAnsi="GHEA Grapalat"/>
        </w:rPr>
        <w:t xml:space="preserve"> </w:t>
      </w:r>
      <w:r w:rsidRPr="00DF13E4">
        <w:rPr>
          <w:rFonts w:ascii="GHEA Grapalat" w:hAnsi="GHEA Grapalat" w:hint="eastAsia"/>
        </w:rPr>
        <w:t>участника</w:t>
      </w:r>
      <w:r w:rsidRPr="00DF13E4">
        <w:rPr>
          <w:rFonts w:ascii="GHEA Grapalat" w:hAnsi="GHEA Grapalat"/>
        </w:rPr>
        <w:t xml:space="preserve">, </w:t>
      </w:r>
      <w:r w:rsidRPr="00DF13E4">
        <w:rPr>
          <w:rFonts w:ascii="GHEA Grapalat" w:hAnsi="GHEA Grapalat" w:hint="eastAsia"/>
        </w:rPr>
        <w:t>включая</w:t>
      </w:r>
      <w:r w:rsidRPr="00DF13E4">
        <w:rPr>
          <w:rFonts w:ascii="GHEA Grapalat" w:hAnsi="GHEA Grapalat"/>
        </w:rPr>
        <w:t xml:space="preserve"> </w:t>
      </w:r>
      <w:r w:rsidRPr="00DF13E4">
        <w:rPr>
          <w:rFonts w:ascii="GHEA Grapalat" w:hAnsi="GHEA Grapalat" w:hint="eastAsia"/>
        </w:rPr>
        <w:t>акции</w:t>
      </w:r>
      <w:r w:rsidRPr="00DF13E4">
        <w:rPr>
          <w:rFonts w:ascii="GHEA Grapalat" w:hAnsi="GHEA Grapalat"/>
        </w:rPr>
        <w:t xml:space="preserve"> </w:t>
      </w:r>
      <w:r w:rsidRPr="00DF13E4">
        <w:rPr>
          <w:rFonts w:ascii="GHEA Grapalat" w:hAnsi="GHEA Grapalat" w:hint="eastAsia"/>
        </w:rPr>
        <w:t>на</w:t>
      </w:r>
      <w:r w:rsidRPr="00DF13E4">
        <w:rPr>
          <w:rFonts w:ascii="GHEA Grapalat" w:hAnsi="GHEA Grapalat"/>
        </w:rPr>
        <w:t xml:space="preserve"> </w:t>
      </w:r>
      <w:r w:rsidRPr="00DF13E4">
        <w:rPr>
          <w:rFonts w:ascii="GHEA Grapalat" w:hAnsi="GHEA Grapalat" w:hint="eastAsia"/>
        </w:rPr>
        <w:t>предъявителя</w:t>
      </w:r>
      <w:r w:rsidRPr="00DF13E4">
        <w:rPr>
          <w:rFonts w:ascii="GHEA Grapalat" w:hAnsi="GHEA Grapalat"/>
        </w:rPr>
        <w:t xml:space="preserve">, </w:t>
      </w:r>
      <w:r w:rsidRPr="00DF13E4">
        <w:rPr>
          <w:rFonts w:ascii="GHEA Grapalat" w:hAnsi="GHEA Grapalat" w:hint="eastAsia"/>
        </w:rPr>
        <w:t>или</w:t>
      </w:r>
      <w:r w:rsidRPr="00DF13E4">
        <w:rPr>
          <w:rFonts w:ascii="GHEA Grapalat" w:hAnsi="GHEA Grapalat"/>
        </w:rPr>
        <w:t xml:space="preserve"> </w:t>
      </w:r>
      <w:r w:rsidRPr="00DF13E4">
        <w:rPr>
          <w:rFonts w:ascii="GHEA Grapalat" w:hAnsi="GHEA Grapalat" w:hint="eastAsia"/>
        </w:rPr>
        <w:t>данные</w:t>
      </w:r>
      <w:r w:rsidRPr="00DF13E4">
        <w:rPr>
          <w:rFonts w:ascii="GHEA Grapalat" w:hAnsi="GHEA Grapalat"/>
        </w:rPr>
        <w:t xml:space="preserve"> </w:t>
      </w:r>
      <w:r w:rsidRPr="00DF13E4">
        <w:rPr>
          <w:rFonts w:ascii="GHEA Grapalat" w:hAnsi="GHEA Grapalat" w:hint="eastAsia"/>
        </w:rPr>
        <w:t>лица</w:t>
      </w:r>
      <w:r w:rsidRPr="00DF13E4">
        <w:rPr>
          <w:rFonts w:ascii="GHEA Grapalat" w:hAnsi="GHEA Grapalat"/>
        </w:rPr>
        <w:t xml:space="preserve"> (</w:t>
      </w:r>
      <w:r w:rsidRPr="00DF13E4">
        <w:rPr>
          <w:rFonts w:ascii="GHEA Grapalat" w:hAnsi="GHEA Grapalat" w:hint="eastAsia"/>
        </w:rPr>
        <w:t>лиц</w:t>
      </w:r>
      <w:r w:rsidRPr="00DF13E4">
        <w:rPr>
          <w:rFonts w:ascii="GHEA Grapalat" w:hAnsi="GHEA Grapalat"/>
        </w:rPr>
        <w:t xml:space="preserve">), </w:t>
      </w:r>
      <w:r w:rsidRPr="00DF13E4">
        <w:rPr>
          <w:rFonts w:ascii="GHEA Grapalat" w:hAnsi="GHEA Grapalat" w:hint="eastAsia"/>
        </w:rPr>
        <w:t>обладающего</w:t>
      </w:r>
      <w:r w:rsidRPr="00DF13E4">
        <w:rPr>
          <w:rFonts w:ascii="GHEA Grapalat" w:hAnsi="GHEA Grapalat"/>
        </w:rPr>
        <w:t xml:space="preserve"> (</w:t>
      </w:r>
      <w:r w:rsidRPr="00DF13E4">
        <w:rPr>
          <w:rFonts w:ascii="GHEA Grapalat" w:hAnsi="GHEA Grapalat" w:hint="eastAsia"/>
        </w:rPr>
        <w:t>обладающих</w:t>
      </w:r>
      <w:r w:rsidRPr="00DF13E4">
        <w:rPr>
          <w:rFonts w:ascii="GHEA Grapalat" w:hAnsi="GHEA Grapalat"/>
        </w:rPr>
        <w:t xml:space="preserve">) </w:t>
      </w:r>
      <w:r w:rsidRPr="00DF13E4">
        <w:rPr>
          <w:rFonts w:ascii="GHEA Grapalat" w:hAnsi="GHEA Grapalat" w:hint="eastAsia"/>
        </w:rPr>
        <w:t>правом</w:t>
      </w:r>
      <w:r w:rsidRPr="00DF13E4">
        <w:rPr>
          <w:rFonts w:ascii="GHEA Grapalat" w:hAnsi="GHEA Grapalat"/>
        </w:rPr>
        <w:t xml:space="preserve"> </w:t>
      </w:r>
      <w:r w:rsidRPr="00DF13E4">
        <w:rPr>
          <w:rFonts w:ascii="GHEA Grapalat" w:hAnsi="GHEA Grapalat" w:hint="eastAsia"/>
        </w:rPr>
        <w:t>назначать</w:t>
      </w:r>
      <w:r w:rsidRPr="00DF13E4">
        <w:rPr>
          <w:rFonts w:ascii="GHEA Grapalat" w:hAnsi="GHEA Grapalat"/>
        </w:rPr>
        <w:t xml:space="preserve"> </w:t>
      </w:r>
      <w:r w:rsidRPr="00DF13E4">
        <w:rPr>
          <w:rFonts w:ascii="GHEA Grapalat" w:hAnsi="GHEA Grapalat" w:hint="eastAsia"/>
        </w:rPr>
        <w:t>или</w:t>
      </w:r>
      <w:r w:rsidRPr="00DF13E4">
        <w:rPr>
          <w:rFonts w:ascii="GHEA Grapalat" w:hAnsi="GHEA Grapalat"/>
        </w:rPr>
        <w:t xml:space="preserve"> </w:t>
      </w:r>
      <w:r w:rsidRPr="00DF13E4">
        <w:rPr>
          <w:rFonts w:ascii="GHEA Grapalat" w:hAnsi="GHEA Grapalat" w:hint="eastAsia"/>
        </w:rPr>
        <w:t>освобождать</w:t>
      </w:r>
      <w:r w:rsidRPr="00DF13E4">
        <w:rPr>
          <w:rFonts w:ascii="GHEA Grapalat" w:hAnsi="GHEA Grapalat"/>
        </w:rPr>
        <w:t xml:space="preserve"> </w:t>
      </w:r>
      <w:r w:rsidRPr="00DF13E4">
        <w:rPr>
          <w:rFonts w:ascii="GHEA Grapalat" w:hAnsi="GHEA Grapalat" w:hint="eastAsia"/>
        </w:rPr>
        <w:t>от</w:t>
      </w:r>
      <w:r w:rsidRPr="00DF13E4">
        <w:rPr>
          <w:rFonts w:ascii="GHEA Grapalat" w:hAnsi="GHEA Grapalat"/>
        </w:rPr>
        <w:t xml:space="preserve"> </w:t>
      </w:r>
      <w:r w:rsidRPr="00DF13E4">
        <w:rPr>
          <w:rFonts w:ascii="GHEA Grapalat" w:hAnsi="GHEA Grapalat" w:hint="eastAsia"/>
        </w:rPr>
        <w:t>должности</w:t>
      </w:r>
      <w:r w:rsidRPr="00DF13E4">
        <w:rPr>
          <w:rFonts w:ascii="GHEA Grapalat" w:hAnsi="GHEA Grapalat"/>
        </w:rPr>
        <w:t xml:space="preserve"> </w:t>
      </w:r>
      <w:r w:rsidRPr="00DF13E4">
        <w:rPr>
          <w:rFonts w:ascii="GHEA Grapalat" w:hAnsi="GHEA Grapalat" w:hint="eastAsia"/>
        </w:rPr>
        <w:t>членов</w:t>
      </w:r>
      <w:r w:rsidRPr="00DF13E4">
        <w:rPr>
          <w:rFonts w:ascii="GHEA Grapalat" w:hAnsi="GHEA Grapalat"/>
        </w:rPr>
        <w:t xml:space="preserve"> </w:t>
      </w:r>
      <w:r w:rsidRPr="00DF13E4">
        <w:rPr>
          <w:rFonts w:ascii="GHEA Grapalat" w:hAnsi="GHEA Grapalat" w:hint="eastAsia"/>
        </w:rPr>
        <w:t>исполнительного</w:t>
      </w:r>
      <w:r w:rsidRPr="00DF13E4">
        <w:rPr>
          <w:rFonts w:ascii="GHEA Grapalat" w:hAnsi="GHEA Grapalat"/>
        </w:rPr>
        <w:t xml:space="preserve"> </w:t>
      </w:r>
      <w:r w:rsidRPr="00DF13E4">
        <w:rPr>
          <w:rFonts w:ascii="GHEA Grapalat" w:hAnsi="GHEA Grapalat" w:hint="eastAsia"/>
        </w:rPr>
        <w:t>органа</w:t>
      </w:r>
      <w:r w:rsidRPr="00DF13E4">
        <w:rPr>
          <w:rFonts w:ascii="GHEA Grapalat" w:hAnsi="GHEA Grapalat"/>
        </w:rPr>
        <w:t xml:space="preserve"> </w:t>
      </w:r>
      <w:r w:rsidRPr="00DF13E4">
        <w:rPr>
          <w:rFonts w:ascii="GHEA Grapalat" w:hAnsi="GHEA Grapalat" w:hint="eastAsia"/>
        </w:rPr>
        <w:t>участника</w:t>
      </w:r>
      <w:r w:rsidRPr="00DF13E4">
        <w:rPr>
          <w:rFonts w:ascii="GHEA Grapalat" w:hAnsi="GHEA Grapalat"/>
        </w:rPr>
        <w:t xml:space="preserve">, </w:t>
      </w:r>
      <w:r w:rsidRPr="00DF13E4">
        <w:rPr>
          <w:rFonts w:ascii="GHEA Grapalat" w:hAnsi="GHEA Grapalat" w:hint="eastAsia"/>
        </w:rPr>
        <w:t>либо</w:t>
      </w:r>
      <w:r w:rsidRPr="00DF13E4">
        <w:rPr>
          <w:rFonts w:ascii="GHEA Grapalat" w:hAnsi="GHEA Grapalat"/>
        </w:rPr>
        <w:t xml:space="preserve"> </w:t>
      </w:r>
      <w:r w:rsidRPr="00DF13E4">
        <w:rPr>
          <w:rFonts w:ascii="GHEA Grapalat" w:hAnsi="GHEA Grapalat" w:hint="eastAsia"/>
        </w:rPr>
        <w:t>получающего</w:t>
      </w:r>
      <w:r w:rsidRPr="00DF13E4">
        <w:rPr>
          <w:rFonts w:ascii="GHEA Grapalat" w:hAnsi="GHEA Grapalat"/>
        </w:rPr>
        <w:t xml:space="preserve"> (</w:t>
      </w:r>
      <w:r w:rsidRPr="00DF13E4">
        <w:rPr>
          <w:rFonts w:ascii="GHEA Grapalat" w:hAnsi="GHEA Grapalat" w:hint="eastAsia"/>
        </w:rPr>
        <w:t>получающих</w:t>
      </w:r>
      <w:r w:rsidRPr="00DF13E4">
        <w:rPr>
          <w:rFonts w:ascii="GHEA Grapalat" w:hAnsi="GHEA Grapalat"/>
        </w:rPr>
        <w:t xml:space="preserve">) </w:t>
      </w:r>
      <w:r w:rsidRPr="00DF13E4">
        <w:rPr>
          <w:rFonts w:ascii="GHEA Grapalat" w:hAnsi="GHEA Grapalat" w:hint="eastAsia"/>
        </w:rPr>
        <w:t>более</w:t>
      </w:r>
      <w:r w:rsidRPr="00DF13E4">
        <w:rPr>
          <w:rFonts w:ascii="GHEA Grapalat" w:hAnsi="GHEA Grapalat"/>
        </w:rPr>
        <w:t xml:space="preserve"> </w:t>
      </w:r>
      <w:r w:rsidRPr="00DF13E4">
        <w:rPr>
          <w:rFonts w:ascii="GHEA Grapalat" w:hAnsi="GHEA Grapalat" w:hint="eastAsia"/>
        </w:rPr>
        <w:t>пятнадцати</w:t>
      </w:r>
      <w:r w:rsidRPr="00DF13E4">
        <w:rPr>
          <w:rFonts w:ascii="GHEA Grapalat" w:hAnsi="GHEA Grapalat"/>
        </w:rPr>
        <w:t xml:space="preserve"> </w:t>
      </w:r>
      <w:r w:rsidRPr="00DF13E4">
        <w:rPr>
          <w:rFonts w:ascii="GHEA Grapalat" w:hAnsi="GHEA Grapalat" w:hint="eastAsia"/>
        </w:rPr>
        <w:t>процентов</w:t>
      </w:r>
      <w:r w:rsidRPr="00DF13E4">
        <w:rPr>
          <w:rFonts w:ascii="GHEA Grapalat" w:hAnsi="GHEA Grapalat"/>
        </w:rPr>
        <w:t xml:space="preserve"> </w:t>
      </w:r>
      <w:r w:rsidRPr="00DF13E4">
        <w:rPr>
          <w:rFonts w:ascii="GHEA Grapalat" w:hAnsi="GHEA Grapalat" w:hint="eastAsia"/>
        </w:rPr>
        <w:t>от</w:t>
      </w:r>
      <w:r w:rsidRPr="00DF13E4">
        <w:rPr>
          <w:rFonts w:ascii="GHEA Grapalat" w:hAnsi="GHEA Grapalat"/>
        </w:rPr>
        <w:t xml:space="preserve"> </w:t>
      </w:r>
      <w:r w:rsidRPr="00DF13E4">
        <w:rPr>
          <w:rFonts w:ascii="GHEA Grapalat" w:hAnsi="GHEA Grapalat" w:hint="eastAsia"/>
        </w:rPr>
        <w:t>прибыли</w:t>
      </w:r>
      <w:r w:rsidRPr="00DF13E4">
        <w:rPr>
          <w:rFonts w:ascii="GHEA Grapalat" w:hAnsi="GHEA Grapalat"/>
        </w:rPr>
        <w:t xml:space="preserve">, </w:t>
      </w:r>
      <w:r w:rsidRPr="00DF13E4">
        <w:rPr>
          <w:rFonts w:ascii="GHEA Grapalat" w:hAnsi="GHEA Grapalat" w:hint="eastAsia"/>
        </w:rPr>
        <w:t>полученной</w:t>
      </w:r>
      <w:r w:rsidRPr="00DF13E4">
        <w:rPr>
          <w:rFonts w:ascii="GHEA Grapalat" w:hAnsi="GHEA Grapalat"/>
        </w:rPr>
        <w:t xml:space="preserve"> </w:t>
      </w:r>
      <w:r w:rsidRPr="00DF13E4">
        <w:rPr>
          <w:rFonts w:ascii="GHEA Grapalat" w:hAnsi="GHEA Grapalat" w:hint="eastAsia"/>
        </w:rPr>
        <w:t>в</w:t>
      </w:r>
      <w:r w:rsidRPr="00DF13E4">
        <w:rPr>
          <w:rFonts w:ascii="GHEA Grapalat" w:hAnsi="GHEA Grapalat"/>
        </w:rPr>
        <w:t xml:space="preserve"> </w:t>
      </w:r>
      <w:r w:rsidRPr="00DF13E4">
        <w:rPr>
          <w:rFonts w:ascii="GHEA Grapalat" w:hAnsi="GHEA Grapalat" w:hint="eastAsia"/>
        </w:rPr>
        <w:t>результате</w:t>
      </w:r>
      <w:r w:rsidRPr="00DF13E4">
        <w:rPr>
          <w:rFonts w:ascii="GHEA Grapalat" w:hAnsi="GHEA Grapalat"/>
        </w:rPr>
        <w:t xml:space="preserve"> </w:t>
      </w:r>
      <w:r w:rsidRPr="00DF13E4">
        <w:rPr>
          <w:rFonts w:ascii="GHEA Grapalat" w:hAnsi="GHEA Grapalat" w:hint="eastAsia"/>
        </w:rPr>
        <w:t>осуществления</w:t>
      </w:r>
      <w:r w:rsidRPr="00DF13E4">
        <w:rPr>
          <w:rFonts w:ascii="GHEA Grapalat" w:hAnsi="GHEA Grapalat"/>
        </w:rPr>
        <w:t xml:space="preserve"> </w:t>
      </w:r>
      <w:r w:rsidRPr="00DF13E4">
        <w:rPr>
          <w:rFonts w:ascii="GHEA Grapalat" w:hAnsi="GHEA Grapalat" w:hint="eastAsia"/>
        </w:rPr>
        <w:t>участником</w:t>
      </w:r>
      <w:r w:rsidRPr="00DF13E4">
        <w:rPr>
          <w:rFonts w:ascii="GHEA Grapalat" w:hAnsi="GHEA Grapalat"/>
        </w:rPr>
        <w:t xml:space="preserve"> </w:t>
      </w:r>
      <w:r w:rsidRPr="00DF13E4">
        <w:rPr>
          <w:rFonts w:ascii="GHEA Grapalat" w:hAnsi="GHEA Grapalat" w:hint="eastAsia"/>
        </w:rPr>
        <w:t>предпринимательской</w:t>
      </w:r>
      <w:r w:rsidRPr="00DF13E4">
        <w:rPr>
          <w:rFonts w:ascii="GHEA Grapalat" w:hAnsi="GHEA Grapalat"/>
        </w:rPr>
        <w:t xml:space="preserve"> </w:t>
      </w:r>
      <w:r w:rsidRPr="00DF13E4">
        <w:rPr>
          <w:rFonts w:ascii="GHEA Grapalat" w:hAnsi="GHEA Grapalat" w:hint="eastAsia"/>
        </w:rPr>
        <w:t>или</w:t>
      </w:r>
      <w:r w:rsidRPr="00DF13E4">
        <w:rPr>
          <w:rFonts w:ascii="GHEA Grapalat" w:hAnsi="GHEA Grapalat"/>
        </w:rPr>
        <w:t xml:space="preserve"> </w:t>
      </w:r>
      <w:r w:rsidRPr="00DF13E4">
        <w:rPr>
          <w:rFonts w:ascii="GHEA Grapalat" w:hAnsi="GHEA Grapalat" w:hint="eastAsia"/>
        </w:rPr>
        <w:t>иной</w:t>
      </w:r>
      <w:r w:rsidRPr="00DF13E4">
        <w:rPr>
          <w:rFonts w:ascii="GHEA Grapalat" w:hAnsi="GHEA Grapalat"/>
        </w:rPr>
        <w:t xml:space="preserve"> </w:t>
      </w:r>
      <w:r w:rsidRPr="00DF13E4">
        <w:rPr>
          <w:rFonts w:ascii="GHEA Grapalat" w:hAnsi="GHEA Grapalat" w:hint="eastAsia"/>
        </w:rPr>
        <w:t>деятельности</w:t>
      </w:r>
      <w:r w:rsidRPr="00DF13E4">
        <w:rPr>
          <w:rFonts w:ascii="GHEA Grapalat" w:hAnsi="GHEA Grapalat"/>
        </w:rPr>
        <w:t xml:space="preserve"> (</w:t>
      </w:r>
      <w:r w:rsidRPr="00DF13E4">
        <w:rPr>
          <w:rFonts w:ascii="GHEA Grapalat" w:hAnsi="GHEA Grapalat" w:hint="eastAsia"/>
        </w:rPr>
        <w:t>реальные</w:t>
      </w:r>
      <w:r w:rsidRPr="00DF13E4">
        <w:rPr>
          <w:rFonts w:ascii="GHEA Grapalat" w:hAnsi="GHEA Grapalat"/>
        </w:rPr>
        <w:t xml:space="preserve"> </w:t>
      </w:r>
      <w:r w:rsidRPr="00DF13E4">
        <w:rPr>
          <w:rFonts w:ascii="GHEA Grapalat" w:hAnsi="GHEA Grapalat" w:hint="eastAsia"/>
        </w:rPr>
        <w:lastRenderedPageBreak/>
        <w:t>бенефициары</w:t>
      </w:r>
      <w:r w:rsidRPr="00DF13E4">
        <w:rPr>
          <w:rFonts w:ascii="GHEA Grapalat" w:hAnsi="GHEA Grapalat"/>
        </w:rPr>
        <w:t>)</w:t>
      </w:r>
      <w:r w:rsidR="000F14BC" w:rsidRPr="00DF13E4">
        <w:rPr>
          <w:rStyle w:val="af6"/>
          <w:rFonts w:ascii="GHEA Grapalat" w:hAnsi="GHEA Grapalat"/>
        </w:rPr>
        <w:footnoteReference w:customMarkFollows="1" w:id="13"/>
        <w:t>**</w:t>
      </w:r>
      <w:r w:rsidRPr="00DF13E4">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2A5B1A" w:rsidRPr="00DF13E4" w:rsidTr="00B068FF">
        <w:tc>
          <w:tcPr>
            <w:tcW w:w="491" w:type="dxa"/>
            <w:vAlign w:val="center"/>
          </w:tcPr>
          <w:p w:rsidR="002A5B1A" w:rsidRPr="00DF13E4" w:rsidRDefault="008869F7" w:rsidP="00CA236C">
            <w:pPr>
              <w:pStyle w:val="31"/>
              <w:widowControl w:val="0"/>
              <w:spacing w:line="240" w:lineRule="auto"/>
              <w:ind w:firstLine="0"/>
              <w:jc w:val="center"/>
              <w:rPr>
                <w:rFonts w:ascii="GHEA Grapalat" w:hAnsi="GHEA Grapalat"/>
                <w:szCs w:val="24"/>
              </w:rPr>
            </w:pPr>
            <w:r w:rsidRPr="00DF13E4">
              <w:rPr>
                <w:rFonts w:ascii="GHEA Grapalat" w:hAnsi="GHEA Grapalat"/>
              </w:rPr>
              <w:br w:type="page"/>
            </w:r>
            <w:r w:rsidR="002A5B1A" w:rsidRPr="00BB4C66">
              <w:rPr>
                <w:rFonts w:ascii="GHEA Grapalat" w:hAnsi="GHEA Grapalat"/>
                <w:szCs w:val="24"/>
              </w:rPr>
              <w:t>п/н</w:t>
            </w:r>
          </w:p>
        </w:tc>
        <w:tc>
          <w:tcPr>
            <w:tcW w:w="2343"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r w:rsidRPr="00BB4C66">
              <w:rPr>
                <w:rFonts w:ascii="GHEA Grapalat" w:hAnsi="GHEA Grapalat"/>
                <w:szCs w:val="24"/>
              </w:rPr>
              <w:t>Имя, фамилия, отчество</w:t>
            </w:r>
          </w:p>
        </w:tc>
        <w:tc>
          <w:tcPr>
            <w:tcW w:w="3644"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r w:rsidRPr="00BB4C66">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2A5B1A" w:rsidRPr="00DF13E4" w:rsidRDefault="002A5B1A" w:rsidP="00CA236C">
            <w:pPr>
              <w:pStyle w:val="31"/>
              <w:widowControl w:val="0"/>
              <w:spacing w:line="240" w:lineRule="auto"/>
              <w:ind w:firstLine="0"/>
              <w:jc w:val="center"/>
              <w:rPr>
                <w:rFonts w:ascii="GHEA Grapalat" w:hAnsi="GHEA Grapalat"/>
                <w:szCs w:val="24"/>
              </w:rPr>
            </w:pPr>
            <w:r w:rsidRPr="00BB4C66">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2A5B1A" w:rsidRPr="00DF13E4" w:rsidTr="00B068FF">
        <w:tc>
          <w:tcPr>
            <w:tcW w:w="491"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2343"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3644"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2728" w:type="dxa"/>
          </w:tcPr>
          <w:p w:rsidR="002A5B1A" w:rsidRPr="00DF13E4" w:rsidRDefault="002A5B1A" w:rsidP="00CA236C">
            <w:pPr>
              <w:pStyle w:val="31"/>
              <w:widowControl w:val="0"/>
              <w:spacing w:line="240" w:lineRule="auto"/>
              <w:ind w:firstLine="0"/>
              <w:jc w:val="center"/>
              <w:rPr>
                <w:rFonts w:ascii="GHEA Grapalat" w:hAnsi="GHEA Grapalat"/>
                <w:szCs w:val="24"/>
              </w:rPr>
            </w:pPr>
          </w:p>
        </w:tc>
      </w:tr>
      <w:tr w:rsidR="002A5B1A" w:rsidRPr="00DF13E4" w:rsidTr="00B068FF">
        <w:tc>
          <w:tcPr>
            <w:tcW w:w="491"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2343"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3644"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2728" w:type="dxa"/>
          </w:tcPr>
          <w:p w:rsidR="002A5B1A" w:rsidRPr="00DF13E4" w:rsidRDefault="002A5B1A" w:rsidP="00CA236C">
            <w:pPr>
              <w:pStyle w:val="31"/>
              <w:widowControl w:val="0"/>
              <w:spacing w:line="240" w:lineRule="auto"/>
              <w:ind w:firstLine="0"/>
              <w:jc w:val="center"/>
              <w:rPr>
                <w:rFonts w:ascii="GHEA Grapalat" w:hAnsi="GHEA Grapalat"/>
                <w:szCs w:val="24"/>
              </w:rPr>
            </w:pPr>
          </w:p>
        </w:tc>
      </w:tr>
      <w:tr w:rsidR="002A5B1A" w:rsidRPr="00DF13E4" w:rsidTr="00B068FF">
        <w:tc>
          <w:tcPr>
            <w:tcW w:w="491"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2343"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3644" w:type="dxa"/>
            <w:vAlign w:val="center"/>
          </w:tcPr>
          <w:p w:rsidR="002A5B1A" w:rsidRPr="00DF13E4" w:rsidRDefault="002A5B1A" w:rsidP="00CA236C">
            <w:pPr>
              <w:pStyle w:val="31"/>
              <w:widowControl w:val="0"/>
              <w:spacing w:line="240" w:lineRule="auto"/>
              <w:ind w:firstLine="0"/>
              <w:jc w:val="center"/>
              <w:rPr>
                <w:rFonts w:ascii="GHEA Grapalat" w:hAnsi="GHEA Grapalat"/>
                <w:szCs w:val="24"/>
              </w:rPr>
            </w:pPr>
          </w:p>
        </w:tc>
        <w:tc>
          <w:tcPr>
            <w:tcW w:w="2728" w:type="dxa"/>
          </w:tcPr>
          <w:p w:rsidR="002A5B1A" w:rsidRPr="00DF13E4" w:rsidRDefault="002A5B1A" w:rsidP="00CA236C">
            <w:pPr>
              <w:pStyle w:val="31"/>
              <w:widowControl w:val="0"/>
              <w:spacing w:line="240" w:lineRule="auto"/>
              <w:ind w:firstLine="0"/>
              <w:jc w:val="center"/>
              <w:rPr>
                <w:rFonts w:ascii="GHEA Grapalat" w:hAnsi="GHEA Grapalat"/>
                <w:szCs w:val="24"/>
              </w:rPr>
            </w:pPr>
          </w:p>
        </w:tc>
      </w:tr>
    </w:tbl>
    <w:p w:rsidR="002A5B1A" w:rsidRPr="00AF0D24" w:rsidRDefault="00B068FF" w:rsidP="00CA236C">
      <w:pPr>
        <w:rPr>
          <w:rFonts w:ascii="GHEA Grapalat" w:hAnsi="GHEA Grapalat"/>
        </w:rPr>
      </w:pPr>
      <w:r>
        <w:t>3</w:t>
      </w:r>
      <w:r w:rsidR="002A5B1A" w:rsidRPr="00DF13E4">
        <w:rPr>
          <w:rFonts w:ascii="GHEA Grapalat" w:hAnsi="GHEA Grapalat"/>
        </w:rPr>
        <w:t>) В случае признания отобранным участником запроса котировок под  кодом "---</w:t>
      </w:r>
      <w:r w:rsidR="00C45615" w:rsidRPr="00DF13E4">
        <w:rPr>
          <w:rFonts w:ascii="GHEA Grapalat" w:hAnsi="GHEA Grapalat"/>
        </w:rPr>
        <w:t xml:space="preserve"> </w:t>
      </w:r>
      <w:proofErr w:type="spellStart"/>
      <w:r w:rsidR="00C45615" w:rsidRPr="00DF13E4">
        <w:rPr>
          <w:rFonts w:ascii="GHEA Grapalat" w:hAnsi="GHEA Grapalat"/>
        </w:rPr>
        <w:t>GHAShDzB</w:t>
      </w:r>
      <w:proofErr w:type="spellEnd"/>
      <w:r w:rsidR="00C45615" w:rsidRPr="00DF13E4">
        <w:rPr>
          <w:rFonts w:ascii="GHEA Grapalat" w:hAnsi="GHEA Grapalat"/>
        </w:rPr>
        <w:t xml:space="preserve"> </w:t>
      </w:r>
      <w:r w:rsidR="002A5B1A" w:rsidRPr="00DF13E4">
        <w:rPr>
          <w:rFonts w:ascii="GHEA Grapalat" w:hAnsi="GHEA Grapalat"/>
        </w:rPr>
        <w:t xml:space="preserve">---/---"* и заключения договора, выполнение договора будет осуществляться </w:t>
      </w:r>
      <w:r w:rsidR="002A5B1A" w:rsidRPr="00BB4C66">
        <w:t xml:space="preserve"> </w:t>
      </w:r>
      <w:r w:rsidR="002A5B1A" w:rsidRPr="00DF13E4">
        <w:rPr>
          <w:rFonts w:ascii="GHEA Grapalat" w:hAnsi="GHEA Grapalat"/>
        </w:rPr>
        <w:t xml:space="preserve">посредством </w:t>
      </w:r>
      <w:r w:rsidR="002A5B1A" w:rsidRPr="00BB4C66">
        <w:rPr>
          <w:lang w:val="hy-AM"/>
        </w:rPr>
        <w:t xml:space="preserve"> </w:t>
      </w:r>
      <w:r w:rsidR="002A5B1A" w:rsidRPr="00BB4C66">
        <w:rPr>
          <w:vertAlign w:val="subscript"/>
        </w:rPr>
        <w:t xml:space="preserve">--------------------------------------------------------------------   </w:t>
      </w:r>
      <w:r w:rsidR="002A5B1A" w:rsidRPr="00DF13E4">
        <w:rPr>
          <w:rFonts w:ascii="GHEA Grapalat" w:hAnsi="GHEA Grapalat"/>
        </w:rPr>
        <w:t>сотрудников.</w:t>
      </w:r>
    </w:p>
    <w:p w:rsidR="002A5B1A" w:rsidRPr="00DF13E4" w:rsidRDefault="002A5B1A" w:rsidP="00CA236C">
      <w:pPr>
        <w:jc w:val="both"/>
        <w:rPr>
          <w:rFonts w:ascii="GHEA Grapalat" w:hAnsi="GHEA Grapalat"/>
          <w:sz w:val="18"/>
          <w:szCs w:val="18"/>
        </w:rPr>
      </w:pPr>
      <w:r w:rsidRPr="00DF13E4">
        <w:rPr>
          <w:rFonts w:ascii="GHEA Grapalat" w:hAnsi="GHEA Grapalat"/>
          <w:sz w:val="18"/>
          <w:szCs w:val="18"/>
        </w:rPr>
        <w:t xml:space="preserve">                                                                                   количество сотрудников</w:t>
      </w:r>
    </w:p>
    <w:p w:rsidR="002A5B1A" w:rsidRPr="00DF13E4" w:rsidRDefault="002A5B1A" w:rsidP="00CA236C">
      <w:pPr>
        <w:jc w:val="both"/>
        <w:rPr>
          <w:rFonts w:ascii="GHEA Grapalat" w:hAnsi="GHEA Grapalat"/>
        </w:rPr>
      </w:pPr>
    </w:p>
    <w:p w:rsidR="002A5B1A" w:rsidRPr="00DF13E4" w:rsidRDefault="002A5B1A" w:rsidP="00CA236C">
      <w:pPr>
        <w:jc w:val="both"/>
        <w:rPr>
          <w:rFonts w:ascii="GHEA Grapalat" w:hAnsi="GHEA Grapalat"/>
        </w:rPr>
      </w:pPr>
    </w:p>
    <w:p w:rsidR="002A5B1A" w:rsidRPr="00DF13E4" w:rsidRDefault="002A5B1A" w:rsidP="00CA236C">
      <w:pPr>
        <w:tabs>
          <w:tab w:val="left" w:pos="7371"/>
        </w:tabs>
        <w:ind w:left="3544" w:firstLine="3"/>
        <w:jc w:val="both"/>
        <w:rPr>
          <w:rFonts w:ascii="GHEA Grapalat" w:hAnsi="GHEA Grapalat"/>
          <w:sz w:val="16"/>
        </w:rPr>
      </w:pPr>
    </w:p>
    <w:p w:rsidR="006F63BB" w:rsidRPr="00DF13E4" w:rsidRDefault="006F63BB" w:rsidP="00CA236C">
      <w:pPr>
        <w:jc w:val="both"/>
        <w:rPr>
          <w:rFonts w:ascii="GHEA Grapalat" w:hAnsi="GHEA Grapalat"/>
        </w:rPr>
      </w:pPr>
      <w:r w:rsidRPr="00DF13E4">
        <w:rPr>
          <w:rFonts w:ascii="GHEA Grapalat" w:hAnsi="GHEA Grapalat"/>
        </w:rPr>
        <w:t>_______________________________________________</w:t>
      </w:r>
      <w:r w:rsidRPr="00DF13E4">
        <w:rPr>
          <w:rFonts w:ascii="GHEA Grapalat" w:hAnsi="GHEA Grapalat"/>
        </w:rPr>
        <w:tab/>
        <w:t>_____________________</w:t>
      </w:r>
    </w:p>
    <w:p w:rsidR="006F63BB" w:rsidRPr="00DF13E4" w:rsidRDefault="006F63BB" w:rsidP="00CA236C">
      <w:pPr>
        <w:tabs>
          <w:tab w:val="left" w:pos="7230"/>
        </w:tabs>
        <w:ind w:left="851"/>
        <w:jc w:val="both"/>
        <w:rPr>
          <w:rFonts w:ascii="GHEA Grapalat" w:hAnsi="GHEA Grapalat"/>
          <w:sz w:val="16"/>
        </w:rPr>
      </w:pPr>
      <w:r w:rsidRPr="00DF13E4">
        <w:rPr>
          <w:rFonts w:ascii="GHEA Grapalat" w:hAnsi="GHEA Grapalat"/>
          <w:sz w:val="16"/>
        </w:rPr>
        <w:t>наименование участника (должность,</w:t>
      </w:r>
      <w:r w:rsidRPr="00DF13E4">
        <w:rPr>
          <w:rFonts w:ascii="GHEA Grapalat" w:hAnsi="GHEA Grapalat"/>
          <w:sz w:val="16"/>
        </w:rPr>
        <w:tab/>
        <w:t>подпись)</w:t>
      </w:r>
    </w:p>
    <w:p w:rsidR="006F63BB" w:rsidRPr="00DF13E4" w:rsidRDefault="006F63BB" w:rsidP="00CA236C">
      <w:pPr>
        <w:ind w:left="1134"/>
        <w:jc w:val="both"/>
        <w:rPr>
          <w:rFonts w:ascii="GHEA Grapalat" w:hAnsi="GHEA Grapalat"/>
          <w:sz w:val="16"/>
        </w:rPr>
      </w:pPr>
      <w:r w:rsidRPr="00DF13E4">
        <w:rPr>
          <w:rFonts w:ascii="GHEA Grapalat" w:hAnsi="GHEA Grapalat"/>
          <w:sz w:val="16"/>
        </w:rPr>
        <w:t>имя, фамилия руководителя)</w:t>
      </w:r>
    </w:p>
    <w:p w:rsidR="006F63BB" w:rsidRPr="00DF13E4" w:rsidRDefault="00B2572B" w:rsidP="00CA236C">
      <w:pPr>
        <w:widowControl w:val="0"/>
        <w:jc w:val="right"/>
        <w:rPr>
          <w:rFonts w:ascii="GHEA Grapalat" w:hAnsi="GHEA Grapalat"/>
        </w:rPr>
      </w:pPr>
      <w:r w:rsidRPr="00DF13E4">
        <w:rPr>
          <w:rFonts w:ascii="GHEA Grapalat" w:hAnsi="GHEA Grapalat"/>
        </w:rPr>
        <w:t>М. П.</w:t>
      </w:r>
    </w:p>
    <w:p w:rsidR="006F63BB" w:rsidRPr="00DF13E4" w:rsidRDefault="006F63BB" w:rsidP="00CA236C">
      <w:pPr>
        <w:rPr>
          <w:rFonts w:ascii="GHEA Grapalat" w:hAnsi="GHEA Grapalat"/>
        </w:rPr>
      </w:pPr>
      <w:r w:rsidRPr="00DF13E4">
        <w:rPr>
          <w:rFonts w:ascii="GHEA Grapalat" w:hAnsi="GHEA Grapalat"/>
        </w:rPr>
        <w:br w:type="page"/>
      </w:r>
    </w:p>
    <w:p w:rsidR="00C21003" w:rsidRPr="00DF13E4" w:rsidRDefault="00C21003" w:rsidP="00CA236C">
      <w:pPr>
        <w:widowControl w:val="0"/>
        <w:jc w:val="right"/>
        <w:rPr>
          <w:rFonts w:ascii="GHEA Grapalat" w:hAnsi="GHEA Grapalat"/>
        </w:rPr>
      </w:pPr>
    </w:p>
    <w:p w:rsidR="00C21003" w:rsidRPr="00DF13E4" w:rsidRDefault="00C21003" w:rsidP="00CA236C">
      <w:pPr>
        <w:rPr>
          <w:rFonts w:ascii="GHEA Grapalat" w:hAnsi="GHEA Grapalat"/>
        </w:rPr>
      </w:pPr>
    </w:p>
    <w:p w:rsidR="00B2572B" w:rsidRPr="00BB4C66" w:rsidRDefault="00B2572B" w:rsidP="00CA236C">
      <w:pPr>
        <w:pStyle w:val="31"/>
        <w:widowControl w:val="0"/>
        <w:spacing w:line="240" w:lineRule="auto"/>
        <w:ind w:firstLine="0"/>
        <w:jc w:val="right"/>
        <w:rPr>
          <w:rFonts w:ascii="GHEA Grapalat" w:hAnsi="GHEA Grapalat" w:cs="Arial"/>
          <w:b/>
          <w:sz w:val="24"/>
          <w:szCs w:val="24"/>
          <w:lang w:val="hy-AM"/>
        </w:rPr>
      </w:pPr>
      <w:r w:rsidRPr="00DF13E4">
        <w:rPr>
          <w:rFonts w:ascii="GHEA Grapalat" w:hAnsi="GHEA Grapalat"/>
          <w:b/>
          <w:sz w:val="24"/>
          <w:szCs w:val="24"/>
        </w:rPr>
        <w:t xml:space="preserve">Приложение № </w:t>
      </w:r>
      <w:r w:rsidR="007A7831" w:rsidRPr="00DF13E4">
        <w:rPr>
          <w:rFonts w:ascii="GHEA Grapalat" w:hAnsi="GHEA Grapalat"/>
          <w:b/>
          <w:sz w:val="24"/>
          <w:szCs w:val="24"/>
          <w:lang w:val="hy-AM"/>
        </w:rPr>
        <w:t>2</w:t>
      </w:r>
    </w:p>
    <w:p w:rsidR="00B2572B" w:rsidRPr="00DF13E4" w:rsidRDefault="00B2572B" w:rsidP="00CA236C">
      <w:pPr>
        <w:pStyle w:val="31"/>
        <w:widowControl w:val="0"/>
        <w:spacing w:line="240" w:lineRule="auto"/>
        <w:jc w:val="right"/>
        <w:rPr>
          <w:rFonts w:ascii="GHEA Grapalat" w:hAnsi="GHEA Grapalat" w:cs="Arial"/>
          <w:b/>
          <w:sz w:val="24"/>
          <w:szCs w:val="24"/>
        </w:rPr>
      </w:pPr>
      <w:r w:rsidRPr="00DF13E4">
        <w:rPr>
          <w:rFonts w:ascii="GHEA Grapalat" w:hAnsi="GHEA Grapalat"/>
          <w:b/>
          <w:sz w:val="24"/>
          <w:szCs w:val="24"/>
        </w:rPr>
        <w:t>к Приглашению на запрос котировок</w:t>
      </w:r>
      <w:r w:rsidR="00C21003" w:rsidRPr="00AF0D24">
        <w:rPr>
          <w:rFonts w:ascii="GHEA Grapalat" w:hAnsi="GHEA Grapalat" w:cs="Arial"/>
          <w:b/>
          <w:sz w:val="24"/>
          <w:szCs w:val="24"/>
        </w:rPr>
        <w:br/>
      </w:r>
      <w:r w:rsidR="00BC04DB" w:rsidRPr="00DF13E4">
        <w:rPr>
          <w:rFonts w:ascii="GHEA Grapalat" w:hAnsi="GHEA Grapalat"/>
          <w:b/>
          <w:sz w:val="24"/>
          <w:szCs w:val="24"/>
        </w:rPr>
        <w:t xml:space="preserve">под кодом </w:t>
      </w:r>
      <w:r w:rsidR="0034479D">
        <w:rPr>
          <w:rFonts w:ascii="GHEA Grapalat" w:hAnsi="GHEA Grapalat"/>
          <w:b/>
          <w:sz w:val="24"/>
          <w:szCs w:val="24"/>
        </w:rPr>
        <w:t>MOHK-GHAShDzB-19/5</w:t>
      </w:r>
      <w:r w:rsidR="00134F9C" w:rsidRPr="00BB4C66">
        <w:rPr>
          <w:rStyle w:val="af6"/>
          <w:rFonts w:ascii="GHEA Grapalat" w:hAnsi="GHEA Grapalat"/>
          <w:b/>
          <w:sz w:val="40"/>
          <w:szCs w:val="40"/>
        </w:rPr>
        <w:footnoteReference w:customMarkFollows="1" w:id="14"/>
        <w:t>*</w:t>
      </w:r>
    </w:p>
    <w:p w:rsidR="00B2572B" w:rsidRPr="00DF13E4" w:rsidRDefault="00B2572B" w:rsidP="00CA236C">
      <w:pPr>
        <w:widowControl w:val="0"/>
        <w:ind w:firstLine="567"/>
        <w:jc w:val="center"/>
        <w:rPr>
          <w:rFonts w:ascii="GHEA Grapalat" w:hAnsi="GHEA Grapalat"/>
        </w:rPr>
      </w:pPr>
    </w:p>
    <w:p w:rsidR="00B2572B" w:rsidRPr="00DF13E4" w:rsidRDefault="00B2572B" w:rsidP="00CA236C">
      <w:pPr>
        <w:widowControl w:val="0"/>
        <w:ind w:left="-66"/>
        <w:jc w:val="center"/>
        <w:rPr>
          <w:rFonts w:ascii="GHEA Grapalat" w:hAnsi="GHEA Grapalat"/>
          <w:b/>
        </w:rPr>
      </w:pPr>
      <w:r w:rsidRPr="00DF13E4">
        <w:rPr>
          <w:rFonts w:ascii="GHEA Grapalat" w:hAnsi="GHEA Grapalat"/>
          <w:b/>
        </w:rPr>
        <w:t>ЦЕНОВОЕ ПРЕДЛОЖЕНИЕ</w:t>
      </w:r>
    </w:p>
    <w:p w:rsidR="00314666" w:rsidRPr="00DF13E4" w:rsidRDefault="00C21003" w:rsidP="00CA236C">
      <w:pPr>
        <w:widowControl w:val="0"/>
        <w:jc w:val="both"/>
        <w:rPr>
          <w:rFonts w:ascii="GHEA Grapalat" w:hAnsi="GHEA Grapalat"/>
        </w:rPr>
      </w:pPr>
      <w:r w:rsidRPr="00DF13E4">
        <w:rPr>
          <w:rFonts w:ascii="GHEA Grapalat" w:hAnsi="GHEA Grapalat"/>
        </w:rPr>
        <w:t>Рассмотрев приглашение на запрос котировок под кодом "</w:t>
      </w:r>
      <w:r w:rsidR="0034479D">
        <w:rPr>
          <w:rFonts w:ascii="GHEA Grapalat" w:hAnsi="GHEA Grapalat"/>
        </w:rPr>
        <w:t>MOHK-GHAShDzB-19/5</w:t>
      </w:r>
      <w:r w:rsidRPr="00DF13E4">
        <w:rPr>
          <w:rFonts w:ascii="GHEA Grapalat" w:hAnsi="GHEA Grapalat"/>
        </w:rPr>
        <w:t xml:space="preserve">"*, </w:t>
      </w:r>
    </w:p>
    <w:p w:rsidR="00C21003" w:rsidRPr="00DF13E4" w:rsidRDefault="00314666" w:rsidP="00CA236C">
      <w:pPr>
        <w:widowControl w:val="0"/>
        <w:jc w:val="both"/>
        <w:rPr>
          <w:rFonts w:ascii="GHEA Grapalat" w:hAnsi="GHEA Grapalat"/>
          <w:u w:val="single"/>
        </w:rPr>
      </w:pPr>
      <w:r w:rsidRPr="00DF13E4">
        <w:rPr>
          <w:rFonts w:ascii="GHEA Grapalat" w:hAnsi="GHEA Grapalat"/>
        </w:rPr>
        <w:t xml:space="preserve">в </w:t>
      </w:r>
      <w:r w:rsidR="00C21003" w:rsidRPr="00DF13E4">
        <w:rPr>
          <w:rFonts w:ascii="GHEA Grapalat" w:hAnsi="GHEA Grapalat"/>
        </w:rPr>
        <w:t>том числе проект заключаемого договора___________________________________</w:t>
      </w:r>
    </w:p>
    <w:p w:rsidR="00C21003" w:rsidRPr="00DF13E4" w:rsidRDefault="00C21003" w:rsidP="00CA236C">
      <w:pPr>
        <w:widowControl w:val="0"/>
        <w:ind w:left="6237" w:hanging="6"/>
        <w:jc w:val="both"/>
        <w:rPr>
          <w:rFonts w:ascii="GHEA Grapalat" w:hAnsi="GHEA Grapalat"/>
          <w:vertAlign w:val="superscript"/>
        </w:rPr>
      </w:pPr>
      <w:r w:rsidRPr="00DF13E4">
        <w:rPr>
          <w:rFonts w:ascii="GHEA Grapalat" w:hAnsi="GHEA Grapalat"/>
          <w:vertAlign w:val="superscript"/>
        </w:rPr>
        <w:t>наименование участника</w:t>
      </w:r>
    </w:p>
    <w:p w:rsidR="00B2572B" w:rsidRPr="00DF13E4" w:rsidRDefault="00B2572B" w:rsidP="00CA236C">
      <w:pPr>
        <w:widowControl w:val="0"/>
        <w:jc w:val="both"/>
        <w:rPr>
          <w:rFonts w:ascii="GHEA Grapalat" w:hAnsi="GHEA Grapalat"/>
        </w:rPr>
      </w:pPr>
      <w:r w:rsidRPr="00DF13E4">
        <w:rPr>
          <w:rFonts w:ascii="GHEA Grapalat" w:hAnsi="GHEA Grapalat"/>
        </w:rPr>
        <w:t>выполнить договор по нижеуказанным общим ценам:</w:t>
      </w:r>
    </w:p>
    <w:p w:rsidR="00B2572B" w:rsidRPr="00DF13E4" w:rsidRDefault="00B2572B" w:rsidP="00CA236C">
      <w:pPr>
        <w:widowControl w:val="0"/>
        <w:jc w:val="right"/>
        <w:rPr>
          <w:rFonts w:ascii="GHEA Grapalat" w:hAnsi="GHEA Grapalat"/>
        </w:rPr>
      </w:pPr>
      <w:proofErr w:type="spellStart"/>
      <w:r w:rsidRPr="00DF13E4">
        <w:rPr>
          <w:rFonts w:ascii="GHEA Grapalat" w:hAnsi="GHEA Grapalat"/>
        </w:rPr>
        <w:t>драмов</w:t>
      </w:r>
      <w:proofErr w:type="spellEnd"/>
      <w:r w:rsidRPr="00DF13E4">
        <w:rPr>
          <w:rFonts w:ascii="GHEA Grapalat" w:hAnsi="GHEA Grapalat"/>
        </w:rPr>
        <w:t xml:space="preserve"> РА</w:t>
      </w:r>
    </w:p>
    <w:tbl>
      <w:tblPr>
        <w:tblW w:w="9788" w:type="dxa"/>
        <w:jc w:val="center"/>
        <w:tblInd w:w="-7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6"/>
        <w:gridCol w:w="3551"/>
        <w:gridCol w:w="2268"/>
        <w:gridCol w:w="1417"/>
        <w:gridCol w:w="1566"/>
      </w:tblGrid>
      <w:tr w:rsidR="00B2572B" w:rsidRPr="00DF13E4" w:rsidTr="00CB6FBC">
        <w:trPr>
          <w:cantSplit/>
          <w:trHeight w:val="916"/>
          <w:jc w:val="center"/>
        </w:trPr>
        <w:tc>
          <w:tcPr>
            <w:tcW w:w="986" w:type="dxa"/>
            <w:tcBorders>
              <w:top w:val="single" w:sz="4" w:space="0" w:color="auto"/>
              <w:left w:val="single" w:sz="4" w:space="0" w:color="auto"/>
              <w:right w:val="single" w:sz="4" w:space="0" w:color="auto"/>
            </w:tcBorders>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Номер</w:t>
            </w:r>
            <w:r w:rsidR="00FB6614" w:rsidRPr="00BB4C66">
              <w:rPr>
                <w:rFonts w:ascii="GHEA Grapalat" w:hAnsi="GHEA Grapalat"/>
                <w:b/>
                <w:szCs w:val="24"/>
              </w:rPr>
              <w:t xml:space="preserve"> </w:t>
            </w:r>
            <w:r w:rsidRPr="00BB4C66">
              <w:rPr>
                <w:rFonts w:ascii="GHEA Grapalat" w:hAnsi="GHEA Grapalat"/>
                <w:b/>
                <w:szCs w:val="24"/>
              </w:rPr>
              <w:t>лотов</w:t>
            </w:r>
          </w:p>
        </w:tc>
        <w:tc>
          <w:tcPr>
            <w:tcW w:w="3551" w:type="dxa"/>
            <w:tcBorders>
              <w:top w:val="single" w:sz="4" w:space="0" w:color="auto"/>
              <w:left w:val="single" w:sz="4" w:space="0" w:color="auto"/>
              <w:right w:val="single" w:sz="4" w:space="0" w:color="auto"/>
            </w:tcBorders>
            <w:vAlign w:val="center"/>
          </w:tcPr>
          <w:p w:rsidR="00B2572B" w:rsidRPr="00DF13E4" w:rsidRDefault="005D3A39"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Наименование работы</w:t>
            </w:r>
          </w:p>
        </w:tc>
        <w:tc>
          <w:tcPr>
            <w:tcW w:w="2268" w:type="dxa"/>
            <w:tcBorders>
              <w:top w:val="single" w:sz="4" w:space="0" w:color="auto"/>
              <w:left w:val="single" w:sz="4" w:space="0" w:color="auto"/>
              <w:right w:val="single" w:sz="4" w:space="0" w:color="auto"/>
            </w:tcBorders>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Стоимость (сумма себестоимости и прогнозируемой прибыли)</w:t>
            </w:r>
            <w:r w:rsidR="00FB6614" w:rsidRPr="00BB4C66">
              <w:rPr>
                <w:rFonts w:ascii="GHEA Grapalat" w:hAnsi="GHEA Grapalat"/>
                <w:b/>
                <w:szCs w:val="24"/>
              </w:rPr>
              <w:t xml:space="preserve"> </w:t>
            </w:r>
            <w:r w:rsidRPr="00BB4C66">
              <w:rPr>
                <w:rFonts w:ascii="GHEA Grapalat" w:hAnsi="GHEA Grapalat"/>
                <w:b/>
                <w:szCs w:val="24"/>
              </w:rPr>
              <w:t>/прописью и цифрами/</w:t>
            </w:r>
          </w:p>
        </w:tc>
        <w:tc>
          <w:tcPr>
            <w:tcW w:w="1417" w:type="dxa"/>
            <w:tcBorders>
              <w:top w:val="single" w:sz="4" w:space="0" w:color="auto"/>
              <w:left w:val="single" w:sz="4" w:space="0" w:color="auto"/>
              <w:right w:val="single" w:sz="4" w:space="0" w:color="auto"/>
            </w:tcBorders>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НДС</w:t>
            </w:r>
            <w:r w:rsidR="003E6BA4" w:rsidRPr="00BB4C66">
              <w:rPr>
                <w:rStyle w:val="af6"/>
                <w:rFonts w:ascii="GHEA Grapalat" w:hAnsi="GHEA Grapalat"/>
                <w:b/>
                <w:sz w:val="40"/>
                <w:szCs w:val="40"/>
              </w:rPr>
              <w:footnoteReference w:customMarkFollows="1" w:id="15"/>
              <w:t>**</w:t>
            </w:r>
            <w:r w:rsidRPr="00DF13E4">
              <w:rPr>
                <w:rFonts w:ascii="GHEA Grapalat" w:hAnsi="GHEA Grapalat"/>
                <w:b/>
                <w:szCs w:val="24"/>
              </w:rPr>
              <w:t>/прописью и цифрами/</w:t>
            </w:r>
          </w:p>
        </w:tc>
        <w:tc>
          <w:tcPr>
            <w:tcW w:w="1566" w:type="dxa"/>
            <w:tcBorders>
              <w:top w:val="single" w:sz="4" w:space="0" w:color="auto"/>
              <w:left w:val="single" w:sz="4" w:space="0" w:color="auto"/>
              <w:right w:val="single" w:sz="4" w:space="0" w:color="auto"/>
            </w:tcBorders>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Общая цена /прописью и цифрами/</w:t>
            </w:r>
          </w:p>
        </w:tc>
      </w:tr>
      <w:tr w:rsidR="00B2572B" w:rsidRPr="00DF13E4" w:rsidTr="00CB6FBC">
        <w:trPr>
          <w:jc w:val="center"/>
        </w:trPr>
        <w:tc>
          <w:tcPr>
            <w:tcW w:w="98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4</w:t>
            </w:r>
          </w:p>
        </w:tc>
        <w:tc>
          <w:tcPr>
            <w:tcW w:w="1566" w:type="dxa"/>
            <w:tcBorders>
              <w:top w:val="single" w:sz="4" w:space="0" w:color="auto"/>
              <w:left w:val="single" w:sz="4" w:space="0" w:color="auto"/>
              <w:bottom w:val="single" w:sz="4" w:space="0" w:color="auto"/>
              <w:right w:val="single" w:sz="4" w:space="0" w:color="auto"/>
            </w:tcBorders>
            <w:shd w:val="clear" w:color="auto" w:fill="99CCFF"/>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5=3+4</w:t>
            </w:r>
          </w:p>
        </w:tc>
      </w:tr>
      <w:tr w:rsidR="00B2572B" w:rsidRPr="00DF13E4" w:rsidTr="00CB6FBC">
        <w:trPr>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sz w:val="16"/>
                <w:szCs w:val="16"/>
                <w:u w:val="single"/>
              </w:rPr>
            </w:pPr>
            <w:r w:rsidRPr="00DF13E4">
              <w:rPr>
                <w:rFonts w:ascii="GHEA Grapalat" w:hAnsi="GHEA Grapalat"/>
                <w:sz w:val="16"/>
                <w:szCs w:val="16"/>
                <w:u w:val="single"/>
              </w:rPr>
              <w:t>"Наименование лота предмета закупки № 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rPr>
          <w:trHeight w:val="521"/>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sz w:val="16"/>
                <w:szCs w:val="16"/>
                <w:u w:val="single"/>
              </w:rPr>
            </w:pPr>
            <w:r w:rsidRPr="00DF13E4">
              <w:rPr>
                <w:rFonts w:ascii="GHEA Grapalat" w:hAnsi="GHEA Grapalat"/>
                <w:sz w:val="16"/>
                <w:szCs w:val="16"/>
                <w:u w:val="single"/>
              </w:rPr>
              <w:t>"Наименование лота предмета закупки № 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sz w:val="16"/>
                <w:szCs w:val="16"/>
                <w:u w:val="single"/>
              </w:rPr>
            </w:pPr>
            <w:r w:rsidRPr="00DF13E4">
              <w:rPr>
                <w:rFonts w:ascii="GHEA Grapalat" w:hAnsi="GHEA Grapalat"/>
                <w:sz w:val="16"/>
                <w:szCs w:val="16"/>
                <w:u w:val="single"/>
              </w:rPr>
              <w:t>"Наименование лота предмета закупки № 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rPr>
          <w:trHeight w:val="27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p>
        </w:tc>
      </w:tr>
    </w:tbl>
    <w:p w:rsidR="00B2572B" w:rsidRPr="00DF13E4" w:rsidRDefault="00B2572B" w:rsidP="00CA236C">
      <w:pPr>
        <w:widowControl w:val="0"/>
        <w:rPr>
          <w:rFonts w:ascii="GHEA Grapalat" w:hAnsi="GHEA Grapalat"/>
        </w:rPr>
      </w:pPr>
    </w:p>
    <w:p w:rsidR="00C21003" w:rsidRPr="00DF13E4" w:rsidRDefault="00C21003" w:rsidP="00CA236C">
      <w:pPr>
        <w:widowControl w:val="0"/>
        <w:tabs>
          <w:tab w:val="left" w:pos="6804"/>
        </w:tabs>
        <w:jc w:val="center"/>
        <w:rPr>
          <w:rFonts w:ascii="GHEA Grapalat" w:hAnsi="GHEA Grapalat"/>
        </w:rPr>
      </w:pPr>
      <w:r w:rsidRPr="00DF13E4">
        <w:rPr>
          <w:rFonts w:ascii="GHEA Grapalat" w:hAnsi="GHEA Grapalat"/>
        </w:rPr>
        <w:t>_________________________________________________</w:t>
      </w:r>
      <w:r w:rsidRPr="00DF13E4">
        <w:rPr>
          <w:rFonts w:ascii="GHEA Grapalat" w:hAnsi="GHEA Grapalat"/>
        </w:rPr>
        <w:tab/>
        <w:t>_________________</w:t>
      </w:r>
    </w:p>
    <w:p w:rsidR="00C21003" w:rsidRPr="00DF13E4" w:rsidRDefault="00C21003" w:rsidP="00CA236C">
      <w:pPr>
        <w:widowControl w:val="0"/>
        <w:tabs>
          <w:tab w:val="left" w:pos="7513"/>
        </w:tabs>
        <w:ind w:left="709"/>
        <w:jc w:val="both"/>
        <w:rPr>
          <w:rFonts w:ascii="GHEA Grapalat" w:hAnsi="GHEA Grapalat" w:cs="Arial"/>
          <w:sz w:val="16"/>
        </w:rPr>
      </w:pPr>
      <w:r w:rsidRPr="00DF13E4">
        <w:rPr>
          <w:rFonts w:ascii="GHEA Grapalat" w:hAnsi="GHEA Grapalat"/>
          <w:sz w:val="16"/>
        </w:rPr>
        <w:t>наименование участника (должность, имя, фамилия руководителя</w:t>
      </w:r>
      <w:r w:rsidRPr="00DF13E4">
        <w:rPr>
          <w:rFonts w:ascii="GHEA Grapalat" w:hAnsi="GHEA Grapalat"/>
          <w:sz w:val="16"/>
        </w:rPr>
        <w:tab/>
        <w:t>подпись</w:t>
      </w:r>
    </w:p>
    <w:p w:rsidR="00B2572B" w:rsidRPr="00DF13E4" w:rsidRDefault="00B2572B" w:rsidP="00CA236C">
      <w:pPr>
        <w:widowControl w:val="0"/>
        <w:jc w:val="right"/>
        <w:rPr>
          <w:rFonts w:ascii="GHEA Grapalat" w:hAnsi="GHEA Grapalat"/>
        </w:rPr>
      </w:pPr>
    </w:p>
    <w:p w:rsidR="00B2572B" w:rsidRPr="00DF13E4" w:rsidRDefault="00B2572B" w:rsidP="00CA236C">
      <w:pPr>
        <w:widowControl w:val="0"/>
        <w:jc w:val="right"/>
        <w:rPr>
          <w:rFonts w:ascii="GHEA Grapalat" w:hAnsi="GHEA Grapalat"/>
        </w:rPr>
      </w:pPr>
      <w:r w:rsidRPr="00DF13E4">
        <w:rPr>
          <w:rFonts w:ascii="GHEA Grapalat" w:hAnsi="GHEA Grapalat"/>
        </w:rPr>
        <w:t>М. П.</w:t>
      </w: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79174B" w:rsidRPr="00C54172" w:rsidRDefault="0079174B" w:rsidP="00CA236C">
      <w:pPr>
        <w:widowControl w:val="0"/>
        <w:ind w:firstLine="567"/>
        <w:jc w:val="right"/>
        <w:rPr>
          <w:rFonts w:ascii="GHEA Grapalat" w:hAnsi="GHEA Grapalat"/>
          <w:b/>
        </w:rPr>
      </w:pPr>
    </w:p>
    <w:p w:rsidR="00B2572B" w:rsidRPr="00DF13E4" w:rsidRDefault="00B2572B" w:rsidP="00CA236C">
      <w:pPr>
        <w:widowControl w:val="0"/>
        <w:ind w:firstLine="567"/>
        <w:jc w:val="right"/>
        <w:rPr>
          <w:rFonts w:ascii="GHEA Grapalat" w:hAnsi="GHEA Grapalat" w:cs="Arial"/>
          <w:b/>
        </w:rPr>
      </w:pPr>
      <w:r w:rsidRPr="00DF13E4">
        <w:rPr>
          <w:rFonts w:ascii="GHEA Grapalat" w:hAnsi="GHEA Grapalat"/>
          <w:b/>
        </w:rPr>
        <w:t xml:space="preserve">Приложение № </w:t>
      </w:r>
      <w:r w:rsidR="00831F9A" w:rsidRPr="00BB4C66">
        <w:rPr>
          <w:rFonts w:ascii="GHEA Grapalat" w:hAnsi="GHEA Grapalat"/>
          <w:b/>
        </w:rPr>
        <w:t>3</w:t>
      </w:r>
    </w:p>
    <w:p w:rsidR="00B2572B" w:rsidRPr="00DF13E4" w:rsidRDefault="00B2572B" w:rsidP="00CA236C">
      <w:pPr>
        <w:pStyle w:val="31"/>
        <w:widowControl w:val="0"/>
        <w:spacing w:line="240" w:lineRule="auto"/>
        <w:jc w:val="right"/>
        <w:rPr>
          <w:rFonts w:ascii="GHEA Grapalat" w:hAnsi="GHEA Grapalat" w:cs="Arial"/>
          <w:b/>
          <w:sz w:val="24"/>
          <w:szCs w:val="24"/>
        </w:rPr>
      </w:pPr>
      <w:r w:rsidRPr="00DF13E4">
        <w:rPr>
          <w:rFonts w:ascii="GHEA Grapalat" w:hAnsi="GHEA Grapalat"/>
          <w:b/>
          <w:sz w:val="24"/>
          <w:szCs w:val="24"/>
        </w:rPr>
        <w:t>к Приглашению на запрос котировок</w:t>
      </w:r>
      <w:r w:rsidR="00C21003" w:rsidRPr="00DF13E4">
        <w:rPr>
          <w:rFonts w:ascii="GHEA Grapalat" w:hAnsi="GHEA Grapalat" w:cs="Arial"/>
          <w:b/>
          <w:sz w:val="24"/>
          <w:szCs w:val="24"/>
        </w:rPr>
        <w:br/>
      </w:r>
      <w:r w:rsidR="00BC04DB" w:rsidRPr="00DF13E4">
        <w:rPr>
          <w:rFonts w:ascii="GHEA Grapalat" w:hAnsi="GHEA Grapalat"/>
          <w:b/>
          <w:sz w:val="24"/>
          <w:szCs w:val="24"/>
        </w:rPr>
        <w:lastRenderedPageBreak/>
        <w:t xml:space="preserve">под кодом </w:t>
      </w:r>
      <w:r w:rsidR="0034479D">
        <w:rPr>
          <w:rFonts w:ascii="GHEA Grapalat" w:hAnsi="GHEA Grapalat"/>
          <w:b/>
          <w:sz w:val="24"/>
          <w:szCs w:val="24"/>
        </w:rPr>
        <w:t>MOHK-GHAShDzB-19/5</w:t>
      </w:r>
      <w:r w:rsidR="00944112" w:rsidRPr="00BB4C66">
        <w:rPr>
          <w:rStyle w:val="af6"/>
          <w:rFonts w:ascii="GHEA Grapalat" w:hAnsi="GHEA Grapalat"/>
          <w:b/>
          <w:sz w:val="40"/>
          <w:szCs w:val="40"/>
        </w:rPr>
        <w:footnoteReference w:customMarkFollows="1" w:id="16"/>
        <w:t>*</w:t>
      </w:r>
    </w:p>
    <w:p w:rsidR="00B2572B" w:rsidRPr="00DF13E4" w:rsidRDefault="00B2572B" w:rsidP="00CA236C">
      <w:pPr>
        <w:pStyle w:val="31"/>
        <w:widowControl w:val="0"/>
        <w:spacing w:line="240" w:lineRule="auto"/>
        <w:jc w:val="right"/>
        <w:rPr>
          <w:rFonts w:ascii="GHEA Grapalat" w:hAnsi="GHEA Grapalat"/>
          <w:sz w:val="24"/>
          <w:szCs w:val="24"/>
        </w:rPr>
      </w:pPr>
    </w:p>
    <w:p w:rsidR="00B2572B" w:rsidRPr="00DF13E4" w:rsidRDefault="00B2572B" w:rsidP="00CA236C">
      <w:pPr>
        <w:widowControl w:val="0"/>
        <w:jc w:val="center"/>
        <w:rPr>
          <w:rFonts w:ascii="GHEA Grapalat" w:hAnsi="GHEA Grapalat"/>
          <w:b/>
        </w:rPr>
      </w:pPr>
      <w:r w:rsidRPr="00DF13E4">
        <w:rPr>
          <w:rFonts w:ascii="GHEA Grapalat" w:hAnsi="GHEA Grapalat"/>
          <w:b/>
        </w:rPr>
        <w:t>ЗАЯВЛЕНИЕ</w:t>
      </w:r>
    </w:p>
    <w:p w:rsidR="00B2572B" w:rsidRPr="00DF13E4" w:rsidRDefault="00B2572B" w:rsidP="00CA236C">
      <w:pPr>
        <w:widowControl w:val="0"/>
        <w:jc w:val="center"/>
        <w:rPr>
          <w:rFonts w:ascii="GHEA Grapalat" w:hAnsi="GHEA Grapalat"/>
          <w:b/>
        </w:rPr>
      </w:pPr>
      <w:r w:rsidRPr="00DF13E4">
        <w:rPr>
          <w:rFonts w:ascii="GHEA Grapalat" w:hAnsi="GHEA Grapalat"/>
          <w:b/>
        </w:rPr>
        <w:t xml:space="preserve">на представление занявшим первое место участником документов, требуемых приглашением </w:t>
      </w:r>
    </w:p>
    <w:p w:rsidR="00CB6FBC" w:rsidRPr="00DF13E4" w:rsidRDefault="00CB6FBC" w:rsidP="00CA236C">
      <w:pPr>
        <w:widowControl w:val="0"/>
        <w:jc w:val="center"/>
        <w:rPr>
          <w:rFonts w:ascii="GHEA Grapalat" w:hAnsi="GHEA Grapalat"/>
          <w:b/>
        </w:rPr>
      </w:pPr>
    </w:p>
    <w:p w:rsidR="00C21003" w:rsidRPr="00DF13E4" w:rsidRDefault="00C21003" w:rsidP="00CA236C">
      <w:pPr>
        <w:widowControl w:val="0"/>
        <w:jc w:val="both"/>
        <w:rPr>
          <w:rFonts w:ascii="GHEA Grapalat" w:hAnsi="GHEA Grapalat" w:cs="Arial"/>
        </w:rPr>
      </w:pPr>
      <w:r w:rsidRPr="00DF13E4">
        <w:rPr>
          <w:rFonts w:ascii="GHEA Grapalat" w:hAnsi="GHEA Grapalat"/>
        </w:rPr>
        <w:t xml:space="preserve">_______________________________, в качестве занявшего первое место участника </w:t>
      </w:r>
    </w:p>
    <w:p w:rsidR="00C21003" w:rsidRPr="00DF13E4" w:rsidRDefault="00C21003" w:rsidP="00CA236C">
      <w:pPr>
        <w:widowControl w:val="0"/>
        <w:jc w:val="both"/>
        <w:rPr>
          <w:rFonts w:ascii="GHEA Grapalat" w:hAnsi="GHEA Grapalat" w:cs="Arial"/>
          <w:sz w:val="16"/>
          <w:u w:val="single"/>
        </w:rPr>
      </w:pPr>
      <w:r w:rsidRPr="00DF13E4">
        <w:rPr>
          <w:rFonts w:ascii="GHEA Grapalat" w:hAnsi="GHEA Grapalat"/>
          <w:sz w:val="16"/>
        </w:rPr>
        <w:t>наименование занявшего первое место участника</w:t>
      </w:r>
    </w:p>
    <w:p w:rsidR="00B2572B" w:rsidRPr="00DF13E4" w:rsidRDefault="00B2572B" w:rsidP="00CA236C">
      <w:pPr>
        <w:widowControl w:val="0"/>
        <w:jc w:val="both"/>
        <w:rPr>
          <w:rFonts w:ascii="GHEA Grapalat" w:hAnsi="GHEA Grapalat"/>
        </w:rPr>
      </w:pPr>
      <w:r w:rsidRPr="00DF13E4">
        <w:rPr>
          <w:rFonts w:ascii="GHEA Grapalat" w:hAnsi="GHEA Grapalat"/>
        </w:rPr>
        <w:t>в рамках запроса котировок под кодом "</w:t>
      </w:r>
      <w:r w:rsidR="0034479D">
        <w:rPr>
          <w:rFonts w:ascii="GHEA Grapalat" w:hAnsi="GHEA Grapalat"/>
        </w:rPr>
        <w:t>MOHK-GHAShDzB-19/5</w:t>
      </w:r>
      <w:r w:rsidRPr="00DF13E4">
        <w:rPr>
          <w:rFonts w:ascii="GHEA Grapalat" w:hAnsi="GHEA Grapalat"/>
        </w:rPr>
        <w:t>"*, 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B2572B" w:rsidRPr="00DF13E4" w:rsidRDefault="00B2572B" w:rsidP="00CA236C">
      <w:pPr>
        <w:widowControl w:val="0"/>
        <w:ind w:left="720" w:firstLine="720"/>
        <w:jc w:val="right"/>
        <w:rPr>
          <w:rFonts w:ascii="GHEA Grapalat" w:hAnsi="GHEA Grapalat"/>
        </w:rPr>
      </w:pPr>
    </w:p>
    <w:p w:rsidR="00C21003" w:rsidRPr="00DF13E4" w:rsidRDefault="00C21003" w:rsidP="00CA236C">
      <w:pPr>
        <w:widowControl w:val="0"/>
        <w:tabs>
          <w:tab w:val="left" w:pos="7371"/>
        </w:tabs>
        <w:jc w:val="center"/>
        <w:rPr>
          <w:rFonts w:ascii="GHEA Grapalat" w:hAnsi="GHEA Grapalat"/>
        </w:rPr>
      </w:pPr>
      <w:r w:rsidRPr="00DF13E4">
        <w:rPr>
          <w:rFonts w:ascii="GHEA Grapalat" w:hAnsi="GHEA Grapalat"/>
        </w:rPr>
        <w:t>_________________________________________________________</w:t>
      </w:r>
      <w:r w:rsidR="00CB6FBC" w:rsidRPr="00DF13E4">
        <w:rPr>
          <w:rFonts w:ascii="GHEA Grapalat" w:hAnsi="GHEA Grapalat"/>
        </w:rPr>
        <w:t xml:space="preserve"> </w:t>
      </w:r>
      <w:r w:rsidR="00CB6FBC" w:rsidRPr="00DF13E4">
        <w:rPr>
          <w:rFonts w:ascii="GHEA Grapalat" w:hAnsi="GHEA Grapalat"/>
        </w:rPr>
        <w:tab/>
      </w:r>
      <w:r w:rsidRPr="00DF13E4">
        <w:rPr>
          <w:rFonts w:ascii="GHEA Grapalat" w:hAnsi="GHEA Grapalat"/>
        </w:rPr>
        <w:t>__________</w:t>
      </w:r>
    </w:p>
    <w:p w:rsidR="00C21003" w:rsidRPr="00DF13E4" w:rsidRDefault="00C21003" w:rsidP="00CA236C">
      <w:pPr>
        <w:widowControl w:val="0"/>
        <w:tabs>
          <w:tab w:val="left" w:pos="7938"/>
        </w:tabs>
        <w:ind w:left="284"/>
        <w:jc w:val="both"/>
        <w:rPr>
          <w:rFonts w:ascii="GHEA Grapalat" w:hAnsi="GHEA Grapalat" w:cs="Sylfaen"/>
        </w:rPr>
      </w:pPr>
      <w:r w:rsidRPr="00DF13E4">
        <w:rPr>
          <w:rFonts w:ascii="GHEA Grapalat" w:hAnsi="GHEA Grapalat"/>
          <w:sz w:val="16"/>
        </w:rPr>
        <w:t>наименование занявшего первое место участника (должность, имя, фамилия руководителя)</w:t>
      </w:r>
      <w:r w:rsidRPr="00DF13E4">
        <w:rPr>
          <w:rFonts w:ascii="GHEA Grapalat" w:hAnsi="GHEA Grapalat"/>
          <w:sz w:val="16"/>
        </w:rPr>
        <w:tab/>
        <w:t>подпись</w:t>
      </w:r>
    </w:p>
    <w:p w:rsidR="00B2572B" w:rsidRPr="00DF13E4" w:rsidRDefault="00B2572B" w:rsidP="00CA236C">
      <w:pPr>
        <w:widowControl w:val="0"/>
        <w:jc w:val="right"/>
        <w:rPr>
          <w:rFonts w:ascii="GHEA Grapalat" w:hAnsi="GHEA Grapalat"/>
        </w:rPr>
      </w:pPr>
    </w:p>
    <w:p w:rsidR="00B2572B" w:rsidRPr="00DF13E4" w:rsidRDefault="00B2572B" w:rsidP="00CA236C">
      <w:pPr>
        <w:widowControl w:val="0"/>
        <w:jc w:val="right"/>
        <w:rPr>
          <w:rFonts w:ascii="GHEA Grapalat" w:hAnsi="GHEA Grapalat" w:cs="Arial"/>
        </w:rPr>
      </w:pPr>
      <w:r w:rsidRPr="00DF13E4">
        <w:rPr>
          <w:rFonts w:ascii="GHEA Grapalat" w:hAnsi="GHEA Grapalat"/>
        </w:rPr>
        <w:t>М. П.</w:t>
      </w:r>
    </w:p>
    <w:p w:rsidR="00B2572B" w:rsidRPr="00DF13E4" w:rsidRDefault="00B2572B" w:rsidP="00CA236C">
      <w:pPr>
        <w:widowControl w:val="0"/>
        <w:jc w:val="right"/>
        <w:rPr>
          <w:rFonts w:ascii="GHEA Grapalat" w:hAnsi="GHEA Grapalat"/>
        </w:rPr>
      </w:pPr>
    </w:p>
    <w:p w:rsidR="00B2572B" w:rsidRPr="00DF13E4" w:rsidRDefault="00B2572B" w:rsidP="00CA236C">
      <w:pPr>
        <w:widowControl w:val="0"/>
        <w:rPr>
          <w:rFonts w:ascii="GHEA Grapalat" w:hAnsi="GHEA Grapalat"/>
        </w:rPr>
      </w:pPr>
      <w:r w:rsidRPr="00DF13E4">
        <w:rPr>
          <w:rFonts w:ascii="GHEA Grapalat" w:hAnsi="GHEA Grapalat"/>
        </w:rPr>
        <w:br w:type="page"/>
      </w:r>
    </w:p>
    <w:p w:rsidR="00B2572B" w:rsidRPr="00DF13E4" w:rsidRDefault="00B2572B" w:rsidP="00CA236C">
      <w:pPr>
        <w:pStyle w:val="3"/>
        <w:keepNext w:val="0"/>
        <w:widowControl w:val="0"/>
        <w:spacing w:line="240" w:lineRule="auto"/>
        <w:ind w:firstLine="567"/>
        <w:jc w:val="right"/>
        <w:rPr>
          <w:rFonts w:ascii="GHEA Grapalat" w:hAnsi="GHEA Grapalat" w:cs="Arial"/>
          <w:b/>
          <w:i w:val="0"/>
          <w:sz w:val="24"/>
          <w:szCs w:val="24"/>
        </w:rPr>
      </w:pPr>
      <w:r w:rsidRPr="00DF13E4">
        <w:rPr>
          <w:rFonts w:ascii="GHEA Grapalat" w:hAnsi="GHEA Grapalat"/>
          <w:b/>
          <w:i w:val="0"/>
          <w:sz w:val="24"/>
          <w:szCs w:val="24"/>
        </w:rPr>
        <w:lastRenderedPageBreak/>
        <w:t>Приложение №</w:t>
      </w:r>
      <w:r w:rsidR="00BE10A4" w:rsidRPr="00BB4C66">
        <w:rPr>
          <w:rFonts w:ascii="GHEA Grapalat" w:hAnsi="GHEA Grapalat"/>
          <w:b/>
          <w:i w:val="0"/>
          <w:sz w:val="24"/>
          <w:szCs w:val="24"/>
        </w:rPr>
        <w:t>3</w:t>
      </w:r>
      <w:r w:rsidRPr="00DF13E4">
        <w:rPr>
          <w:rFonts w:ascii="GHEA Grapalat" w:hAnsi="GHEA Grapalat"/>
          <w:b/>
          <w:i w:val="0"/>
          <w:sz w:val="24"/>
          <w:szCs w:val="24"/>
        </w:rPr>
        <w:t>.1</w:t>
      </w:r>
    </w:p>
    <w:p w:rsidR="00B2572B" w:rsidRPr="00DF13E4" w:rsidRDefault="00B2572B" w:rsidP="00CA236C">
      <w:pPr>
        <w:pStyle w:val="31"/>
        <w:widowControl w:val="0"/>
        <w:spacing w:line="240" w:lineRule="auto"/>
        <w:jc w:val="right"/>
        <w:rPr>
          <w:rFonts w:ascii="GHEA Grapalat" w:hAnsi="GHEA Grapalat" w:cs="Arial"/>
          <w:b/>
          <w:sz w:val="24"/>
          <w:szCs w:val="24"/>
        </w:rPr>
      </w:pPr>
      <w:r w:rsidRPr="00DF13E4">
        <w:rPr>
          <w:rFonts w:ascii="GHEA Grapalat" w:hAnsi="GHEA Grapalat"/>
          <w:b/>
          <w:sz w:val="24"/>
          <w:szCs w:val="24"/>
        </w:rPr>
        <w:t>к Приглашению на запрос котировок</w:t>
      </w:r>
      <w:r w:rsidR="00C21003" w:rsidRPr="00DF13E4">
        <w:rPr>
          <w:rFonts w:ascii="GHEA Grapalat" w:hAnsi="GHEA Grapalat" w:cs="Arial"/>
          <w:b/>
          <w:sz w:val="24"/>
          <w:szCs w:val="24"/>
        </w:rPr>
        <w:br/>
      </w:r>
      <w:r w:rsidR="00BC04DB" w:rsidRPr="00DF13E4">
        <w:rPr>
          <w:rFonts w:ascii="GHEA Grapalat" w:hAnsi="GHEA Grapalat"/>
          <w:b/>
          <w:sz w:val="24"/>
          <w:szCs w:val="24"/>
        </w:rPr>
        <w:t xml:space="preserve">под кодом </w:t>
      </w:r>
      <w:r w:rsidR="0034479D">
        <w:rPr>
          <w:rFonts w:ascii="GHEA Grapalat" w:hAnsi="GHEA Grapalat"/>
          <w:b/>
          <w:sz w:val="24"/>
          <w:szCs w:val="24"/>
        </w:rPr>
        <w:t>MOHK-GHAShDzB-19/5</w:t>
      </w:r>
      <w:r w:rsidR="009521F4" w:rsidRPr="00BB4C66">
        <w:rPr>
          <w:rStyle w:val="af6"/>
          <w:rFonts w:ascii="GHEA Grapalat" w:hAnsi="GHEA Grapalat"/>
          <w:b/>
          <w:sz w:val="40"/>
          <w:szCs w:val="40"/>
        </w:rPr>
        <w:footnoteReference w:customMarkFollows="1" w:id="17"/>
        <w:t>*</w:t>
      </w:r>
    </w:p>
    <w:p w:rsidR="00B2572B" w:rsidRPr="00DF13E4" w:rsidRDefault="00B2572B" w:rsidP="00CA236C">
      <w:pPr>
        <w:widowControl w:val="0"/>
        <w:ind w:left="-68"/>
        <w:jc w:val="center"/>
        <w:rPr>
          <w:rFonts w:ascii="GHEA Grapalat" w:hAnsi="GHEA Grapalat"/>
          <w:b/>
        </w:rPr>
      </w:pPr>
    </w:p>
    <w:p w:rsidR="00C21003" w:rsidRPr="00DF13E4" w:rsidRDefault="00C21003" w:rsidP="00CA236C">
      <w:pPr>
        <w:widowControl w:val="0"/>
        <w:jc w:val="center"/>
        <w:rPr>
          <w:rFonts w:ascii="GHEA Grapalat" w:hAnsi="GHEA Grapalat"/>
          <w:b/>
        </w:rPr>
      </w:pPr>
      <w:r w:rsidRPr="00DF13E4">
        <w:rPr>
          <w:rFonts w:ascii="GHEA Grapalat" w:hAnsi="GHEA Grapalat"/>
          <w:b/>
        </w:rPr>
        <w:t>СПРАВКА</w:t>
      </w:r>
    </w:p>
    <w:p w:rsidR="00B2572B" w:rsidRPr="00DF13E4" w:rsidRDefault="00B2572B" w:rsidP="00CA236C">
      <w:pPr>
        <w:widowControl w:val="0"/>
        <w:jc w:val="center"/>
        <w:rPr>
          <w:rFonts w:ascii="GHEA Grapalat" w:hAnsi="GHEA Grapalat"/>
          <w:b/>
        </w:rPr>
      </w:pPr>
      <w:r w:rsidRPr="00DF13E4">
        <w:rPr>
          <w:rFonts w:ascii="GHEA Grapalat" w:hAnsi="GHEA Grapalat"/>
          <w:b/>
        </w:rPr>
        <w:t xml:space="preserve">о технических средствах (приборах, оборудовании), </w:t>
      </w:r>
      <w:r w:rsidR="00CB6FBC" w:rsidRPr="00DF13E4">
        <w:rPr>
          <w:rFonts w:ascii="GHEA Grapalat" w:hAnsi="GHEA Grapalat"/>
          <w:b/>
        </w:rPr>
        <w:br/>
      </w:r>
      <w:r w:rsidRPr="00DF13E4">
        <w:rPr>
          <w:rFonts w:ascii="GHEA Grapalat" w:hAnsi="GHEA Grapalat"/>
          <w:b/>
        </w:rPr>
        <w:t>предлагаемых для исполнения заключаемого договора</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92"/>
        <w:gridCol w:w="4536"/>
        <w:gridCol w:w="2694"/>
      </w:tblGrid>
      <w:tr w:rsidR="00B2572B" w:rsidRPr="00DF13E4" w:rsidTr="00CB6FBC">
        <w:tc>
          <w:tcPr>
            <w:tcW w:w="709" w:type="dxa"/>
            <w:vMerge w:val="restart"/>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п/н</w:t>
            </w:r>
          </w:p>
        </w:tc>
        <w:tc>
          <w:tcPr>
            <w:tcW w:w="8222" w:type="dxa"/>
            <w:gridSpan w:val="3"/>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Техническое средство (прибор, оборудование)</w:t>
            </w:r>
          </w:p>
        </w:tc>
      </w:tr>
      <w:tr w:rsidR="00B2572B" w:rsidRPr="00DF13E4" w:rsidTr="00CB6FBC">
        <w:tc>
          <w:tcPr>
            <w:tcW w:w="709" w:type="dxa"/>
            <w:vMerge/>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992" w:type="dxa"/>
            <w:vAlign w:val="center"/>
          </w:tcPr>
          <w:p w:rsidR="00B2572B" w:rsidRPr="00DF13E4" w:rsidRDefault="00D36050"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в</w:t>
            </w:r>
            <w:r w:rsidR="00B2572B" w:rsidRPr="00BB4C66">
              <w:rPr>
                <w:rFonts w:ascii="GHEA Grapalat" w:hAnsi="GHEA Grapalat"/>
                <w:b/>
                <w:szCs w:val="24"/>
              </w:rPr>
              <w:t>ид</w:t>
            </w:r>
          </w:p>
        </w:tc>
        <w:tc>
          <w:tcPr>
            <w:tcW w:w="4536" w:type="dxa"/>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марка, государственный номер (при</w:t>
            </w:r>
            <w:r w:rsidR="00CB6FBC" w:rsidRPr="00BB4C66">
              <w:rPr>
                <w:rFonts w:ascii="Courier New" w:hAnsi="Courier New" w:cs="Courier New"/>
                <w:b/>
                <w:szCs w:val="24"/>
              </w:rPr>
              <w:t> </w:t>
            </w:r>
            <w:r w:rsidRPr="00BB4C66">
              <w:rPr>
                <w:rFonts w:ascii="GHEA Grapalat" w:hAnsi="GHEA Grapalat"/>
                <w:b/>
                <w:szCs w:val="24"/>
              </w:rPr>
              <w:t>наличии) и дата производства</w:t>
            </w:r>
          </w:p>
        </w:tc>
        <w:tc>
          <w:tcPr>
            <w:tcW w:w="2694" w:type="dxa"/>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тип права на</w:t>
            </w:r>
          </w:p>
        </w:tc>
      </w:tr>
      <w:tr w:rsidR="00B2572B" w:rsidRPr="00DF13E4" w:rsidTr="00CB6FBC">
        <w:tc>
          <w:tcPr>
            <w:tcW w:w="709"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99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4536"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269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c>
          <w:tcPr>
            <w:tcW w:w="709"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99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4536"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269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c>
          <w:tcPr>
            <w:tcW w:w="709"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99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4536"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269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r>
    </w:tbl>
    <w:p w:rsidR="00B2572B" w:rsidRPr="00DF13E4" w:rsidRDefault="00B2572B" w:rsidP="00CA236C">
      <w:pPr>
        <w:widowControl w:val="0"/>
        <w:jc w:val="both"/>
        <w:rPr>
          <w:rFonts w:ascii="GHEA Grapalat" w:hAnsi="GHEA Grapalat" w:cs="Arial"/>
        </w:rPr>
      </w:pPr>
    </w:p>
    <w:p w:rsidR="00CB6FBC" w:rsidRPr="00DF13E4" w:rsidRDefault="00B2572B" w:rsidP="00CA236C">
      <w:pPr>
        <w:widowControl w:val="0"/>
        <w:ind w:firstLine="567"/>
        <w:jc w:val="both"/>
        <w:rPr>
          <w:rFonts w:ascii="GHEA Grapalat" w:hAnsi="GHEA Grapalat"/>
        </w:rPr>
      </w:pPr>
      <w:r w:rsidRPr="00DF13E4">
        <w:rPr>
          <w:rFonts w:ascii="GHEA Grapalat" w:hAnsi="GHEA Grapalat"/>
        </w:rPr>
        <w:t>Прилагаются копии технических паспортов на указанные в настоящей Справке технические средства и документов, подтверждающих право</w:t>
      </w:r>
      <w:r w:rsidR="00CB6FBC" w:rsidRPr="00DF13E4">
        <w:rPr>
          <w:rFonts w:ascii="GHEA Grapalat" w:hAnsi="GHEA Grapalat"/>
        </w:rPr>
        <w:t xml:space="preserve"> </w:t>
      </w:r>
      <w:r w:rsidRPr="00DF13E4">
        <w:rPr>
          <w:rFonts w:ascii="GHEA Grapalat" w:hAnsi="GHEA Grapalat"/>
        </w:rPr>
        <w:t xml:space="preserve">собственности </w:t>
      </w:r>
    </w:p>
    <w:p w:rsidR="00B2572B" w:rsidRPr="00DF13E4" w:rsidRDefault="00B2572B" w:rsidP="00CA236C">
      <w:pPr>
        <w:widowControl w:val="0"/>
        <w:jc w:val="both"/>
        <w:rPr>
          <w:rFonts w:ascii="GHEA Grapalat" w:hAnsi="GHEA Grapalat" w:cs="Arial"/>
        </w:rPr>
      </w:pPr>
      <w:r w:rsidRPr="00DF13E4">
        <w:rPr>
          <w:rFonts w:ascii="GHEA Grapalat" w:hAnsi="GHEA Grapalat"/>
        </w:rPr>
        <w:t>__</w:t>
      </w:r>
      <w:r w:rsidR="00CB6FBC" w:rsidRPr="00DF13E4">
        <w:rPr>
          <w:rFonts w:ascii="GHEA Grapalat" w:hAnsi="GHEA Grapalat"/>
        </w:rPr>
        <w:t>_______________________________________________________________________</w:t>
      </w:r>
      <w:r w:rsidRPr="00DF13E4">
        <w:rPr>
          <w:rFonts w:ascii="GHEA Grapalat" w:hAnsi="GHEA Grapalat"/>
        </w:rPr>
        <w:t xml:space="preserve"> </w:t>
      </w:r>
    </w:p>
    <w:p w:rsidR="00B2572B" w:rsidRPr="00DF13E4" w:rsidRDefault="00B2572B" w:rsidP="00CA236C">
      <w:pPr>
        <w:widowControl w:val="0"/>
        <w:jc w:val="center"/>
        <w:rPr>
          <w:rFonts w:ascii="GHEA Grapalat" w:hAnsi="GHEA Grapalat" w:cs="Arial"/>
          <w:u w:val="single"/>
        </w:rPr>
      </w:pPr>
      <w:r w:rsidRPr="00DF13E4">
        <w:rPr>
          <w:rFonts w:ascii="GHEA Grapalat" w:hAnsi="GHEA Grapalat"/>
          <w:vertAlign w:val="superscript"/>
        </w:rPr>
        <w:t>наименование занявшего первое место участника</w:t>
      </w:r>
    </w:p>
    <w:p w:rsidR="00B2572B" w:rsidRPr="00DF13E4" w:rsidRDefault="00B2572B" w:rsidP="00CA236C">
      <w:pPr>
        <w:widowControl w:val="0"/>
        <w:jc w:val="both"/>
        <w:rPr>
          <w:rFonts w:ascii="GHEA Grapalat" w:hAnsi="GHEA Grapalat" w:cs="Arial"/>
        </w:rPr>
      </w:pPr>
      <w:r w:rsidRPr="00DF13E4">
        <w:rPr>
          <w:rFonts w:ascii="GHEA Grapalat" w:hAnsi="GHEA Grapalat"/>
        </w:rPr>
        <w:t>на эти средства или на их временное использование.</w:t>
      </w:r>
    </w:p>
    <w:p w:rsidR="00C5074A" w:rsidRPr="00DF13E4" w:rsidRDefault="00C5074A" w:rsidP="00CA236C">
      <w:pPr>
        <w:widowControl w:val="0"/>
        <w:tabs>
          <w:tab w:val="left" w:pos="7371"/>
        </w:tabs>
        <w:jc w:val="center"/>
        <w:rPr>
          <w:rFonts w:ascii="GHEA Grapalat" w:hAnsi="GHEA Grapalat"/>
        </w:rPr>
      </w:pPr>
      <w:r w:rsidRPr="00DF13E4">
        <w:rPr>
          <w:rFonts w:ascii="GHEA Grapalat" w:hAnsi="GHEA Grapalat"/>
        </w:rPr>
        <w:t>_________________________________________________________</w:t>
      </w:r>
      <w:r w:rsidR="00CB6FBC" w:rsidRPr="00DF13E4">
        <w:rPr>
          <w:rFonts w:ascii="GHEA Grapalat" w:hAnsi="GHEA Grapalat"/>
        </w:rPr>
        <w:t xml:space="preserve"> </w:t>
      </w:r>
      <w:r w:rsidR="00CB6FBC" w:rsidRPr="00DF13E4">
        <w:rPr>
          <w:rFonts w:ascii="GHEA Grapalat" w:hAnsi="GHEA Grapalat"/>
        </w:rPr>
        <w:tab/>
      </w:r>
      <w:r w:rsidRPr="00DF13E4">
        <w:rPr>
          <w:rFonts w:ascii="GHEA Grapalat" w:hAnsi="GHEA Grapalat"/>
        </w:rPr>
        <w:t>__________</w:t>
      </w:r>
    </w:p>
    <w:p w:rsidR="00C5074A" w:rsidRPr="00DF13E4" w:rsidRDefault="00C5074A" w:rsidP="00CA236C">
      <w:pPr>
        <w:widowControl w:val="0"/>
        <w:tabs>
          <w:tab w:val="left" w:pos="7938"/>
        </w:tabs>
        <w:ind w:left="284"/>
        <w:jc w:val="both"/>
        <w:rPr>
          <w:rFonts w:ascii="GHEA Grapalat" w:hAnsi="GHEA Grapalat" w:cs="Sylfaen"/>
        </w:rPr>
      </w:pPr>
      <w:r w:rsidRPr="00DF13E4">
        <w:rPr>
          <w:rFonts w:ascii="GHEA Grapalat" w:hAnsi="GHEA Grapalat"/>
          <w:sz w:val="16"/>
        </w:rPr>
        <w:t>наименование занявшего первое место участника (должность, имя, фамилия руководителя)</w:t>
      </w:r>
      <w:r w:rsidRPr="00DF13E4">
        <w:rPr>
          <w:rFonts w:ascii="GHEA Grapalat" w:hAnsi="GHEA Grapalat"/>
          <w:sz w:val="16"/>
        </w:rPr>
        <w:tab/>
        <w:t>подпись</w:t>
      </w:r>
    </w:p>
    <w:p w:rsidR="00B2572B" w:rsidRPr="00DF13E4" w:rsidRDefault="00B2572B" w:rsidP="00CA236C">
      <w:pPr>
        <w:widowControl w:val="0"/>
        <w:jc w:val="right"/>
        <w:rPr>
          <w:rFonts w:ascii="GHEA Grapalat" w:hAnsi="GHEA Grapalat"/>
        </w:rPr>
      </w:pPr>
      <w:r w:rsidRPr="00DF13E4">
        <w:rPr>
          <w:rFonts w:ascii="GHEA Grapalat" w:hAnsi="GHEA Grapalat"/>
        </w:rPr>
        <w:t xml:space="preserve"> </w:t>
      </w:r>
    </w:p>
    <w:p w:rsidR="00B2572B" w:rsidRPr="00DF13E4" w:rsidRDefault="00B2572B" w:rsidP="00CA236C">
      <w:pPr>
        <w:widowControl w:val="0"/>
        <w:jc w:val="right"/>
        <w:rPr>
          <w:rFonts w:ascii="GHEA Grapalat" w:hAnsi="GHEA Grapalat" w:cs="Arial"/>
        </w:rPr>
      </w:pPr>
      <w:r w:rsidRPr="00DF13E4">
        <w:rPr>
          <w:rFonts w:ascii="GHEA Grapalat" w:hAnsi="GHEA Grapalat"/>
        </w:rPr>
        <w:t>М. П.</w:t>
      </w:r>
    </w:p>
    <w:p w:rsidR="00B2572B" w:rsidRPr="00DF13E4" w:rsidRDefault="00B2572B" w:rsidP="00CA236C">
      <w:pPr>
        <w:pStyle w:val="31"/>
        <w:widowControl w:val="0"/>
        <w:spacing w:line="240" w:lineRule="auto"/>
        <w:ind w:firstLine="0"/>
        <w:jc w:val="right"/>
        <w:rPr>
          <w:rFonts w:ascii="GHEA Grapalat" w:hAnsi="GHEA Grapalat" w:cs="Sylfaen"/>
          <w:b/>
          <w:sz w:val="24"/>
          <w:szCs w:val="24"/>
        </w:rPr>
      </w:pPr>
      <w:r w:rsidRPr="00DF13E4">
        <w:rPr>
          <w:rFonts w:ascii="GHEA Grapalat" w:hAnsi="GHEA Grapalat"/>
          <w:sz w:val="24"/>
          <w:szCs w:val="24"/>
        </w:rPr>
        <w:br w:type="page"/>
      </w:r>
      <w:r w:rsidRPr="00DF13E4">
        <w:rPr>
          <w:rFonts w:ascii="GHEA Grapalat" w:hAnsi="GHEA Grapalat"/>
          <w:b/>
          <w:sz w:val="24"/>
          <w:szCs w:val="24"/>
        </w:rPr>
        <w:lastRenderedPageBreak/>
        <w:t>Приложение №</w:t>
      </w:r>
      <w:r w:rsidR="00536CFB" w:rsidRPr="00DF13E4">
        <w:rPr>
          <w:rFonts w:ascii="GHEA Grapalat" w:hAnsi="GHEA Grapalat"/>
          <w:b/>
          <w:sz w:val="24"/>
          <w:szCs w:val="24"/>
        </w:rPr>
        <w:t>3</w:t>
      </w:r>
      <w:r w:rsidRPr="00DF13E4">
        <w:rPr>
          <w:rFonts w:ascii="GHEA Grapalat" w:hAnsi="GHEA Grapalat"/>
          <w:b/>
          <w:sz w:val="24"/>
          <w:szCs w:val="24"/>
        </w:rPr>
        <w:t>.2</w:t>
      </w:r>
    </w:p>
    <w:p w:rsidR="00B2572B" w:rsidRPr="00DF13E4" w:rsidRDefault="00B2572B" w:rsidP="00CA236C">
      <w:pPr>
        <w:pStyle w:val="31"/>
        <w:widowControl w:val="0"/>
        <w:spacing w:line="240" w:lineRule="auto"/>
        <w:ind w:firstLine="0"/>
        <w:jc w:val="right"/>
        <w:rPr>
          <w:rFonts w:ascii="GHEA Grapalat" w:hAnsi="GHEA Grapalat" w:cs="Sylfaen"/>
          <w:b/>
          <w:sz w:val="24"/>
          <w:szCs w:val="24"/>
        </w:rPr>
      </w:pPr>
      <w:r w:rsidRPr="00DF13E4">
        <w:rPr>
          <w:rFonts w:ascii="GHEA Grapalat" w:hAnsi="GHEA Grapalat"/>
          <w:b/>
          <w:sz w:val="24"/>
          <w:szCs w:val="24"/>
        </w:rPr>
        <w:t>к Приглашению на запрос котировок</w:t>
      </w:r>
      <w:r w:rsidR="00C5074A" w:rsidRPr="00DF13E4">
        <w:rPr>
          <w:rFonts w:ascii="GHEA Grapalat" w:hAnsi="GHEA Grapalat" w:cs="Sylfaen"/>
          <w:b/>
          <w:sz w:val="24"/>
          <w:szCs w:val="24"/>
        </w:rPr>
        <w:br/>
      </w:r>
      <w:r w:rsidR="00BC04DB" w:rsidRPr="00DF13E4">
        <w:rPr>
          <w:rFonts w:ascii="GHEA Grapalat" w:hAnsi="GHEA Grapalat"/>
          <w:b/>
          <w:sz w:val="24"/>
          <w:szCs w:val="24"/>
        </w:rPr>
        <w:t xml:space="preserve">под кодом </w:t>
      </w:r>
      <w:r w:rsidR="0034479D">
        <w:rPr>
          <w:rFonts w:ascii="GHEA Grapalat" w:hAnsi="GHEA Grapalat"/>
          <w:b/>
          <w:sz w:val="24"/>
          <w:szCs w:val="24"/>
        </w:rPr>
        <w:t>MOHK-GHAShDzB-19/5</w:t>
      </w:r>
      <w:r w:rsidR="002F6897" w:rsidRPr="00DF13E4">
        <w:rPr>
          <w:rStyle w:val="af6"/>
          <w:rFonts w:ascii="GHEA Grapalat" w:hAnsi="GHEA Grapalat"/>
          <w:b/>
          <w:sz w:val="24"/>
          <w:szCs w:val="24"/>
        </w:rPr>
        <w:footnoteReference w:customMarkFollows="1" w:id="18"/>
        <w:t>*</w:t>
      </w:r>
    </w:p>
    <w:p w:rsidR="00B2572B" w:rsidRPr="00DF13E4" w:rsidRDefault="00B2572B" w:rsidP="00CA236C">
      <w:pPr>
        <w:widowControl w:val="0"/>
        <w:ind w:left="-66"/>
        <w:jc w:val="center"/>
        <w:rPr>
          <w:rFonts w:ascii="GHEA Grapalat" w:hAnsi="GHEA Grapalat"/>
          <w:b/>
        </w:rPr>
      </w:pPr>
    </w:p>
    <w:p w:rsidR="00C5074A" w:rsidRPr="00DF13E4" w:rsidRDefault="00C5074A" w:rsidP="00CA236C">
      <w:pPr>
        <w:widowControl w:val="0"/>
        <w:ind w:left="-66"/>
        <w:jc w:val="center"/>
        <w:rPr>
          <w:rFonts w:ascii="GHEA Grapalat" w:hAnsi="GHEA Grapalat"/>
          <w:b/>
        </w:rPr>
      </w:pPr>
      <w:r w:rsidRPr="00DF13E4">
        <w:rPr>
          <w:rFonts w:ascii="GHEA Grapalat" w:hAnsi="GHEA Grapalat"/>
          <w:b/>
        </w:rPr>
        <w:t>СПРАВКА</w:t>
      </w:r>
    </w:p>
    <w:p w:rsidR="00B2572B" w:rsidRPr="00DF13E4" w:rsidRDefault="00B2572B" w:rsidP="00CA236C">
      <w:pPr>
        <w:widowControl w:val="0"/>
        <w:ind w:left="-66"/>
        <w:jc w:val="center"/>
        <w:rPr>
          <w:rFonts w:ascii="GHEA Grapalat" w:hAnsi="GHEA Grapalat"/>
          <w:b/>
        </w:rPr>
      </w:pPr>
      <w:r w:rsidRPr="00DF13E4">
        <w:rPr>
          <w:rFonts w:ascii="GHEA Grapalat" w:hAnsi="GHEA Grapalat"/>
          <w:b/>
        </w:rPr>
        <w:t xml:space="preserve">о составе основного персонала, предлагаемого </w:t>
      </w:r>
      <w:r w:rsidR="00CB6FBC" w:rsidRPr="00DF13E4">
        <w:rPr>
          <w:rFonts w:ascii="GHEA Grapalat" w:hAnsi="GHEA Grapalat"/>
          <w:b/>
        </w:rPr>
        <w:br/>
      </w:r>
      <w:r w:rsidRPr="00DF13E4">
        <w:rPr>
          <w:rFonts w:ascii="GHEA Grapalat" w:hAnsi="GHEA Grapalat"/>
          <w:b/>
        </w:rPr>
        <w:t>для исполнения заключаемого договора</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134"/>
        <w:gridCol w:w="1701"/>
        <w:gridCol w:w="1134"/>
        <w:gridCol w:w="2552"/>
        <w:gridCol w:w="1842"/>
      </w:tblGrid>
      <w:tr w:rsidR="00B2572B" w:rsidRPr="00DF13E4" w:rsidTr="00CB6FBC">
        <w:trPr>
          <w:cantSplit/>
        </w:trPr>
        <w:tc>
          <w:tcPr>
            <w:tcW w:w="567" w:type="dxa"/>
            <w:vMerge w:val="restart"/>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 xml:space="preserve">п/н </w:t>
            </w:r>
          </w:p>
        </w:tc>
        <w:tc>
          <w:tcPr>
            <w:tcW w:w="8363" w:type="dxa"/>
            <w:gridSpan w:val="5"/>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Специалисты, включенные в состав основного персонала</w:t>
            </w:r>
          </w:p>
        </w:tc>
      </w:tr>
      <w:tr w:rsidR="00B2572B" w:rsidRPr="00DF13E4" w:rsidTr="00CB6FBC">
        <w:trPr>
          <w:cantSplit/>
          <w:trHeight w:val="301"/>
        </w:trPr>
        <w:tc>
          <w:tcPr>
            <w:tcW w:w="567" w:type="dxa"/>
            <w:vMerge/>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134" w:type="dxa"/>
            <w:vMerge w:val="restart"/>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имя, фамилия</w:t>
            </w:r>
          </w:p>
        </w:tc>
        <w:tc>
          <w:tcPr>
            <w:tcW w:w="1701" w:type="dxa"/>
            <w:vMerge w:val="restart"/>
            <w:vAlign w:val="center"/>
          </w:tcPr>
          <w:p w:rsidR="00B2572B" w:rsidRPr="00DF13E4"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квалификация</w:t>
            </w:r>
          </w:p>
        </w:tc>
        <w:tc>
          <w:tcPr>
            <w:tcW w:w="3686" w:type="dxa"/>
            <w:gridSpan w:val="2"/>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трудовой опыт</w:t>
            </w:r>
          </w:p>
        </w:tc>
        <w:tc>
          <w:tcPr>
            <w:tcW w:w="1842" w:type="dxa"/>
            <w:vMerge w:val="restart"/>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r w:rsidRPr="00BB4C66">
              <w:rPr>
                <w:rFonts w:ascii="GHEA Grapalat" w:hAnsi="GHEA Grapalat"/>
                <w:b/>
                <w:szCs w:val="24"/>
              </w:rPr>
              <w:t>наименование работодателя</w:t>
            </w:r>
          </w:p>
        </w:tc>
      </w:tr>
      <w:tr w:rsidR="00B2572B" w:rsidRPr="00DF13E4" w:rsidTr="00CB6FBC">
        <w:trPr>
          <w:cantSplit/>
          <w:trHeight w:val="299"/>
        </w:trPr>
        <w:tc>
          <w:tcPr>
            <w:tcW w:w="567" w:type="dxa"/>
            <w:vMerge/>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134" w:type="dxa"/>
            <w:vMerge/>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701" w:type="dxa"/>
            <w:vMerge/>
            <w:vAlign w:val="center"/>
          </w:tcPr>
          <w:p w:rsidR="00B2572B" w:rsidRPr="00DF13E4" w:rsidDel="006B374D" w:rsidRDefault="00B2572B" w:rsidP="00CA236C">
            <w:pPr>
              <w:pStyle w:val="23"/>
              <w:widowControl w:val="0"/>
              <w:spacing w:line="240" w:lineRule="auto"/>
              <w:ind w:firstLine="0"/>
              <w:jc w:val="center"/>
              <w:rPr>
                <w:rFonts w:ascii="GHEA Grapalat" w:hAnsi="GHEA Grapalat"/>
                <w:b/>
                <w:szCs w:val="24"/>
              </w:rPr>
            </w:pPr>
          </w:p>
        </w:tc>
        <w:tc>
          <w:tcPr>
            <w:tcW w:w="1134" w:type="dxa"/>
            <w:vAlign w:val="center"/>
          </w:tcPr>
          <w:p w:rsidR="00B2572B" w:rsidRPr="00DF13E4" w:rsidDel="00B57526"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период</w:t>
            </w:r>
          </w:p>
        </w:tc>
        <w:tc>
          <w:tcPr>
            <w:tcW w:w="2552" w:type="dxa"/>
            <w:vAlign w:val="center"/>
          </w:tcPr>
          <w:p w:rsidR="00B2572B" w:rsidRPr="00DF13E4" w:rsidDel="00B57526" w:rsidRDefault="00B2572B" w:rsidP="00CA236C">
            <w:pPr>
              <w:pStyle w:val="23"/>
              <w:widowControl w:val="0"/>
              <w:autoSpaceDE w:val="0"/>
              <w:autoSpaceDN w:val="0"/>
              <w:adjustRightInd w:val="0"/>
              <w:spacing w:line="240" w:lineRule="auto"/>
              <w:ind w:firstLine="0"/>
              <w:jc w:val="center"/>
              <w:rPr>
                <w:rFonts w:ascii="GHEA Grapalat" w:hAnsi="GHEA Grapalat"/>
                <w:b/>
                <w:szCs w:val="24"/>
              </w:rPr>
            </w:pPr>
            <w:r w:rsidRPr="00BB4C66">
              <w:rPr>
                <w:rFonts w:ascii="GHEA Grapalat" w:hAnsi="GHEA Grapalat"/>
                <w:b/>
                <w:szCs w:val="24"/>
              </w:rPr>
              <w:t>сфера деятельности и выполненная работа</w:t>
            </w:r>
          </w:p>
        </w:tc>
        <w:tc>
          <w:tcPr>
            <w:tcW w:w="1842" w:type="dxa"/>
            <w:vMerge/>
            <w:vAlign w:val="center"/>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rPr>
          <w:cantSplit/>
        </w:trPr>
        <w:tc>
          <w:tcPr>
            <w:tcW w:w="567"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13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701"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13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255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84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rPr>
          <w:cantSplit/>
        </w:trPr>
        <w:tc>
          <w:tcPr>
            <w:tcW w:w="567"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13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701"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13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255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84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r>
      <w:tr w:rsidR="00B2572B" w:rsidRPr="00DF13E4" w:rsidTr="00CB6FBC">
        <w:trPr>
          <w:cantSplit/>
        </w:trPr>
        <w:tc>
          <w:tcPr>
            <w:tcW w:w="567"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13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701"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134"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255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c>
          <w:tcPr>
            <w:tcW w:w="1842" w:type="dxa"/>
          </w:tcPr>
          <w:p w:rsidR="00B2572B" w:rsidRPr="00DF13E4" w:rsidRDefault="00B2572B" w:rsidP="00CA236C">
            <w:pPr>
              <w:pStyle w:val="23"/>
              <w:widowControl w:val="0"/>
              <w:spacing w:line="240" w:lineRule="auto"/>
              <w:ind w:firstLine="0"/>
              <w:jc w:val="center"/>
              <w:rPr>
                <w:rFonts w:ascii="GHEA Grapalat" w:hAnsi="GHEA Grapalat"/>
                <w:b/>
                <w:szCs w:val="24"/>
              </w:rPr>
            </w:pPr>
          </w:p>
        </w:tc>
      </w:tr>
    </w:tbl>
    <w:p w:rsidR="00B2572B" w:rsidRPr="00DF13E4" w:rsidRDefault="00B2572B" w:rsidP="00CA236C">
      <w:pPr>
        <w:widowControl w:val="0"/>
        <w:tabs>
          <w:tab w:val="left" w:pos="1134"/>
        </w:tabs>
        <w:ind w:firstLine="720"/>
        <w:jc w:val="both"/>
        <w:rPr>
          <w:rFonts w:ascii="GHEA Grapalat" w:hAnsi="GHEA Grapalat"/>
        </w:rPr>
      </w:pPr>
    </w:p>
    <w:p w:rsidR="00B2572B" w:rsidRPr="00DF13E4" w:rsidRDefault="00B2572B" w:rsidP="00CA236C">
      <w:pPr>
        <w:widowControl w:val="0"/>
        <w:ind w:firstLine="567"/>
        <w:jc w:val="both"/>
        <w:rPr>
          <w:rFonts w:ascii="GHEA Grapalat" w:hAnsi="GHEA Grapalat" w:cs="Arial"/>
        </w:rPr>
      </w:pPr>
      <w:r w:rsidRPr="00DF13E4">
        <w:rPr>
          <w:rFonts w:ascii="GHEA Grapalat" w:hAnsi="GHEA Grapalat"/>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B2572B" w:rsidRPr="00DF13E4" w:rsidRDefault="00B2572B" w:rsidP="00CA236C">
      <w:pPr>
        <w:widowControl w:val="0"/>
        <w:jc w:val="both"/>
        <w:rPr>
          <w:rFonts w:ascii="GHEA Grapalat" w:hAnsi="GHEA Grapalat" w:cs="Arial"/>
        </w:rPr>
      </w:pPr>
    </w:p>
    <w:p w:rsidR="00C5074A" w:rsidRPr="00DF13E4" w:rsidRDefault="00C5074A" w:rsidP="00CA236C">
      <w:pPr>
        <w:widowControl w:val="0"/>
        <w:tabs>
          <w:tab w:val="left" w:pos="7371"/>
        </w:tabs>
        <w:jc w:val="center"/>
        <w:rPr>
          <w:rFonts w:ascii="GHEA Grapalat" w:hAnsi="GHEA Grapalat"/>
        </w:rPr>
      </w:pPr>
      <w:r w:rsidRPr="00DF13E4">
        <w:rPr>
          <w:rFonts w:ascii="GHEA Grapalat" w:hAnsi="GHEA Grapalat"/>
        </w:rPr>
        <w:t>_______________________________________________________</w:t>
      </w:r>
      <w:r w:rsidR="00CB6FBC" w:rsidRPr="00DF13E4">
        <w:rPr>
          <w:rFonts w:ascii="GHEA Grapalat" w:hAnsi="GHEA Grapalat"/>
        </w:rPr>
        <w:t xml:space="preserve"> </w:t>
      </w:r>
      <w:r w:rsidR="00CB6FBC" w:rsidRPr="00DF13E4">
        <w:rPr>
          <w:rFonts w:ascii="GHEA Grapalat" w:hAnsi="GHEA Grapalat"/>
        </w:rPr>
        <w:tab/>
      </w:r>
      <w:r w:rsidRPr="00DF13E4">
        <w:rPr>
          <w:rFonts w:ascii="GHEA Grapalat" w:hAnsi="GHEA Grapalat"/>
        </w:rPr>
        <w:t>___________</w:t>
      </w:r>
    </w:p>
    <w:p w:rsidR="00C5074A" w:rsidRPr="00DF13E4" w:rsidRDefault="00C5074A" w:rsidP="00CA236C">
      <w:pPr>
        <w:widowControl w:val="0"/>
        <w:tabs>
          <w:tab w:val="left" w:pos="7938"/>
        </w:tabs>
        <w:ind w:left="284"/>
        <w:jc w:val="both"/>
        <w:rPr>
          <w:rFonts w:ascii="GHEA Grapalat" w:hAnsi="GHEA Grapalat" w:cs="Sylfaen"/>
        </w:rPr>
      </w:pPr>
      <w:r w:rsidRPr="00DF13E4">
        <w:rPr>
          <w:rFonts w:ascii="GHEA Grapalat" w:hAnsi="GHEA Grapalat"/>
          <w:sz w:val="16"/>
        </w:rPr>
        <w:t>наименование занявшего первое место участника (должность, имя, фамилия руководителя)</w:t>
      </w:r>
      <w:r w:rsidRPr="00DF13E4">
        <w:rPr>
          <w:rFonts w:ascii="GHEA Grapalat" w:hAnsi="GHEA Grapalat"/>
          <w:sz w:val="16"/>
        </w:rPr>
        <w:tab/>
        <w:t>подпись</w:t>
      </w:r>
    </w:p>
    <w:p w:rsidR="00B2572B" w:rsidRPr="00DF13E4" w:rsidRDefault="00B2572B" w:rsidP="00CA236C">
      <w:pPr>
        <w:widowControl w:val="0"/>
        <w:jc w:val="right"/>
        <w:rPr>
          <w:rFonts w:ascii="GHEA Grapalat" w:hAnsi="GHEA Grapalat"/>
        </w:rPr>
      </w:pPr>
    </w:p>
    <w:p w:rsidR="00B2572B" w:rsidRPr="00DF13E4" w:rsidRDefault="00B2572B" w:rsidP="00CA236C">
      <w:pPr>
        <w:widowControl w:val="0"/>
        <w:jc w:val="right"/>
        <w:rPr>
          <w:rFonts w:ascii="GHEA Grapalat" w:hAnsi="GHEA Grapalat" w:cs="Arial"/>
        </w:rPr>
      </w:pPr>
      <w:r w:rsidRPr="00DF13E4">
        <w:rPr>
          <w:rFonts w:ascii="GHEA Grapalat" w:hAnsi="GHEA Grapalat"/>
        </w:rPr>
        <w:t>М. П.</w:t>
      </w:r>
    </w:p>
    <w:p w:rsidR="00C5074A" w:rsidRPr="00DF13E4" w:rsidRDefault="00C5074A" w:rsidP="00CA236C">
      <w:pPr>
        <w:rPr>
          <w:rFonts w:ascii="GHEA Grapalat" w:hAnsi="GHEA Grapalat" w:cs="Sylfaen"/>
          <w:i/>
        </w:rPr>
      </w:pPr>
      <w:r w:rsidRPr="00DF13E4">
        <w:rPr>
          <w:rFonts w:ascii="GHEA Grapalat" w:hAnsi="GHEA Grapalat" w:cs="Sylfaen"/>
          <w:i/>
        </w:rPr>
        <w:br w:type="page"/>
      </w:r>
    </w:p>
    <w:p w:rsidR="00B95090" w:rsidRPr="00DF13E4" w:rsidRDefault="00B95090" w:rsidP="00CA236C">
      <w:pPr>
        <w:pStyle w:val="31"/>
        <w:widowControl w:val="0"/>
        <w:spacing w:line="240" w:lineRule="auto"/>
        <w:jc w:val="right"/>
        <w:rPr>
          <w:rFonts w:ascii="GHEA Grapalat" w:hAnsi="GHEA Grapalat" w:cs="Sylfaen"/>
          <w:b/>
          <w:sz w:val="24"/>
          <w:szCs w:val="24"/>
        </w:rPr>
      </w:pPr>
      <w:r w:rsidRPr="00DF13E4">
        <w:rPr>
          <w:rFonts w:ascii="GHEA Grapalat" w:hAnsi="GHEA Grapalat"/>
          <w:b/>
          <w:sz w:val="24"/>
          <w:szCs w:val="24"/>
        </w:rPr>
        <w:lastRenderedPageBreak/>
        <w:t xml:space="preserve">Приложение № </w:t>
      </w:r>
      <w:r w:rsidR="005F4ECE" w:rsidRPr="00DF13E4">
        <w:rPr>
          <w:rFonts w:ascii="GHEA Grapalat" w:hAnsi="GHEA Grapalat"/>
          <w:b/>
          <w:sz w:val="24"/>
          <w:szCs w:val="24"/>
        </w:rPr>
        <w:t>5</w:t>
      </w:r>
      <w:r w:rsidR="005F4ECE" w:rsidRPr="00DF13E4">
        <w:rPr>
          <w:rStyle w:val="af6"/>
          <w:rFonts w:ascii="GHEA Grapalat" w:hAnsi="GHEA Grapalat"/>
          <w:b/>
          <w:sz w:val="24"/>
          <w:szCs w:val="24"/>
        </w:rPr>
        <w:footnoteReference w:customMarkFollows="1" w:id="19"/>
        <w:t>28</w:t>
      </w:r>
    </w:p>
    <w:p w:rsidR="00B95090" w:rsidRPr="00DF13E4" w:rsidRDefault="00B95090" w:rsidP="00CA236C">
      <w:pPr>
        <w:pStyle w:val="31"/>
        <w:widowControl w:val="0"/>
        <w:spacing w:line="240" w:lineRule="auto"/>
        <w:jc w:val="right"/>
        <w:rPr>
          <w:rFonts w:ascii="GHEA Grapalat" w:hAnsi="GHEA Grapalat" w:cs="Sylfaen"/>
          <w:b/>
          <w:sz w:val="24"/>
          <w:szCs w:val="24"/>
        </w:rPr>
      </w:pPr>
      <w:r w:rsidRPr="00DF13E4">
        <w:rPr>
          <w:rFonts w:ascii="GHEA Grapalat" w:hAnsi="GHEA Grapalat"/>
          <w:b/>
          <w:sz w:val="24"/>
          <w:szCs w:val="24"/>
        </w:rPr>
        <w:t>к Приглашению на запрос котировок</w:t>
      </w:r>
      <w:r w:rsidR="00C5074A" w:rsidRPr="00DF13E4">
        <w:rPr>
          <w:rFonts w:ascii="GHEA Grapalat" w:hAnsi="GHEA Grapalat" w:cs="Sylfaen"/>
          <w:b/>
          <w:sz w:val="24"/>
          <w:szCs w:val="24"/>
        </w:rPr>
        <w:br/>
      </w:r>
      <w:r w:rsidR="001C521B" w:rsidRPr="00DF13E4">
        <w:rPr>
          <w:rFonts w:ascii="GHEA Grapalat" w:hAnsi="GHEA Grapalat"/>
          <w:b/>
          <w:sz w:val="24"/>
          <w:szCs w:val="24"/>
        </w:rPr>
        <w:t xml:space="preserve">под кодом </w:t>
      </w:r>
      <w:r w:rsidR="0034479D">
        <w:rPr>
          <w:rFonts w:ascii="GHEA Grapalat" w:hAnsi="GHEA Grapalat"/>
          <w:b/>
          <w:sz w:val="24"/>
          <w:szCs w:val="24"/>
        </w:rPr>
        <w:t>MOHK-GHAShDzB-19/5</w:t>
      </w:r>
      <w:r w:rsidR="001C521B" w:rsidRPr="00DF13E4">
        <w:rPr>
          <w:rFonts w:ascii="GHEA Grapalat" w:hAnsi="GHEA Grapalat"/>
          <w:b/>
          <w:sz w:val="24"/>
          <w:szCs w:val="24"/>
        </w:rPr>
        <w:t>*</w:t>
      </w:r>
    </w:p>
    <w:p w:rsidR="00B10681" w:rsidRPr="00DF13E4" w:rsidRDefault="00B10681" w:rsidP="00CA236C">
      <w:pPr>
        <w:widowControl w:val="0"/>
        <w:tabs>
          <w:tab w:val="left" w:pos="2268"/>
        </w:tabs>
        <w:ind w:left="-284" w:firstLine="284"/>
        <w:jc w:val="right"/>
        <w:rPr>
          <w:rFonts w:ascii="GHEA Grapalat" w:hAnsi="GHEA Grapalat"/>
        </w:rPr>
      </w:pPr>
    </w:p>
    <w:p w:rsidR="00516665" w:rsidRPr="00DF13E4" w:rsidRDefault="00516665" w:rsidP="00CA236C">
      <w:pPr>
        <w:widowControl w:val="0"/>
        <w:jc w:val="center"/>
        <w:rPr>
          <w:rFonts w:ascii="GHEA Grapalat" w:hAnsi="GHEA Grapalat" w:cs="Times Armenian"/>
          <w:b/>
        </w:rPr>
      </w:pPr>
      <w:r w:rsidRPr="00DF13E4">
        <w:rPr>
          <w:rFonts w:ascii="GHEA Grapalat" w:hAnsi="GHEA Grapalat"/>
          <w:b/>
        </w:rPr>
        <w:t xml:space="preserve">ДОГОВОР ГОСУДАРСТВЕННОЙ ЗАКУПКИ </w:t>
      </w:r>
      <w:r w:rsidR="00E0748B" w:rsidRPr="00DF13E4">
        <w:rPr>
          <w:rFonts w:ascii="GHEA Grapalat" w:hAnsi="GHEA Grapalat"/>
          <w:b/>
        </w:rPr>
        <w:br/>
      </w:r>
      <w:r w:rsidRPr="00DF13E4">
        <w:rPr>
          <w:rFonts w:ascii="GHEA Grapalat" w:hAnsi="GHEA Grapalat"/>
          <w:b/>
        </w:rPr>
        <w:t>НА ВЫПОЛНЕНИЕ ПОДРЯДНЫХ РАБОТ ДЛЯ</w:t>
      </w:r>
      <w:r w:rsidR="00E0748B" w:rsidRPr="00DF13E4">
        <w:rPr>
          <w:rFonts w:ascii="GHEA Grapalat" w:hAnsi="GHEA Grapalat"/>
          <w:b/>
        </w:rPr>
        <w:t xml:space="preserve"> НУЖД ГОСУДАРСТВА </w:t>
      </w:r>
    </w:p>
    <w:p w:rsidR="00B95090" w:rsidRPr="00DF13E4" w:rsidRDefault="00B95090" w:rsidP="00CA236C">
      <w:pPr>
        <w:widowControl w:val="0"/>
        <w:jc w:val="center"/>
        <w:rPr>
          <w:rFonts w:ascii="GHEA Grapalat" w:hAnsi="GHEA Grapalat"/>
          <w:b/>
          <w:lang w:val="en-US"/>
        </w:rPr>
      </w:pPr>
      <w:r w:rsidRPr="00DF13E4">
        <w:rPr>
          <w:rFonts w:ascii="GHEA Grapalat" w:hAnsi="GHEA Grapalat"/>
          <w:b/>
        </w:rPr>
        <w:t xml:space="preserve">№ </w:t>
      </w:r>
      <w:r w:rsidR="00E0748B" w:rsidRPr="00DF13E4">
        <w:rPr>
          <w:rFonts w:ascii="GHEA Grapalat" w:hAnsi="GHEA Grapalat"/>
          <w:lang w:val="en-US"/>
        </w:rPr>
        <w:t>______________</w:t>
      </w:r>
    </w:p>
    <w:p w:rsidR="00D36050" w:rsidRPr="00DF13E4" w:rsidRDefault="00D36050" w:rsidP="00CA236C">
      <w:pPr>
        <w:widowControl w:val="0"/>
        <w:ind w:left="-142" w:firstLine="142"/>
        <w:jc w:val="center"/>
        <w:rPr>
          <w:rFonts w:ascii="GHEA Grapalat" w:hAnsi="GHEA Grapalat"/>
          <w:b/>
          <w:u w:val="single"/>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C5074A" w:rsidRPr="00DF13E4" w:rsidTr="005110FD">
        <w:trPr>
          <w:jc w:val="center"/>
        </w:trPr>
        <w:tc>
          <w:tcPr>
            <w:tcW w:w="4643" w:type="dxa"/>
          </w:tcPr>
          <w:p w:rsidR="00C5074A" w:rsidRPr="00DF13E4" w:rsidRDefault="00C5074A" w:rsidP="00CA236C">
            <w:pPr>
              <w:widowControl w:val="0"/>
              <w:ind w:left="142" w:right="2442"/>
              <w:jc w:val="center"/>
              <w:rPr>
                <w:rFonts w:ascii="GHEA Grapalat" w:hAnsi="GHEA Grapalat"/>
                <w:b/>
                <w:u w:val="single"/>
                <w:lang w:val="en-US"/>
              </w:rPr>
            </w:pPr>
            <w:r w:rsidRPr="00DF13E4">
              <w:rPr>
                <w:rFonts w:ascii="GHEA Grapalat" w:hAnsi="GHEA Grapalat"/>
              </w:rPr>
              <w:t>г.</w:t>
            </w:r>
          </w:p>
        </w:tc>
        <w:tc>
          <w:tcPr>
            <w:tcW w:w="4643" w:type="dxa"/>
          </w:tcPr>
          <w:p w:rsidR="00C5074A" w:rsidRPr="00DF13E4" w:rsidRDefault="00C5074A" w:rsidP="00CA236C">
            <w:pPr>
              <w:widowControl w:val="0"/>
              <w:jc w:val="right"/>
              <w:rPr>
                <w:rFonts w:ascii="GHEA Grapalat" w:hAnsi="GHEA Grapalat"/>
                <w:b/>
                <w:u w:val="single"/>
              </w:rPr>
            </w:pPr>
            <w:r w:rsidRPr="00DF13E4">
              <w:rPr>
                <w:rFonts w:ascii="GHEA Grapalat" w:hAnsi="GHEA Grapalat"/>
              </w:rPr>
              <w:t>"</w:t>
            </w:r>
            <w:r w:rsidRPr="00DF13E4">
              <w:rPr>
                <w:rFonts w:ascii="GHEA Grapalat" w:hAnsi="GHEA Grapalat"/>
              </w:rPr>
              <w:tab/>
              <w:t>"</w:t>
            </w:r>
            <w:r w:rsidRPr="00DF13E4">
              <w:rPr>
                <w:rFonts w:ascii="GHEA Grapalat" w:hAnsi="GHEA Grapalat"/>
              </w:rPr>
              <w:tab/>
              <w:t>20</w:t>
            </w:r>
            <w:r w:rsidRPr="00DF13E4">
              <w:rPr>
                <w:rFonts w:ascii="GHEA Grapalat" w:hAnsi="GHEA Grapalat"/>
              </w:rPr>
              <w:tab/>
              <w:t>г.</w:t>
            </w:r>
          </w:p>
        </w:tc>
      </w:tr>
    </w:tbl>
    <w:p w:rsidR="00C5074A" w:rsidRPr="00DF13E4" w:rsidRDefault="00C5074A" w:rsidP="00CA236C">
      <w:pPr>
        <w:widowControl w:val="0"/>
        <w:jc w:val="both"/>
        <w:rPr>
          <w:rFonts w:ascii="GHEA Grapalat" w:hAnsi="GHEA Grapalat" w:cs="Sylfaen"/>
        </w:rPr>
      </w:pPr>
      <w:r w:rsidRPr="00DF13E4">
        <w:rPr>
          <w:rFonts w:ascii="GHEA Grapalat" w:hAnsi="GHEA Grapalat"/>
        </w:rPr>
        <w:t>_____________, в лице _______________________, действующего на основании устава _____________, (далее — "Заказчик), с одной стороны, и</w:t>
      </w:r>
      <w:r w:rsidR="007E7331" w:rsidRPr="00DF13E4">
        <w:rPr>
          <w:rFonts w:ascii="GHEA Grapalat" w:hAnsi="GHEA Grapalat"/>
        </w:rPr>
        <w:t xml:space="preserve"> </w:t>
      </w:r>
      <w:r w:rsidRPr="00DF13E4">
        <w:rPr>
          <w:rFonts w:ascii="GHEA Grapalat" w:hAnsi="GHEA Grapalat"/>
        </w:rPr>
        <w:t>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516665" w:rsidRPr="00BB4C66" w:rsidRDefault="00516665" w:rsidP="00CA236C">
      <w:pPr>
        <w:widowControl w:val="0"/>
        <w:ind w:firstLine="709"/>
        <w:jc w:val="both"/>
        <w:rPr>
          <w:rFonts w:ascii="GHEA Grapalat" w:hAnsi="GHEA Grapalat"/>
          <w:b/>
          <w:lang w:val="hy-AM"/>
        </w:rPr>
      </w:pPr>
    </w:p>
    <w:p w:rsidR="00516665" w:rsidRPr="00DF13E4" w:rsidRDefault="00516665" w:rsidP="00CA236C">
      <w:pPr>
        <w:widowControl w:val="0"/>
        <w:jc w:val="center"/>
        <w:rPr>
          <w:rFonts w:ascii="GHEA Grapalat" w:hAnsi="GHEA Grapalat"/>
          <w:b/>
        </w:rPr>
      </w:pPr>
      <w:r w:rsidRPr="00DF13E4">
        <w:rPr>
          <w:rFonts w:ascii="GHEA Grapalat" w:hAnsi="GHEA Grapalat"/>
          <w:b/>
        </w:rPr>
        <w:t>1. ПРЕДМЕТ ДОГОВ</w:t>
      </w:r>
      <w:r w:rsidRPr="00AF0D24">
        <w:rPr>
          <w:rFonts w:ascii="GHEA Grapalat" w:hAnsi="GHEA Grapalat"/>
          <w:b/>
        </w:rPr>
        <w:t>ОРА</w:t>
      </w:r>
    </w:p>
    <w:p w:rsidR="00E0748B" w:rsidRPr="00DF13E4" w:rsidRDefault="00516665" w:rsidP="00CA236C">
      <w:pPr>
        <w:widowControl w:val="0"/>
        <w:tabs>
          <w:tab w:val="left" w:pos="1134"/>
        </w:tabs>
        <w:ind w:firstLine="567"/>
        <w:jc w:val="both"/>
        <w:rPr>
          <w:rFonts w:ascii="GHEA Grapalat" w:hAnsi="GHEA Grapalat"/>
          <w:spacing w:val="-6"/>
        </w:rPr>
      </w:pPr>
      <w:r w:rsidRPr="00DF13E4">
        <w:rPr>
          <w:rFonts w:ascii="GHEA Grapalat" w:hAnsi="GHEA Grapalat"/>
          <w:spacing w:val="-6"/>
        </w:rPr>
        <w:t>1.1</w:t>
      </w:r>
      <w:r w:rsidR="00E0748B" w:rsidRPr="00DF13E4">
        <w:rPr>
          <w:rFonts w:ascii="GHEA Grapalat" w:hAnsi="GHEA Grapalat"/>
          <w:spacing w:val="-6"/>
        </w:rPr>
        <w:t>.</w:t>
      </w:r>
      <w:r w:rsidR="00E0748B" w:rsidRPr="00DF13E4">
        <w:rPr>
          <w:rFonts w:ascii="GHEA Grapalat" w:hAnsi="GHEA Grapalat"/>
          <w:spacing w:val="-6"/>
        </w:rPr>
        <w:tab/>
      </w:r>
      <w:r w:rsidRPr="00DF13E4">
        <w:rPr>
          <w:rFonts w:ascii="GHEA Grapalat" w:hAnsi="GHEA Grapalat"/>
          <w:spacing w:val="-6"/>
        </w:rPr>
        <w:t xml:space="preserve">Подрядчик обязуется в установленном настоящим Договором порядке, предусмотренных объемах, форме и сроках выполнять предусмотренные сводной сметой, установленной Приложением № 1 к настоящему Договору (далее — договор), </w:t>
      </w:r>
    </w:p>
    <w:p w:rsidR="00C36497" w:rsidRPr="00DF13E4" w:rsidRDefault="00516665" w:rsidP="00CA236C">
      <w:pPr>
        <w:widowControl w:val="0"/>
        <w:jc w:val="both"/>
        <w:rPr>
          <w:rFonts w:ascii="GHEA Grapalat" w:hAnsi="GHEA Grapalat"/>
        </w:rPr>
      </w:pPr>
      <w:r w:rsidRPr="00DF13E4">
        <w:rPr>
          <w:rFonts w:ascii="GHEA Grapalat" w:hAnsi="GHEA Grapalat"/>
        </w:rPr>
        <w:t>_</w:t>
      </w:r>
      <w:r w:rsidR="00AA46CF" w:rsidRPr="00AA46CF">
        <w:t xml:space="preserve"> </w:t>
      </w:r>
      <w:r w:rsidR="008A21BD">
        <w:rPr>
          <w:rFonts w:ascii="GHEA Grapalat" w:hAnsi="GHEA Grapalat"/>
        </w:rPr>
        <w:t>Монтажных работ систем охлаждения, вентиляции и отопления для хранения медикаментов</w:t>
      </w:r>
      <w:r w:rsidR="00342FEA">
        <w:rPr>
          <w:rFonts w:ascii="GHEA Grapalat" w:hAnsi="GHEA Grapalat"/>
        </w:rPr>
        <w:t xml:space="preserve"> </w:t>
      </w:r>
      <w:r w:rsidRPr="00DF13E4">
        <w:rPr>
          <w:rFonts w:ascii="GHEA Grapalat" w:hAnsi="GHEA Grapalat"/>
        </w:rPr>
        <w:t>ы (далее — работа), а Заказчик обязуется принимать выполненную работу и платить за нее.</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1.2</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сводной сметой работы.</w:t>
      </w:r>
    </w:p>
    <w:p w:rsidR="00D048DE" w:rsidRPr="00EA210E" w:rsidRDefault="00516665" w:rsidP="00CA236C">
      <w:pPr>
        <w:widowControl w:val="0"/>
        <w:tabs>
          <w:tab w:val="left" w:pos="1134"/>
        </w:tabs>
        <w:ind w:firstLine="567"/>
        <w:jc w:val="both"/>
        <w:rPr>
          <w:rFonts w:ascii="GHEA Grapalat" w:hAnsi="GHEA Grapalat"/>
        </w:rPr>
      </w:pPr>
      <w:r w:rsidRPr="00DF13E4">
        <w:rPr>
          <w:rFonts w:ascii="GHEA Grapalat" w:hAnsi="GHEA Grapalat"/>
        </w:rPr>
        <w:t>1.3</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Предусмотренные договором работы начинаются после вступления договора в силу и устанавливается следующий срок выполнения:</w:t>
      </w:r>
      <w:r w:rsidR="00EA210E" w:rsidRPr="00EA210E">
        <w:t xml:space="preserve"> </w:t>
      </w:r>
      <w:r w:rsidR="00897417">
        <w:rPr>
          <w:rFonts w:ascii="GHEA Grapalat" w:hAnsi="GHEA Grapalat"/>
        </w:rPr>
        <w:t>25 календарных</w:t>
      </w:r>
      <w:r w:rsidR="00EA210E" w:rsidRPr="00EA210E">
        <w:rPr>
          <w:rFonts w:ascii="GHEA Grapalat" w:hAnsi="GHEA Grapalat"/>
        </w:rPr>
        <w:t xml:space="preserve"> дней</w:t>
      </w:r>
      <w:r w:rsidRPr="00DF13E4">
        <w:rPr>
          <w:rFonts w:ascii="GHEA Grapalat" w:hAnsi="GHEA Grapalat"/>
        </w:rPr>
        <w:t>.</w:t>
      </w:r>
    </w:p>
    <w:p w:rsidR="00516665" w:rsidRPr="00DF13E4" w:rsidRDefault="00B10681" w:rsidP="00CA236C">
      <w:pPr>
        <w:widowControl w:val="0"/>
        <w:ind w:firstLine="567"/>
        <w:jc w:val="both"/>
        <w:rPr>
          <w:rFonts w:ascii="GHEA Grapalat" w:hAnsi="GHEA Grapalat"/>
        </w:rPr>
      </w:pPr>
      <w:r w:rsidRPr="00DF13E4">
        <w:rPr>
          <w:rFonts w:ascii="GHEA Grapalat" w:hAnsi="GHEA Grapalat"/>
        </w:rPr>
        <w:t>Сроки выполнения предусмотренных договором отдельных видов работ, этапов и объемов устанавливаются согласованным сторонами календа</w:t>
      </w:r>
      <w:r w:rsidR="00693858" w:rsidRPr="00DF13E4">
        <w:rPr>
          <w:rFonts w:ascii="GHEA Grapalat" w:hAnsi="GHEA Grapalat"/>
        </w:rPr>
        <w:t>рным графиком (Приложение № 2).</w:t>
      </w:r>
    </w:p>
    <w:p w:rsidR="00516665" w:rsidRPr="00DF13E4" w:rsidRDefault="00516665" w:rsidP="00CA236C">
      <w:pPr>
        <w:widowControl w:val="0"/>
        <w:tabs>
          <w:tab w:val="left" w:pos="1134"/>
        </w:tabs>
        <w:ind w:firstLine="720"/>
        <w:jc w:val="both"/>
        <w:rPr>
          <w:rFonts w:ascii="GHEA Grapalat" w:hAnsi="GHEA Grapalat"/>
        </w:rPr>
      </w:pPr>
    </w:p>
    <w:p w:rsidR="00516665" w:rsidRPr="00DF13E4" w:rsidRDefault="00516665" w:rsidP="00CA236C">
      <w:pPr>
        <w:widowControl w:val="0"/>
        <w:jc w:val="center"/>
        <w:rPr>
          <w:rFonts w:ascii="GHEA Grapalat" w:hAnsi="GHEA Grapalat"/>
          <w:b/>
        </w:rPr>
      </w:pPr>
      <w:r w:rsidRPr="00DF13E4">
        <w:rPr>
          <w:rFonts w:ascii="GHEA Grapalat" w:hAnsi="GHEA Grapalat"/>
          <w:b/>
        </w:rPr>
        <w:t>2. ВЫПОЛНЕНИЕ РАБОТ СРЕДСТВАМИ ПОДРЯДЧИКА</w:t>
      </w:r>
    </w:p>
    <w:p w:rsidR="00516665" w:rsidRPr="00DF13E4" w:rsidRDefault="00516665" w:rsidP="00CA236C">
      <w:pPr>
        <w:widowControl w:val="0"/>
        <w:tabs>
          <w:tab w:val="left" w:pos="1134"/>
        </w:tabs>
        <w:ind w:firstLine="567"/>
        <w:jc w:val="both"/>
        <w:rPr>
          <w:rFonts w:ascii="GHEA Grapalat" w:hAnsi="GHEA Grapalat" w:cs="Times Armenian"/>
        </w:rPr>
      </w:pPr>
      <w:r w:rsidRPr="00DF13E4">
        <w:rPr>
          <w:rFonts w:ascii="GHEA Grapalat" w:hAnsi="GHEA Grapalat"/>
        </w:rPr>
        <w:t>2.1</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Работа выполняется силами, матер</w:t>
      </w:r>
      <w:r w:rsidR="00693858" w:rsidRPr="00DF13E4">
        <w:rPr>
          <w:rFonts w:ascii="GHEA Grapalat" w:hAnsi="GHEA Grapalat"/>
        </w:rPr>
        <w:t>иалами и средствами Подрядчика.</w:t>
      </w:r>
    </w:p>
    <w:p w:rsidR="00516665" w:rsidRPr="00DF13E4" w:rsidRDefault="00516665" w:rsidP="00CA236C">
      <w:pPr>
        <w:widowControl w:val="0"/>
        <w:tabs>
          <w:tab w:val="left" w:pos="1134"/>
          <w:tab w:val="left" w:pos="1276"/>
        </w:tabs>
        <w:ind w:firstLine="567"/>
        <w:jc w:val="both"/>
        <w:rPr>
          <w:rFonts w:ascii="GHEA Grapalat" w:hAnsi="GHEA Grapalat"/>
        </w:rPr>
      </w:pPr>
      <w:r w:rsidRPr="00DF13E4">
        <w:rPr>
          <w:rFonts w:ascii="GHEA Grapalat" w:hAnsi="GHEA Grapalat"/>
        </w:rPr>
        <w:t>2.2</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Подрядчик несет ответственность за качество предоставленных им материалов и оборудования.</w:t>
      </w:r>
    </w:p>
    <w:p w:rsidR="00516665" w:rsidRPr="00DF13E4" w:rsidRDefault="00516665" w:rsidP="00CA236C">
      <w:pPr>
        <w:widowControl w:val="0"/>
        <w:tabs>
          <w:tab w:val="left" w:pos="1276"/>
        </w:tabs>
        <w:jc w:val="center"/>
        <w:rPr>
          <w:rFonts w:ascii="GHEA Grapalat" w:hAnsi="GHEA Grapalat"/>
          <w:b/>
          <w:i/>
        </w:rPr>
      </w:pPr>
    </w:p>
    <w:p w:rsidR="00516665" w:rsidRPr="00DF13E4" w:rsidRDefault="00516665" w:rsidP="00CA236C">
      <w:pPr>
        <w:widowControl w:val="0"/>
        <w:jc w:val="center"/>
        <w:rPr>
          <w:rFonts w:ascii="GHEA Grapalat" w:hAnsi="GHEA Grapalat"/>
          <w:b/>
        </w:rPr>
      </w:pPr>
      <w:r w:rsidRPr="00DF13E4">
        <w:rPr>
          <w:rFonts w:ascii="GHEA Grapalat" w:hAnsi="GHEA Grapalat"/>
          <w:b/>
        </w:rPr>
        <w:t>3. ПРАВА И ОБЯЗАННОСТИ СТОРОН</w:t>
      </w:r>
    </w:p>
    <w:p w:rsidR="00516665" w:rsidRPr="00DF13E4" w:rsidRDefault="00516665" w:rsidP="00CA236C">
      <w:pPr>
        <w:widowControl w:val="0"/>
        <w:tabs>
          <w:tab w:val="left" w:pos="1134"/>
        </w:tabs>
        <w:ind w:firstLine="567"/>
        <w:jc w:val="both"/>
        <w:rPr>
          <w:rFonts w:ascii="GHEA Grapalat" w:hAnsi="GHEA Grapalat"/>
          <w:b/>
        </w:rPr>
      </w:pPr>
      <w:r w:rsidRPr="00DF13E4">
        <w:rPr>
          <w:rFonts w:ascii="GHEA Grapalat" w:hAnsi="GHEA Grapalat"/>
          <w:b/>
        </w:rPr>
        <w:t>3.1.</w:t>
      </w:r>
      <w:r w:rsidR="00C36497" w:rsidRPr="00DF13E4">
        <w:rPr>
          <w:rFonts w:ascii="GHEA Grapalat" w:hAnsi="GHEA Grapalat"/>
          <w:b/>
        </w:rPr>
        <w:tab/>
      </w:r>
      <w:r w:rsidRPr="00DF13E4">
        <w:rPr>
          <w:rFonts w:ascii="GHEA Grapalat" w:hAnsi="GHEA Grapalat"/>
          <w:b/>
        </w:rPr>
        <w:t>Заказчик имеет право:</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3.1.1</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любое время проверять ход и качество выполненной Подрядчиком работы, без вмешательства в его деятельность;</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3.1.2</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3.1.3</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 договора, устанавливая по своему усмотрению разумный срок безвозмездного </w:t>
      </w:r>
      <w:r w:rsidRPr="00DF13E4">
        <w:rPr>
          <w:rFonts w:ascii="GHEA Grapalat" w:hAnsi="GHEA Grapalat"/>
        </w:rPr>
        <w:lastRenderedPageBreak/>
        <w:t xml:space="preserve">устранения недостатков, и требовать от Подрядчика уплаты пени, предусмотренной пунктом 6.2, а также штрафа, предусмотренного пунктом 6.3 договора. </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3.1.4</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одностороннем порядке расторгать договор и требовать возмещения причиненных ему убытков, если:</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а)</w:t>
      </w:r>
      <w:r w:rsidR="00C36497" w:rsidRPr="00DF13E4">
        <w:rPr>
          <w:rFonts w:ascii="GHEA Grapalat" w:hAnsi="GHEA Grapalat"/>
        </w:rPr>
        <w:tab/>
      </w:r>
      <w:r w:rsidRPr="00DF13E4">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б)</w:t>
      </w:r>
      <w:r w:rsidR="00C36497" w:rsidRPr="00DF13E4">
        <w:rPr>
          <w:rFonts w:ascii="GHEA Grapalat" w:hAnsi="GHEA Grapalat"/>
        </w:rPr>
        <w:tab/>
      </w:r>
      <w:r w:rsidRPr="00DF13E4">
        <w:rPr>
          <w:rFonts w:ascii="GHEA Grapalat" w:hAnsi="GHEA Grapalat"/>
        </w:rPr>
        <w:t>Подрядчик нарушил предусмотренный в пункте 1.3 договора срок (календарный график включительно),</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в)</w:t>
      </w:r>
      <w:r w:rsidR="00C36497" w:rsidRPr="00DF13E4">
        <w:rPr>
          <w:rFonts w:ascii="GHEA Grapalat" w:hAnsi="GHEA Grapalat"/>
        </w:rPr>
        <w:tab/>
      </w:r>
      <w:r w:rsidRPr="00DF13E4">
        <w:rPr>
          <w:rFonts w:ascii="GHEA Grapalat" w:hAnsi="GHEA Grapalat"/>
        </w:rPr>
        <w:t>выполненная Подрядчиком работа не соответствует требованиям, установленным проектно-сметными документами,</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г)</w:t>
      </w:r>
      <w:r w:rsidR="00C36497" w:rsidRPr="00DF13E4">
        <w:rPr>
          <w:rFonts w:ascii="GHEA Grapalat" w:hAnsi="GHEA Grapalat"/>
        </w:rPr>
        <w:tab/>
      </w:r>
      <w:r w:rsidRPr="00DF13E4">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3.1.5</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течение гарантийного срока предъявлять требования, связанные с недостатками результата работы.</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3.1.6</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Уполномочить другое лицо на осуществление технического контроля над выполнением работы;</w:t>
      </w:r>
    </w:p>
    <w:p w:rsidR="00516665" w:rsidRPr="00DF13E4" w:rsidRDefault="00516665" w:rsidP="00CA236C">
      <w:pPr>
        <w:widowControl w:val="0"/>
        <w:tabs>
          <w:tab w:val="left" w:pos="1276"/>
        </w:tabs>
        <w:ind w:firstLine="567"/>
        <w:jc w:val="both"/>
        <w:rPr>
          <w:rFonts w:ascii="GHEA Grapalat" w:hAnsi="GHEA Grapalat" w:cs="Times Armenian"/>
        </w:rPr>
      </w:pPr>
      <w:r w:rsidRPr="00DF13E4">
        <w:rPr>
          <w:rFonts w:ascii="GHEA Grapalat" w:hAnsi="GHEA Grapalat"/>
        </w:rPr>
        <w:t>3.1.7</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516665" w:rsidRPr="00DF13E4" w:rsidRDefault="00516665" w:rsidP="00CA236C">
      <w:pPr>
        <w:widowControl w:val="0"/>
        <w:tabs>
          <w:tab w:val="left" w:pos="1134"/>
        </w:tabs>
        <w:ind w:firstLine="567"/>
        <w:jc w:val="both"/>
        <w:rPr>
          <w:rFonts w:ascii="GHEA Grapalat" w:hAnsi="GHEA Grapalat" w:cs="Times Armenian"/>
          <w:b/>
        </w:rPr>
      </w:pPr>
      <w:r w:rsidRPr="00DF13E4">
        <w:rPr>
          <w:rFonts w:ascii="GHEA Grapalat" w:hAnsi="GHEA Grapalat"/>
          <w:b/>
        </w:rPr>
        <w:t>3.2.</w:t>
      </w:r>
      <w:r w:rsidR="00C36497" w:rsidRPr="00DF13E4">
        <w:rPr>
          <w:rFonts w:ascii="GHEA Grapalat" w:hAnsi="GHEA Grapalat"/>
          <w:b/>
        </w:rPr>
        <w:tab/>
      </w:r>
      <w:r w:rsidRPr="00DF13E4">
        <w:rPr>
          <w:rFonts w:ascii="GHEA Grapalat" w:hAnsi="GHEA Grapalat"/>
          <w:b/>
        </w:rPr>
        <w:t>Заказчик обязан:</w:t>
      </w:r>
    </w:p>
    <w:p w:rsidR="00516665" w:rsidRPr="00DF13E4" w:rsidRDefault="00516665" w:rsidP="00CA236C">
      <w:pPr>
        <w:widowControl w:val="0"/>
        <w:tabs>
          <w:tab w:val="left" w:pos="1276"/>
        </w:tabs>
        <w:ind w:firstLine="567"/>
        <w:jc w:val="both"/>
        <w:rPr>
          <w:rFonts w:ascii="GHEA Grapalat" w:hAnsi="GHEA Grapalat" w:cs="Times Armenian"/>
        </w:rPr>
      </w:pPr>
      <w:r w:rsidRPr="00DF13E4">
        <w:rPr>
          <w:rFonts w:ascii="GHEA Grapalat" w:hAnsi="GHEA Grapalat"/>
        </w:rPr>
        <w:t>3.2.1</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3.2.2</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3.2.3</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516665" w:rsidRPr="00DF13E4" w:rsidRDefault="00516665" w:rsidP="00CA236C">
      <w:pPr>
        <w:widowControl w:val="0"/>
        <w:tabs>
          <w:tab w:val="left" w:pos="1276"/>
        </w:tabs>
        <w:ind w:firstLine="567"/>
        <w:jc w:val="both"/>
        <w:rPr>
          <w:rFonts w:ascii="GHEA Grapalat" w:hAnsi="GHEA Grapalat" w:cs="Times Armenian"/>
        </w:rPr>
      </w:pPr>
      <w:r w:rsidRPr="00DF13E4">
        <w:rPr>
          <w:rFonts w:ascii="GHEA Grapalat" w:hAnsi="GHEA Grapalat"/>
        </w:rPr>
        <w:t>3.2.4</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 xml:space="preserve">В случае приемки результата работы в срок, предусмотренный пунктом 1.3 Договора, уплачивать Подрядчику суммы, </w:t>
      </w:r>
      <w:r w:rsidR="00693858" w:rsidRPr="00DF13E4">
        <w:rPr>
          <w:rFonts w:ascii="GHEA Grapalat" w:hAnsi="GHEA Grapalat"/>
        </w:rPr>
        <w:t>подлежащие уплате последнему.</w:t>
      </w:r>
    </w:p>
    <w:p w:rsidR="00516665" w:rsidRPr="00DF13E4" w:rsidRDefault="00516665" w:rsidP="00CA236C">
      <w:pPr>
        <w:widowControl w:val="0"/>
        <w:tabs>
          <w:tab w:val="left" w:pos="1134"/>
        </w:tabs>
        <w:ind w:firstLine="567"/>
        <w:jc w:val="both"/>
        <w:rPr>
          <w:rFonts w:ascii="GHEA Grapalat" w:hAnsi="GHEA Grapalat"/>
          <w:b/>
        </w:rPr>
      </w:pPr>
      <w:r w:rsidRPr="00DF13E4">
        <w:rPr>
          <w:rFonts w:ascii="GHEA Grapalat" w:hAnsi="GHEA Grapalat"/>
          <w:b/>
        </w:rPr>
        <w:t>3.3.</w:t>
      </w:r>
      <w:r w:rsidR="00C36497" w:rsidRPr="00DF13E4">
        <w:rPr>
          <w:rFonts w:ascii="GHEA Grapalat" w:hAnsi="GHEA Grapalat"/>
          <w:b/>
        </w:rPr>
        <w:tab/>
      </w:r>
      <w:r w:rsidRPr="00DF13E4">
        <w:rPr>
          <w:rFonts w:ascii="GHEA Grapalat" w:hAnsi="GHEA Grapalat"/>
          <w:b/>
        </w:rPr>
        <w:t>Подрядчик имеет право:</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3.3.1</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516665" w:rsidRPr="00DF13E4" w:rsidRDefault="00516665" w:rsidP="00CA236C">
      <w:pPr>
        <w:widowControl w:val="0"/>
        <w:tabs>
          <w:tab w:val="left" w:pos="1276"/>
        </w:tabs>
        <w:ind w:firstLine="567"/>
        <w:jc w:val="both"/>
        <w:rPr>
          <w:rFonts w:ascii="GHEA Grapalat" w:hAnsi="GHEA Grapalat" w:cs="Times Armenian"/>
        </w:rPr>
      </w:pPr>
      <w:r w:rsidRPr="00DF13E4">
        <w:rPr>
          <w:rFonts w:ascii="GHEA Grapalat" w:hAnsi="GHEA Grapalat"/>
        </w:rPr>
        <w:t>3.3.2</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516665" w:rsidRPr="00DF13E4" w:rsidRDefault="00516665" w:rsidP="00CA236C">
      <w:pPr>
        <w:widowControl w:val="0"/>
        <w:tabs>
          <w:tab w:val="left" w:pos="1134"/>
        </w:tabs>
        <w:ind w:firstLine="567"/>
        <w:jc w:val="both"/>
        <w:rPr>
          <w:rFonts w:ascii="GHEA Grapalat" w:hAnsi="GHEA Grapalat"/>
          <w:b/>
        </w:rPr>
      </w:pPr>
      <w:r w:rsidRPr="00DF13E4">
        <w:rPr>
          <w:rFonts w:ascii="GHEA Grapalat" w:hAnsi="GHEA Grapalat"/>
          <w:b/>
        </w:rPr>
        <w:t>3.4.</w:t>
      </w:r>
      <w:r w:rsidR="00C36497" w:rsidRPr="00DF13E4">
        <w:rPr>
          <w:rFonts w:ascii="GHEA Grapalat" w:hAnsi="GHEA Grapalat"/>
          <w:b/>
        </w:rPr>
        <w:tab/>
      </w:r>
      <w:r w:rsidRPr="00DF13E4">
        <w:rPr>
          <w:rFonts w:ascii="GHEA Grapalat" w:hAnsi="GHEA Grapalat"/>
          <w:b/>
        </w:rPr>
        <w:t>Подрядчик обязан:</w:t>
      </w:r>
    </w:p>
    <w:p w:rsidR="00516665" w:rsidRPr="00DF13E4" w:rsidRDefault="00516665" w:rsidP="00CA236C">
      <w:pPr>
        <w:widowControl w:val="0"/>
        <w:tabs>
          <w:tab w:val="left" w:pos="1276"/>
        </w:tabs>
        <w:ind w:firstLine="567"/>
        <w:jc w:val="both"/>
        <w:rPr>
          <w:rFonts w:ascii="GHEA Grapalat" w:hAnsi="GHEA Grapalat" w:cs="Times Armenian"/>
        </w:rPr>
      </w:pPr>
      <w:r w:rsidRPr="00DF13E4">
        <w:rPr>
          <w:rFonts w:ascii="GHEA Grapalat" w:hAnsi="GHEA Grapalat"/>
        </w:rPr>
        <w:t>3.4.1</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EA210E">
        <w:rPr>
          <w:rFonts w:ascii="GHEA Grapalat" w:hAnsi="GHEA Grapalat"/>
        </w:rPr>
        <w:t>75</w:t>
      </w:r>
      <w:r w:rsidRPr="00DF13E4">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3.4.2</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Выполнять указания Заказчика по части работы, если они не пр</w:t>
      </w:r>
      <w:r w:rsidR="005110FD" w:rsidRPr="00DF13E4">
        <w:rPr>
          <w:rFonts w:ascii="GHEA Grapalat" w:hAnsi="GHEA Grapalat"/>
        </w:rPr>
        <w:t xml:space="preserve">отиворечат условиям договора. </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3.4.3</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DF13E4">
        <w:rPr>
          <w:rFonts w:ascii="GHEA Grapalat" w:hAnsi="GHEA Grapalat"/>
        </w:rPr>
        <w:t>индивидуальнoe</w:t>
      </w:r>
      <w:proofErr w:type="spellEnd"/>
      <w:r w:rsidRPr="00DF13E4">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3.4.4</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 xml:space="preserve">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w:t>
      </w:r>
      <w:r w:rsidRPr="00DF13E4">
        <w:rPr>
          <w:rFonts w:ascii="GHEA Grapalat" w:hAnsi="GHEA Grapalat"/>
        </w:rPr>
        <w:lastRenderedPageBreak/>
        <w:t>работы, а также сообщать сведения о</w:t>
      </w:r>
      <w:r w:rsidR="00F92513" w:rsidRPr="00DF13E4">
        <w:rPr>
          <w:rFonts w:ascii="Courier New" w:hAnsi="Courier New" w:cs="Courier New"/>
          <w:lang w:val="en-US"/>
        </w:rPr>
        <w:t> </w:t>
      </w:r>
      <w:r w:rsidRPr="00DF13E4">
        <w:rPr>
          <w:rFonts w:ascii="GHEA Grapalat" w:hAnsi="GHEA Grapalat"/>
        </w:rPr>
        <w:t>возможных последствиях несоблюдения этих требований и правил.</w:t>
      </w:r>
    </w:p>
    <w:p w:rsidR="00516665" w:rsidRPr="00DF13E4" w:rsidRDefault="00516665" w:rsidP="00CA236C">
      <w:pPr>
        <w:widowControl w:val="0"/>
        <w:tabs>
          <w:tab w:val="left" w:pos="1276"/>
        </w:tabs>
        <w:ind w:firstLine="567"/>
        <w:jc w:val="both"/>
        <w:rPr>
          <w:rFonts w:ascii="GHEA Grapalat" w:hAnsi="GHEA Grapalat" w:cs="Times Armenian"/>
        </w:rPr>
      </w:pPr>
      <w:r w:rsidRPr="00DF13E4">
        <w:rPr>
          <w:rFonts w:ascii="GHEA Grapalat" w:hAnsi="GHEA Grapalat"/>
        </w:rPr>
        <w:t>3.4.5</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3.4.6</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3.4.7</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w:t>
      </w:r>
      <w:r w:rsidR="00F92513" w:rsidRPr="00DF13E4">
        <w:rPr>
          <w:rFonts w:ascii="Courier New" w:hAnsi="Courier New" w:cs="Courier New"/>
          <w:lang w:val="en-US"/>
        </w:rPr>
        <w:t> </w:t>
      </w:r>
      <w:r w:rsidRPr="00DF13E4">
        <w:rPr>
          <w:rFonts w:ascii="GHEA Grapalat" w:hAnsi="GHEA Grapalat"/>
        </w:rPr>
        <w:t>необходимости прекращения работы и консервации строительства.</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3.4.8</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516665" w:rsidRPr="00DF13E4" w:rsidRDefault="00516665" w:rsidP="00CA236C">
      <w:pPr>
        <w:widowControl w:val="0"/>
        <w:tabs>
          <w:tab w:val="left" w:pos="1276"/>
        </w:tabs>
        <w:ind w:firstLine="567"/>
        <w:jc w:val="both"/>
        <w:rPr>
          <w:rFonts w:ascii="GHEA Grapalat" w:hAnsi="GHEA Grapalat" w:cs="Times Armenian"/>
        </w:rPr>
      </w:pPr>
      <w:r w:rsidRPr="00DF13E4">
        <w:rPr>
          <w:rFonts w:ascii="GHEA Grapalat" w:hAnsi="GHEA Grapalat"/>
        </w:rPr>
        <w:t>3.4.10</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1954EE" w:rsidRPr="001954EE">
        <w:rPr>
          <w:rFonts w:ascii="GHEA Grapalat" w:hAnsi="GHEA Grapalat"/>
        </w:rPr>
        <w:t xml:space="preserve">  1 год.</w:t>
      </w:r>
      <w:r w:rsidRPr="00AF0D24">
        <w:rPr>
          <w:rFonts w:ascii="GHEA Grapalat" w:hAnsi="GHEA Grapalat"/>
        </w:rPr>
        <w:t xml:space="preserve"> </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3.4.11</w:t>
      </w:r>
      <w:r w:rsidR="00C36497" w:rsidRPr="00DF13E4">
        <w:rPr>
          <w:rFonts w:ascii="GHEA Grapalat" w:hAnsi="GHEA Grapalat"/>
        </w:rPr>
        <w:t>.</w:t>
      </w:r>
      <w:r w:rsidR="00C36497" w:rsidRPr="00DF13E4">
        <w:rPr>
          <w:rFonts w:ascii="GHEA Grapalat" w:hAnsi="GHEA Grapalat"/>
        </w:rPr>
        <w:tab/>
      </w:r>
      <w:r w:rsidRPr="00DF13E4">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516665" w:rsidRPr="00DF13E4" w:rsidRDefault="00516665" w:rsidP="00CA236C">
      <w:pPr>
        <w:widowControl w:val="0"/>
        <w:tabs>
          <w:tab w:val="left" w:pos="1276"/>
        </w:tabs>
        <w:ind w:firstLine="720"/>
        <w:jc w:val="both"/>
        <w:rPr>
          <w:rFonts w:ascii="GHEA Grapalat" w:hAnsi="GHEA Grapalat" w:cs="Sylfaen"/>
          <w:u w:val="single"/>
        </w:rPr>
      </w:pPr>
    </w:p>
    <w:p w:rsidR="00516665" w:rsidRPr="00DF13E4" w:rsidRDefault="00516665" w:rsidP="00CA236C">
      <w:pPr>
        <w:widowControl w:val="0"/>
        <w:jc w:val="center"/>
        <w:rPr>
          <w:rFonts w:ascii="GHEA Grapalat" w:hAnsi="GHEA Grapalat"/>
          <w:b/>
        </w:rPr>
      </w:pPr>
      <w:r w:rsidRPr="00DF13E4">
        <w:rPr>
          <w:rFonts w:ascii="GHEA Grapalat" w:hAnsi="GHEA Grapalat"/>
          <w:b/>
        </w:rPr>
        <w:t>4. ПОРЯДОК СДАЧИ И ПРИЕМКИ РАБОТЫ</w:t>
      </w:r>
    </w:p>
    <w:p w:rsidR="00F16941" w:rsidRPr="00DF13E4" w:rsidRDefault="0099576A" w:rsidP="00CA236C">
      <w:pPr>
        <w:widowControl w:val="0"/>
        <w:tabs>
          <w:tab w:val="left" w:pos="1134"/>
        </w:tabs>
        <w:ind w:firstLine="567"/>
        <w:jc w:val="both"/>
        <w:rPr>
          <w:rFonts w:ascii="GHEA Grapalat" w:hAnsi="GHEA Grapalat" w:cs="Sylfaen"/>
        </w:rPr>
      </w:pPr>
      <w:r w:rsidRPr="00DF13E4">
        <w:rPr>
          <w:rFonts w:ascii="GHEA Grapalat" w:hAnsi="GHEA Grapalat"/>
        </w:rPr>
        <w:t>4.1</w:t>
      </w:r>
      <w:r w:rsidR="00F179B2" w:rsidRPr="00DF13E4">
        <w:rPr>
          <w:rFonts w:ascii="GHEA Grapalat" w:hAnsi="GHEA Grapalat"/>
        </w:rPr>
        <w:t>.</w:t>
      </w:r>
      <w:r w:rsidR="00F179B2" w:rsidRPr="00DF13E4">
        <w:rPr>
          <w:rFonts w:ascii="GHEA Grapalat" w:hAnsi="GHEA Grapalat"/>
        </w:rPr>
        <w:tab/>
      </w:r>
      <w:r w:rsidRPr="00DF13E4">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F16941" w:rsidRPr="00DF13E4" w:rsidRDefault="00F16941" w:rsidP="00CA236C">
      <w:pPr>
        <w:widowControl w:val="0"/>
        <w:tabs>
          <w:tab w:val="left" w:pos="1134"/>
        </w:tabs>
        <w:ind w:firstLine="567"/>
        <w:jc w:val="both"/>
        <w:rPr>
          <w:rFonts w:ascii="GHEA Grapalat" w:hAnsi="GHEA Grapalat" w:cs="Sylfaen"/>
        </w:rPr>
      </w:pPr>
      <w:r w:rsidRPr="00DF13E4">
        <w:rPr>
          <w:rFonts w:ascii="GHEA Grapalat" w:hAnsi="GHEA Grapalat"/>
          <w:spacing w:val="-6"/>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w:t>
      </w:r>
      <w:proofErr w:type="spellStart"/>
      <w:r w:rsidRPr="00DF13E4">
        <w:rPr>
          <w:rFonts w:ascii="GHEA Grapalat" w:hAnsi="GHEA Grapalat"/>
          <w:spacing w:val="-6"/>
        </w:rPr>
        <w:t>armeps</w:t>
      </w:r>
      <w:proofErr w:type="spellEnd"/>
      <w:r w:rsidRPr="00DF13E4">
        <w:rPr>
          <w:rFonts w:ascii="GHEA Grapalat" w:hAnsi="GHEA Grapalat"/>
          <w:spacing w:val="-6"/>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 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w:t>
      </w:r>
      <w:r w:rsidRPr="00DF13E4">
        <w:rPr>
          <w:rFonts w:ascii="GHEA Grapalat" w:hAnsi="GHEA Grapalat"/>
        </w:rPr>
        <w:t xml:space="preserve"> действующего по адресу: </w:t>
      </w:r>
      <w:hyperlink r:id="rId14" w:history="1">
        <w:r w:rsidR="005351B5" w:rsidRPr="00AF0D24">
          <w:rPr>
            <w:rStyle w:val="a9"/>
            <w:rFonts w:ascii="GHEA Grapalat" w:hAnsi="GHEA Grapalat"/>
          </w:rPr>
          <w:t>www.procurement.am</w:t>
        </w:r>
      </w:hyperlink>
      <w:r w:rsidR="00F179B2" w:rsidRPr="00DF13E4">
        <w:rPr>
          <w:rFonts w:ascii="GHEA Grapalat" w:hAnsi="GHEA Grapalat"/>
        </w:rPr>
        <w:t>).</w:t>
      </w:r>
      <w:r w:rsidR="0099576A" w:rsidRPr="00DF13E4">
        <w:rPr>
          <w:rFonts w:ascii="GHEA Grapalat" w:hAnsi="GHEA Grapalat"/>
        </w:rPr>
        <w:t>4.2</w:t>
      </w:r>
      <w:r w:rsidR="00F179B2" w:rsidRPr="00AF0D24">
        <w:rPr>
          <w:rFonts w:ascii="GHEA Grapalat" w:hAnsi="GHEA Grapalat"/>
        </w:rPr>
        <w:t>.</w:t>
      </w:r>
      <w:r w:rsidR="00F179B2" w:rsidRPr="00AF0D24">
        <w:rPr>
          <w:rFonts w:ascii="GHEA Grapalat" w:hAnsi="GHEA Grapalat"/>
        </w:rPr>
        <w:tab/>
      </w:r>
      <w:r w:rsidR="0099576A" w:rsidRPr="00DF13E4">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w:t>
      </w:r>
      <w:proofErr w:type="spellStart"/>
      <w:r w:rsidR="0099576A" w:rsidRPr="00DF13E4">
        <w:rPr>
          <w:rFonts w:ascii="GHEA Grapalat" w:hAnsi="GHEA Grapalat"/>
        </w:rPr>
        <w:t>armeps</w:t>
      </w:r>
      <w:proofErr w:type="spellEnd"/>
      <w:r w:rsidR="0099576A" w:rsidRPr="00DF13E4">
        <w:rPr>
          <w:rFonts w:ascii="GHEA Grapalat" w:hAnsi="GHEA Grapalat"/>
        </w:rPr>
        <w:t xml:space="preserve"> предоставляет Подрядчику подписанный им акт сдачи-приемки, а также положительное заключение, послужившее</w:t>
      </w:r>
      <w:r w:rsidR="00693858" w:rsidRPr="00DF13E4">
        <w:rPr>
          <w:rFonts w:ascii="GHEA Grapalat" w:hAnsi="GHEA Grapalat"/>
        </w:rPr>
        <w:t xml:space="preserve"> основанием для его подписания.</w:t>
      </w:r>
    </w:p>
    <w:p w:rsidR="00F16941" w:rsidRPr="00DF13E4" w:rsidRDefault="0099576A" w:rsidP="00CA236C">
      <w:pPr>
        <w:widowControl w:val="0"/>
        <w:tabs>
          <w:tab w:val="left" w:pos="1134"/>
        </w:tabs>
        <w:ind w:firstLine="567"/>
        <w:jc w:val="both"/>
        <w:rPr>
          <w:rFonts w:ascii="GHEA Grapalat" w:hAnsi="GHEA Grapalat" w:cs="Sylfaen"/>
        </w:rPr>
      </w:pPr>
      <w:r w:rsidRPr="00DF13E4">
        <w:rPr>
          <w:rFonts w:ascii="GHEA Grapalat" w:hAnsi="GHEA Grapalat"/>
        </w:rPr>
        <w:t>4.3</w:t>
      </w:r>
      <w:r w:rsidR="00F179B2" w:rsidRPr="00DF13E4">
        <w:rPr>
          <w:rFonts w:ascii="GHEA Grapalat" w:hAnsi="GHEA Grapalat"/>
        </w:rPr>
        <w:t>.</w:t>
      </w:r>
      <w:r w:rsidR="00F179B2" w:rsidRPr="00DF13E4">
        <w:rPr>
          <w:rFonts w:ascii="GHEA Grapalat" w:hAnsi="GHEA Grapalat"/>
        </w:rPr>
        <w:tab/>
      </w:r>
      <w:r w:rsidRPr="00DF13E4">
        <w:rPr>
          <w:rFonts w:ascii="GHEA Grapalat" w:hAnsi="GHEA Grapalat"/>
        </w:rPr>
        <w:t xml:space="preserve">Если выполненная работа или ее часть не соответствует условиям договора, то Заказчик не подписывает акт сдачи-приемки и в указанный в пункте 4.2 настоящего договора срок, посредством системы электронных закупок </w:t>
      </w:r>
      <w:proofErr w:type="spellStart"/>
      <w:r w:rsidRPr="00DF13E4">
        <w:rPr>
          <w:rFonts w:ascii="GHEA Grapalat" w:hAnsi="GHEA Grapalat"/>
        </w:rPr>
        <w:t>armeps</w:t>
      </w:r>
      <w:proofErr w:type="spellEnd"/>
      <w:r w:rsidRPr="00DF13E4">
        <w:rPr>
          <w:rFonts w:ascii="GHEA Grapalat" w:hAnsi="GHEA Grapalat"/>
        </w:rPr>
        <w:t xml:space="preserve">, возвращает Подрядчику акт сдачи-приемки, а также отрицательное заключение, послужившее основанием для его </w:t>
      </w:r>
      <w:proofErr w:type="spellStart"/>
      <w:r w:rsidRPr="00DF13E4">
        <w:rPr>
          <w:rFonts w:ascii="GHEA Grapalat" w:hAnsi="GHEA Grapalat"/>
        </w:rPr>
        <w:t>неподписания</w:t>
      </w:r>
      <w:proofErr w:type="spellEnd"/>
      <w:r w:rsidRPr="00DF13E4">
        <w:rPr>
          <w:rFonts w:ascii="GHEA Grapalat" w:hAnsi="GHEA Grapalat"/>
        </w:rPr>
        <w:t>.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rsidR="00F16941" w:rsidRPr="00DF13E4" w:rsidRDefault="0099576A" w:rsidP="00CA236C">
      <w:pPr>
        <w:widowControl w:val="0"/>
        <w:tabs>
          <w:tab w:val="left" w:pos="1134"/>
        </w:tabs>
        <w:ind w:firstLine="567"/>
        <w:jc w:val="both"/>
        <w:rPr>
          <w:rFonts w:ascii="GHEA Grapalat" w:hAnsi="GHEA Grapalat" w:cs="Sylfaen"/>
        </w:rPr>
      </w:pPr>
      <w:r w:rsidRPr="00DF13E4">
        <w:rPr>
          <w:rFonts w:ascii="GHEA Grapalat" w:hAnsi="GHEA Grapalat"/>
        </w:rPr>
        <w:t>4.4</w:t>
      </w:r>
      <w:r w:rsidR="00F179B2" w:rsidRPr="00DF13E4">
        <w:rPr>
          <w:rFonts w:ascii="GHEA Grapalat" w:hAnsi="GHEA Grapalat"/>
        </w:rPr>
        <w:t>.</w:t>
      </w:r>
      <w:r w:rsidR="00F179B2" w:rsidRPr="00DF13E4">
        <w:rPr>
          <w:rFonts w:ascii="GHEA Grapalat" w:hAnsi="GHEA Grapalat"/>
        </w:rPr>
        <w:tab/>
      </w:r>
      <w:r w:rsidRPr="00DF13E4">
        <w:rPr>
          <w:rFonts w:ascii="GHEA Grapalat" w:hAnsi="GHEA Grapalat"/>
        </w:rPr>
        <w:t>Если в срок, установленный пунктом 4.2 договора, Заказчик не</w:t>
      </w:r>
      <w:r w:rsidR="00F92513" w:rsidRPr="00DF13E4">
        <w:rPr>
          <w:rFonts w:ascii="Courier New" w:hAnsi="Courier New" w:cs="Courier New"/>
          <w:lang w:val="en-US"/>
        </w:rPr>
        <w:t> </w:t>
      </w:r>
      <w:r w:rsidRPr="00DF13E4">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w:t>
      </w:r>
      <w:r w:rsidRPr="00DF13E4">
        <w:rPr>
          <w:rFonts w:ascii="GHEA Grapalat" w:hAnsi="GHEA Grapalat"/>
        </w:rPr>
        <w:lastRenderedPageBreak/>
        <w:t>Заказчик посредством системы электронных закупок предоставляет Подрядчику по</w:t>
      </w:r>
      <w:r w:rsidR="00693858" w:rsidRPr="00DF13E4">
        <w:rPr>
          <w:rFonts w:ascii="GHEA Grapalat" w:hAnsi="GHEA Grapalat"/>
        </w:rPr>
        <w:t>дписанный им акт сдачи-приемки.</w:t>
      </w:r>
    </w:p>
    <w:p w:rsidR="00905F41" w:rsidRPr="00DF13E4" w:rsidRDefault="00905F41" w:rsidP="00CA236C">
      <w:pPr>
        <w:widowControl w:val="0"/>
        <w:tabs>
          <w:tab w:val="left" w:pos="1134"/>
        </w:tabs>
        <w:ind w:firstLine="567"/>
        <w:jc w:val="both"/>
        <w:rPr>
          <w:rFonts w:ascii="GHEA Grapalat" w:hAnsi="GHEA Grapalat" w:cs="Times Armenian"/>
        </w:rPr>
      </w:pPr>
      <w:r w:rsidRPr="00DF13E4">
        <w:rPr>
          <w:rFonts w:ascii="GHEA Grapalat" w:hAnsi="GHEA Grapalat"/>
        </w:rPr>
        <w:t>4.5</w:t>
      </w:r>
      <w:r w:rsidR="00F179B2" w:rsidRPr="00DF13E4">
        <w:rPr>
          <w:rFonts w:ascii="GHEA Grapalat" w:hAnsi="GHEA Grapalat"/>
        </w:rPr>
        <w:t>.</w:t>
      </w:r>
      <w:r w:rsidR="00F179B2" w:rsidRPr="00DF13E4">
        <w:rPr>
          <w:rFonts w:ascii="GHEA Grapalat" w:hAnsi="GHEA Grapalat"/>
        </w:rPr>
        <w:tab/>
      </w:r>
      <w:r w:rsidRPr="00DF13E4">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16665" w:rsidRPr="00DF13E4" w:rsidRDefault="00516665" w:rsidP="00CA236C">
      <w:pPr>
        <w:pStyle w:val="norm"/>
        <w:widowControl w:val="0"/>
        <w:tabs>
          <w:tab w:val="left" w:pos="1134"/>
        </w:tabs>
        <w:spacing w:line="240" w:lineRule="auto"/>
        <w:ind w:firstLine="567"/>
        <w:rPr>
          <w:rFonts w:ascii="GHEA Grapalat" w:hAnsi="GHEA Grapalat"/>
          <w:sz w:val="24"/>
          <w:szCs w:val="24"/>
        </w:rPr>
      </w:pPr>
      <w:r w:rsidRPr="00DF13E4">
        <w:rPr>
          <w:rFonts w:ascii="GHEA Grapalat" w:hAnsi="GHEA Grapalat"/>
          <w:sz w:val="24"/>
          <w:szCs w:val="24"/>
        </w:rPr>
        <w:t>4.6</w:t>
      </w:r>
      <w:r w:rsidR="00F179B2" w:rsidRPr="00DF13E4">
        <w:rPr>
          <w:rFonts w:ascii="GHEA Grapalat" w:hAnsi="GHEA Grapalat"/>
          <w:sz w:val="24"/>
          <w:szCs w:val="24"/>
        </w:rPr>
        <w:t>.</w:t>
      </w:r>
      <w:r w:rsidR="00F179B2" w:rsidRPr="00DF13E4">
        <w:rPr>
          <w:rFonts w:ascii="GHEA Grapalat" w:hAnsi="GHEA Grapalat"/>
          <w:sz w:val="24"/>
          <w:szCs w:val="24"/>
        </w:rPr>
        <w:tab/>
      </w:r>
      <w:r w:rsidRPr="00DF13E4">
        <w:rPr>
          <w:rFonts w:ascii="GHEA Grapalat" w:hAnsi="GHEA Grapalat"/>
          <w:sz w:val="24"/>
          <w:szCs w:val="24"/>
        </w:rPr>
        <w:t xml:space="preserve">Во время приемки работы применяются следующие </w:t>
      </w:r>
      <w:r w:rsidR="00693858" w:rsidRPr="00DF13E4">
        <w:rPr>
          <w:rFonts w:ascii="GHEA Grapalat" w:hAnsi="GHEA Grapalat"/>
          <w:sz w:val="24"/>
          <w:szCs w:val="24"/>
        </w:rPr>
        <w:t>условия:</w:t>
      </w:r>
    </w:p>
    <w:p w:rsidR="00516665" w:rsidRPr="00DF13E4" w:rsidRDefault="00516665"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1)</w:t>
      </w:r>
      <w:r w:rsidR="00F179B2" w:rsidRPr="00DF13E4">
        <w:rPr>
          <w:rFonts w:ascii="GHEA Grapalat" w:hAnsi="GHEA Grapalat"/>
          <w:sz w:val="24"/>
          <w:szCs w:val="24"/>
        </w:rPr>
        <w:tab/>
      </w:r>
      <w:r w:rsidRPr="00DF13E4">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16665" w:rsidRPr="00DF13E4" w:rsidRDefault="00516665"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2)</w:t>
      </w:r>
      <w:r w:rsidR="00F179B2" w:rsidRPr="00DF13E4">
        <w:rPr>
          <w:rFonts w:ascii="GHEA Grapalat" w:hAnsi="GHEA Grapalat"/>
          <w:sz w:val="24"/>
          <w:szCs w:val="24"/>
        </w:rPr>
        <w:tab/>
      </w:r>
      <w:r w:rsidRPr="00DF13E4">
        <w:rPr>
          <w:rFonts w:ascii="GHEA Grapalat" w:hAnsi="GHEA Grapalat"/>
          <w:sz w:val="24"/>
          <w:szCs w:val="24"/>
        </w:rPr>
        <w:t xml:space="preserve">результат выполнения договора считается полностью принятым в случае приемки выполненных работ руководителем органа государственного управления </w:t>
      </w:r>
      <w:r w:rsidR="00F179B2" w:rsidRPr="00DF13E4">
        <w:rPr>
          <w:rFonts w:ascii="GHEA Grapalat" w:hAnsi="GHEA Grapalat"/>
          <w:sz w:val="24"/>
          <w:szCs w:val="24"/>
        </w:rPr>
        <w:t>—</w:t>
      </w:r>
      <w:r w:rsidRPr="00DF13E4">
        <w:rPr>
          <w:rFonts w:ascii="GHEA Grapalat" w:hAnsi="GHEA Grapalat"/>
          <w:sz w:val="24"/>
          <w:szCs w:val="24"/>
        </w:rPr>
        <w:t xml:space="preserve"> комиссии, сформированной в порядке, установленном постановлением Правительства Республики Армения № 596-N от 19 марта 2015</w:t>
      </w:r>
      <w:r w:rsidR="00F179B2" w:rsidRPr="00DF13E4">
        <w:rPr>
          <w:rFonts w:ascii="Courier New" w:hAnsi="Courier New" w:cs="Courier New"/>
          <w:sz w:val="24"/>
          <w:szCs w:val="24"/>
        </w:rPr>
        <w:t> </w:t>
      </w:r>
      <w:r w:rsidRPr="00DF13E4">
        <w:rPr>
          <w:rFonts w:ascii="GHEA Grapalat" w:hAnsi="GHEA Grapalat"/>
          <w:sz w:val="24"/>
          <w:szCs w:val="24"/>
        </w:rPr>
        <w:t xml:space="preserve">года (далее </w:t>
      </w:r>
      <w:r w:rsidR="00F92513" w:rsidRPr="00DF13E4">
        <w:rPr>
          <w:rFonts w:ascii="GHEA Grapalat" w:hAnsi="GHEA Grapalat"/>
          <w:sz w:val="24"/>
          <w:szCs w:val="24"/>
        </w:rPr>
        <w:t>—</w:t>
      </w:r>
      <w:r w:rsidRPr="00DF13E4">
        <w:rPr>
          <w:rFonts w:ascii="GHEA Grapalat" w:hAnsi="GHEA Grapalat"/>
          <w:sz w:val="24"/>
          <w:szCs w:val="24"/>
        </w:rPr>
        <w:t xml:space="preserve"> приемная комиссия);</w:t>
      </w:r>
    </w:p>
    <w:p w:rsidR="00516665" w:rsidRPr="00DF13E4" w:rsidRDefault="00516665"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3)</w:t>
      </w:r>
      <w:r w:rsidR="00F179B2" w:rsidRPr="00DF13E4">
        <w:rPr>
          <w:rFonts w:ascii="GHEA Grapalat" w:hAnsi="GHEA Grapalat"/>
          <w:sz w:val="24"/>
          <w:szCs w:val="24"/>
        </w:rPr>
        <w:tab/>
      </w:r>
      <w:r w:rsidRPr="00DF13E4">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16665" w:rsidRPr="00DF13E4" w:rsidRDefault="00516665"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4)</w:t>
      </w:r>
      <w:r w:rsidR="00F179B2" w:rsidRPr="00DF13E4">
        <w:rPr>
          <w:rFonts w:ascii="GHEA Grapalat" w:hAnsi="GHEA Grapalat"/>
          <w:sz w:val="24"/>
          <w:szCs w:val="24"/>
        </w:rPr>
        <w:tab/>
      </w:r>
      <w:r w:rsidRPr="00DF13E4">
        <w:rPr>
          <w:rFonts w:ascii="GHEA Grapalat" w:hAnsi="GHEA Grapalat"/>
          <w:sz w:val="24"/>
          <w:szCs w:val="24"/>
        </w:rPr>
        <w:t>после получения в установленном порядке акта, указанного в подпункте</w:t>
      </w:r>
      <w:r w:rsidR="00F179B2" w:rsidRPr="00DF13E4">
        <w:rPr>
          <w:rFonts w:ascii="Courier New" w:hAnsi="Courier New" w:cs="Courier New"/>
          <w:sz w:val="24"/>
          <w:szCs w:val="24"/>
        </w:rPr>
        <w:t> </w:t>
      </w:r>
      <w:r w:rsidRPr="00DF13E4">
        <w:rPr>
          <w:rFonts w:ascii="GHEA Grapalat" w:hAnsi="GHEA Grapalat"/>
          <w:sz w:val="24"/>
          <w:szCs w:val="24"/>
        </w:rPr>
        <w:t>3 настоящего пункта, ответственное подразделение проверяет соответствие завершенного строительного объекта (выполненных работ) требованиям догов</w:t>
      </w:r>
      <w:r w:rsidR="00693858" w:rsidRPr="00DF13E4">
        <w:rPr>
          <w:rFonts w:ascii="GHEA Grapalat" w:hAnsi="GHEA Grapalat"/>
          <w:sz w:val="24"/>
          <w:szCs w:val="24"/>
        </w:rPr>
        <w:t>ора, и если выполненная работа:</w:t>
      </w:r>
    </w:p>
    <w:p w:rsidR="00516665" w:rsidRPr="00DF13E4" w:rsidRDefault="00516665"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а.</w:t>
      </w:r>
      <w:r w:rsidR="00F179B2" w:rsidRPr="00DF13E4">
        <w:rPr>
          <w:rFonts w:ascii="GHEA Grapalat" w:hAnsi="GHEA Grapalat"/>
          <w:sz w:val="24"/>
          <w:szCs w:val="24"/>
        </w:rPr>
        <w:tab/>
      </w:r>
      <w:r w:rsidRPr="00DF13E4">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rsidR="00516665" w:rsidRPr="00DF13E4" w:rsidRDefault="00516665" w:rsidP="00CA236C">
      <w:pPr>
        <w:pStyle w:val="norm"/>
        <w:widowControl w:val="0"/>
        <w:tabs>
          <w:tab w:val="left" w:pos="1134"/>
        </w:tabs>
        <w:spacing w:line="240" w:lineRule="auto"/>
        <w:ind w:firstLine="567"/>
        <w:rPr>
          <w:rFonts w:ascii="GHEA Grapalat" w:hAnsi="GHEA Grapalat" w:cs="Sylfaen"/>
          <w:sz w:val="24"/>
          <w:szCs w:val="24"/>
        </w:rPr>
      </w:pPr>
      <w:r w:rsidRPr="00DF13E4">
        <w:rPr>
          <w:rFonts w:ascii="GHEA Grapalat" w:hAnsi="GHEA Grapalat"/>
          <w:sz w:val="24"/>
          <w:szCs w:val="24"/>
        </w:rPr>
        <w:t>б.</w:t>
      </w:r>
      <w:r w:rsidR="00F179B2" w:rsidRPr="00DF13E4">
        <w:rPr>
          <w:rFonts w:ascii="GHEA Grapalat" w:hAnsi="GHEA Grapalat"/>
          <w:sz w:val="24"/>
          <w:szCs w:val="24"/>
        </w:rPr>
        <w:tab/>
      </w:r>
      <w:r w:rsidRPr="00DF13E4">
        <w:rPr>
          <w:rFonts w:ascii="GHEA Grapalat" w:hAnsi="GHEA Grapalat"/>
          <w:sz w:val="24"/>
          <w:szCs w:val="24"/>
        </w:rPr>
        <w:t>не соответствует требованиям договора, то акт не подписывается;</w:t>
      </w:r>
    </w:p>
    <w:p w:rsidR="00516665" w:rsidRPr="00DF13E4" w:rsidRDefault="00516665" w:rsidP="00CA236C">
      <w:pPr>
        <w:pStyle w:val="norm"/>
        <w:widowControl w:val="0"/>
        <w:tabs>
          <w:tab w:val="left" w:pos="1134"/>
        </w:tabs>
        <w:spacing w:line="240" w:lineRule="auto"/>
        <w:ind w:firstLine="567"/>
        <w:rPr>
          <w:rFonts w:ascii="GHEA Grapalat" w:hAnsi="GHEA Grapalat"/>
          <w:sz w:val="24"/>
          <w:szCs w:val="24"/>
        </w:rPr>
      </w:pPr>
      <w:r w:rsidRPr="00DF13E4">
        <w:rPr>
          <w:rFonts w:ascii="GHEA Grapalat" w:hAnsi="GHEA Grapalat"/>
          <w:sz w:val="24"/>
          <w:szCs w:val="24"/>
        </w:rPr>
        <w:t>5)</w:t>
      </w:r>
      <w:r w:rsidR="00F179B2" w:rsidRPr="00DF13E4">
        <w:rPr>
          <w:rFonts w:ascii="GHEA Grapalat" w:hAnsi="GHEA Grapalat"/>
          <w:sz w:val="24"/>
          <w:szCs w:val="24"/>
        </w:rPr>
        <w:tab/>
      </w:r>
      <w:r w:rsidRPr="00DF13E4">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w:t>
      </w:r>
      <w:r w:rsidR="00F179B2" w:rsidRPr="00DF13E4">
        <w:rPr>
          <w:rFonts w:ascii="GHEA Grapalat" w:hAnsi="GHEA Grapalat"/>
          <w:sz w:val="24"/>
          <w:szCs w:val="24"/>
        </w:rPr>
        <w:t>—</w:t>
      </w:r>
      <w:r w:rsidRPr="00DF13E4">
        <w:rPr>
          <w:rFonts w:ascii="GHEA Grapalat" w:hAnsi="GHEA Grapalat"/>
          <w:sz w:val="24"/>
          <w:szCs w:val="24"/>
        </w:rPr>
        <w:t xml:space="preserve"> сумму последней выплаты, которая не может быть меньше пяти процентов от общей суммы выполненных для капитального строительства работ.</w:t>
      </w:r>
    </w:p>
    <w:p w:rsidR="007805B4" w:rsidRPr="00BB4C66" w:rsidRDefault="007805B4" w:rsidP="00CA236C">
      <w:pPr>
        <w:pStyle w:val="norm"/>
        <w:widowControl w:val="0"/>
        <w:tabs>
          <w:tab w:val="left" w:pos="1134"/>
        </w:tabs>
        <w:spacing w:line="240" w:lineRule="auto"/>
        <w:ind w:firstLine="567"/>
        <w:rPr>
          <w:rFonts w:ascii="GHEA Grapalat" w:hAnsi="GHEA Grapalat" w:cs="Sylfaen"/>
          <w:sz w:val="24"/>
          <w:szCs w:val="24"/>
          <w:lang w:val="hy-AM"/>
        </w:rPr>
      </w:pPr>
    </w:p>
    <w:p w:rsidR="00516665" w:rsidRPr="00AF0D24" w:rsidRDefault="00516665" w:rsidP="00CA236C">
      <w:pPr>
        <w:widowControl w:val="0"/>
        <w:jc w:val="center"/>
        <w:rPr>
          <w:rFonts w:ascii="GHEA Grapalat" w:hAnsi="GHEA Grapalat"/>
          <w:b/>
        </w:rPr>
      </w:pPr>
      <w:r w:rsidRPr="00DF13E4">
        <w:rPr>
          <w:rFonts w:ascii="GHEA Grapalat" w:hAnsi="GHEA Grapalat"/>
          <w:b/>
        </w:rPr>
        <w:t>5. ЦЕНА И ОПЛАТА РАБОТЫ</w:t>
      </w:r>
    </w:p>
    <w:p w:rsidR="00516665" w:rsidRPr="00DF13E4" w:rsidRDefault="00516665" w:rsidP="00CA236C">
      <w:pPr>
        <w:widowControl w:val="0"/>
        <w:tabs>
          <w:tab w:val="left" w:pos="1134"/>
          <w:tab w:val="left" w:pos="2835"/>
          <w:tab w:val="left" w:pos="7655"/>
        </w:tabs>
        <w:ind w:firstLine="567"/>
        <w:jc w:val="both"/>
        <w:rPr>
          <w:rFonts w:ascii="GHEA Grapalat" w:hAnsi="GHEA Grapalat" w:cs="Times Armenian"/>
        </w:rPr>
      </w:pPr>
      <w:r w:rsidRPr="00DF13E4">
        <w:rPr>
          <w:rFonts w:ascii="GHEA Grapalat" w:hAnsi="GHEA Grapalat"/>
        </w:rPr>
        <w:t>5.1.</w:t>
      </w:r>
      <w:r w:rsidR="00F179B2" w:rsidRPr="00DF13E4">
        <w:rPr>
          <w:rFonts w:ascii="GHEA Grapalat" w:hAnsi="GHEA Grapalat"/>
        </w:rPr>
        <w:tab/>
      </w:r>
      <w:r w:rsidRPr="00DF13E4">
        <w:rPr>
          <w:rFonts w:ascii="GHEA Grapalat" w:hAnsi="GHEA Grapalat"/>
        </w:rPr>
        <w:t>Общая цена настоящего Договора составляет (</w:t>
      </w:r>
      <w:r w:rsidR="00F179B2" w:rsidRPr="00DF13E4">
        <w:rPr>
          <w:rFonts w:ascii="GHEA Grapalat" w:hAnsi="GHEA Grapalat"/>
        </w:rPr>
        <w:tab/>
      </w:r>
      <w:r w:rsidRPr="00DF13E4">
        <w:rPr>
          <w:rFonts w:ascii="GHEA Grapalat" w:hAnsi="GHEA Grapalat"/>
        </w:rPr>
        <w:t xml:space="preserve">) </w:t>
      </w:r>
      <w:proofErr w:type="spellStart"/>
      <w:r w:rsidRPr="00DF13E4">
        <w:rPr>
          <w:rFonts w:ascii="GHEA Grapalat" w:hAnsi="GHEA Grapalat"/>
        </w:rPr>
        <w:t>драмов</w:t>
      </w:r>
      <w:proofErr w:type="spellEnd"/>
      <w:r w:rsidRPr="00DF13E4">
        <w:rPr>
          <w:rFonts w:ascii="GHEA Grapalat" w:hAnsi="GHEA Grapalat"/>
        </w:rPr>
        <w:t xml:space="preserve"> Р</w:t>
      </w:r>
      <w:r w:rsidR="00F179B2" w:rsidRPr="00DF13E4">
        <w:rPr>
          <w:rFonts w:ascii="GHEA Grapalat" w:hAnsi="GHEA Grapalat"/>
        </w:rPr>
        <w:t>А, из которых (</w:t>
      </w:r>
      <w:r w:rsidR="00F179B2" w:rsidRPr="00DF13E4">
        <w:rPr>
          <w:rFonts w:ascii="GHEA Grapalat" w:hAnsi="GHEA Grapalat"/>
        </w:rPr>
        <w:tab/>
      </w:r>
      <w:r w:rsidRPr="00DF13E4">
        <w:rPr>
          <w:rFonts w:ascii="GHEA Grapalat" w:hAnsi="GHEA Grapalat"/>
        </w:rPr>
        <w:t xml:space="preserve">) </w:t>
      </w:r>
      <w:proofErr w:type="spellStart"/>
      <w:r w:rsidRPr="00DF13E4">
        <w:rPr>
          <w:rFonts w:ascii="GHEA Grapalat" w:hAnsi="GHEA Grapalat"/>
        </w:rPr>
        <w:t>драмов</w:t>
      </w:r>
      <w:proofErr w:type="spellEnd"/>
      <w:r w:rsidRPr="00DF13E4">
        <w:rPr>
          <w:rFonts w:ascii="GHEA Grapalat" w:hAnsi="GHEA Grapalat"/>
        </w:rPr>
        <w:t xml:space="preserve"> РА составляют НДС. Цена включает все осуществляемые Подрядчиком расходы</w:t>
      </w:r>
      <w:r w:rsidR="00AA46CF" w:rsidRPr="00656C39">
        <w:rPr>
          <w:rFonts w:ascii="GHEA Grapalat" w:hAnsi="GHEA Grapalat"/>
        </w:rPr>
        <w:t>.</w:t>
      </w:r>
    </w:p>
    <w:p w:rsidR="00516665" w:rsidRPr="00AF0D24" w:rsidRDefault="00516665" w:rsidP="00CA236C">
      <w:pPr>
        <w:widowControl w:val="0"/>
        <w:ind w:firstLine="567"/>
        <w:jc w:val="both"/>
        <w:rPr>
          <w:rFonts w:ascii="GHEA Grapalat" w:hAnsi="GHEA Grapalat"/>
        </w:rPr>
      </w:pPr>
      <w:r w:rsidRPr="00DF13E4">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общей цены договора</w:t>
      </w:r>
      <w:r w:rsidR="001F4ACE" w:rsidRPr="00AF0D24">
        <w:rPr>
          <w:rStyle w:val="af6"/>
          <w:rFonts w:ascii="GHEA Grapalat" w:hAnsi="GHEA Grapalat"/>
        </w:rPr>
        <w:footnoteReference w:customMarkFollows="1" w:id="20"/>
        <w:t>32</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5.2</w:t>
      </w:r>
      <w:r w:rsidR="00F179B2" w:rsidRPr="00DF13E4">
        <w:rPr>
          <w:rFonts w:ascii="GHEA Grapalat" w:hAnsi="GHEA Grapalat"/>
        </w:rPr>
        <w:t>.</w:t>
      </w:r>
      <w:r w:rsidR="00F179B2" w:rsidRPr="00DF13E4">
        <w:rPr>
          <w:rFonts w:ascii="GHEA Grapalat" w:hAnsi="GHEA Grapalat"/>
        </w:rPr>
        <w:tab/>
      </w:r>
      <w:r w:rsidRPr="00DF13E4">
        <w:rPr>
          <w:rFonts w:ascii="GHEA Grapalat" w:hAnsi="GHEA Grapalat"/>
        </w:rPr>
        <w:t>Цена работы стабильна, и Подрядчик не вправе требовать увеличения, а Заказчик — снижения этой цены.</w:t>
      </w:r>
    </w:p>
    <w:p w:rsidR="003D4747" w:rsidRPr="00DF13E4" w:rsidRDefault="003D4747" w:rsidP="00CA236C">
      <w:pPr>
        <w:widowControl w:val="0"/>
        <w:tabs>
          <w:tab w:val="left" w:pos="1134"/>
        </w:tabs>
        <w:ind w:firstLine="567"/>
        <w:jc w:val="both"/>
        <w:rPr>
          <w:rFonts w:ascii="GHEA Grapalat" w:hAnsi="GHEA Grapalat" w:cs="Times Armenian"/>
        </w:rPr>
      </w:pPr>
      <w:r w:rsidRPr="00DF13E4">
        <w:rPr>
          <w:rFonts w:ascii="GHEA Grapalat" w:hAnsi="GHEA Grapalat"/>
        </w:rPr>
        <w:t>5.3</w:t>
      </w:r>
      <w:r w:rsidR="00F179B2" w:rsidRPr="00DF13E4">
        <w:rPr>
          <w:rFonts w:ascii="GHEA Grapalat" w:hAnsi="GHEA Grapalat"/>
        </w:rPr>
        <w:t>.</w:t>
      </w:r>
      <w:r w:rsidR="00F179B2" w:rsidRPr="00DF13E4">
        <w:rPr>
          <w:rFonts w:ascii="GHEA Grapalat" w:hAnsi="GHEA Grapalat"/>
        </w:rPr>
        <w:tab/>
      </w:r>
      <w:r w:rsidRPr="00DF13E4">
        <w:rPr>
          <w:rFonts w:ascii="GHEA Grapalat" w:hAnsi="GHEA Grapalat"/>
        </w:rPr>
        <w:t xml:space="preserve">Заказчик уплачивает в случае приемки в порядке, установленном разделом 4 договора, </w:t>
      </w:r>
      <w:r w:rsidRPr="00DF13E4">
        <w:rPr>
          <w:rFonts w:ascii="GHEA Grapalat" w:hAnsi="GHEA Grapalat"/>
        </w:rPr>
        <w:lastRenderedPageBreak/>
        <w:t xml:space="preserve">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к соглашению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A67E1B" w:rsidRPr="00DF13E4">
        <w:rPr>
          <w:rFonts w:ascii="GHEA Grapalat" w:hAnsi="GHEA Grapalat"/>
        </w:rPr>
        <w:t xml:space="preserve">чем до </w:t>
      </w:r>
      <w:r w:rsidR="003C02AD" w:rsidRPr="00DF13E4">
        <w:rPr>
          <w:rFonts w:ascii="GHEA Grapalat" w:hAnsi="GHEA Grapalat"/>
        </w:rPr>
        <w:t xml:space="preserve">30 </w:t>
      </w:r>
      <w:r w:rsidR="00A67E1B" w:rsidRPr="00DF13E4">
        <w:rPr>
          <w:rFonts w:ascii="GHEA Grapalat" w:hAnsi="GHEA Grapalat"/>
        </w:rPr>
        <w:t>декабря данного года.</w:t>
      </w:r>
    </w:p>
    <w:p w:rsidR="00516665" w:rsidRPr="00DF13E4" w:rsidRDefault="00516665" w:rsidP="00CA236C">
      <w:pPr>
        <w:widowControl w:val="0"/>
        <w:tabs>
          <w:tab w:val="left" w:pos="1134"/>
        </w:tabs>
        <w:ind w:firstLine="567"/>
        <w:jc w:val="both"/>
        <w:rPr>
          <w:rFonts w:ascii="GHEA Grapalat" w:hAnsi="GHEA Grapalat" w:cs="Sylfaen"/>
        </w:rPr>
      </w:pPr>
      <w:r w:rsidRPr="00DF13E4">
        <w:rPr>
          <w:rFonts w:ascii="GHEA Grapalat" w:hAnsi="GHEA Grapalat"/>
        </w:rPr>
        <w:t>5.4</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Выплаты в счет исполнительных актов в рамках договора осуществляются по следующей формуле: ВС=ЦУ/</w:t>
      </w:r>
      <w:proofErr w:type="spellStart"/>
      <w:r w:rsidRPr="00DF13E4">
        <w:rPr>
          <w:rFonts w:ascii="GHEA Grapalat" w:hAnsi="GHEA Grapalat"/>
        </w:rPr>
        <w:t>СЦx</w:t>
      </w:r>
      <w:r w:rsidR="005F5049" w:rsidRPr="00DF13E4">
        <w:rPr>
          <w:rFonts w:ascii="GHEA Grapalat" w:hAnsi="GHEA Grapalat"/>
        </w:rPr>
        <w:t>И</w:t>
      </w:r>
      <w:r w:rsidRPr="00DF13E4">
        <w:rPr>
          <w:rFonts w:ascii="GHEA Grapalat" w:hAnsi="GHEA Grapalat"/>
        </w:rPr>
        <w:t>О</w:t>
      </w:r>
      <w:proofErr w:type="spellEnd"/>
      <w:r w:rsidRPr="00DF13E4">
        <w:rPr>
          <w:rFonts w:ascii="GHEA Grapalat" w:hAnsi="GHEA Grapalat"/>
        </w:rPr>
        <w:t xml:space="preserve"> где:</w:t>
      </w:r>
    </w:p>
    <w:p w:rsidR="00516665" w:rsidRPr="00AF0D24" w:rsidRDefault="00516665" w:rsidP="00CA236C">
      <w:pPr>
        <w:widowControl w:val="0"/>
        <w:ind w:firstLine="567"/>
        <w:jc w:val="both"/>
        <w:rPr>
          <w:rFonts w:ascii="GHEA Grapalat" w:hAnsi="GHEA Grapalat" w:cs="Sylfaen"/>
        </w:rPr>
      </w:pPr>
      <w:r w:rsidRPr="00DF13E4">
        <w:rPr>
          <w:rFonts w:ascii="GHEA Grapalat" w:hAnsi="GHEA Grapalat"/>
        </w:rPr>
        <w:t>ЦУ- цена, указанная в пункте 5.1 договора</w:t>
      </w:r>
      <w:r w:rsidR="00EC5335" w:rsidRPr="00DF13E4">
        <w:rPr>
          <w:rStyle w:val="af6"/>
          <w:rFonts w:ascii="GHEA Grapalat" w:hAnsi="GHEA Grapalat"/>
        </w:rPr>
        <w:footnoteReference w:customMarkFollows="1" w:id="21"/>
        <w:t>33</w:t>
      </w:r>
      <w:r w:rsidRPr="00AF0D24">
        <w:rPr>
          <w:rFonts w:ascii="GHEA Grapalat" w:hAnsi="GHEA Grapalat"/>
        </w:rPr>
        <w:t>;</w:t>
      </w:r>
    </w:p>
    <w:p w:rsidR="00516665" w:rsidRPr="00DF13E4" w:rsidRDefault="00516665" w:rsidP="00CA236C">
      <w:pPr>
        <w:widowControl w:val="0"/>
        <w:ind w:firstLine="567"/>
        <w:jc w:val="both"/>
        <w:rPr>
          <w:rFonts w:ascii="GHEA Grapalat" w:hAnsi="GHEA Grapalat" w:cs="Sylfaen"/>
        </w:rPr>
      </w:pPr>
      <w:r w:rsidRPr="00DF13E4">
        <w:rPr>
          <w:rFonts w:ascii="GHEA Grapalat" w:hAnsi="GHEA Grapalat"/>
        </w:rPr>
        <w:t>СЦ - сметная цена строительной программы;</w:t>
      </w:r>
    </w:p>
    <w:p w:rsidR="00516665" w:rsidRPr="00DF13E4" w:rsidRDefault="009278AD" w:rsidP="00CA236C">
      <w:pPr>
        <w:widowControl w:val="0"/>
        <w:ind w:firstLine="567"/>
        <w:jc w:val="both"/>
        <w:rPr>
          <w:rFonts w:ascii="GHEA Grapalat" w:hAnsi="GHEA Grapalat" w:cs="Sylfaen"/>
        </w:rPr>
      </w:pPr>
      <w:r w:rsidRPr="00DF13E4">
        <w:rPr>
          <w:rFonts w:ascii="GHEA Grapalat" w:hAnsi="GHEA Grapalat"/>
        </w:rPr>
        <w:t>И</w:t>
      </w:r>
      <w:r w:rsidR="00CB383D" w:rsidRPr="00DF13E4">
        <w:rPr>
          <w:rFonts w:ascii="GHEA Grapalat" w:hAnsi="GHEA Grapalat"/>
        </w:rPr>
        <w:t>О</w:t>
      </w:r>
      <w:r w:rsidR="00516665" w:rsidRPr="00DF13E4">
        <w:rPr>
          <w:rFonts w:ascii="GHEA Grapalat" w:hAnsi="GHEA Grapalat"/>
        </w:rPr>
        <w:t xml:space="preserve"> - </w:t>
      </w:r>
      <w:r w:rsidR="00827C12" w:rsidRPr="00DF13E4">
        <w:rPr>
          <w:rFonts w:ascii="GHEA Grapalat" w:hAnsi="GHEA Grapalat" w:cs="Sylfaen"/>
        </w:rPr>
        <w:t xml:space="preserve">объем работ, представленных данным исполнительным актом, в </w:t>
      </w:r>
      <w:r w:rsidRPr="00DF13E4">
        <w:rPr>
          <w:rFonts w:ascii="GHEA Grapalat" w:hAnsi="GHEA Grapalat" w:cs="Sylfaen"/>
        </w:rPr>
        <w:t>суммарном</w:t>
      </w:r>
      <w:r w:rsidR="00827C12" w:rsidRPr="00DF13E4">
        <w:rPr>
          <w:rFonts w:ascii="GHEA Grapalat" w:hAnsi="GHEA Grapalat" w:cs="Sylfaen"/>
        </w:rPr>
        <w:t xml:space="preserve"> выражении</w:t>
      </w:r>
      <w:r w:rsidR="00827C12" w:rsidRPr="00DF13E4">
        <w:rPr>
          <w:rFonts w:ascii="GHEA Grapalat" w:hAnsi="GHEA Grapalat"/>
        </w:rPr>
        <w:t>;</w:t>
      </w:r>
      <w:r w:rsidR="00516665" w:rsidRPr="00DF13E4">
        <w:rPr>
          <w:rFonts w:ascii="GHEA Grapalat" w:hAnsi="GHEA Grapalat"/>
        </w:rPr>
        <w:t>;</w:t>
      </w:r>
    </w:p>
    <w:p w:rsidR="00516665" w:rsidRPr="00DF13E4" w:rsidRDefault="00516665" w:rsidP="00CA236C">
      <w:pPr>
        <w:widowControl w:val="0"/>
        <w:ind w:firstLine="567"/>
        <w:jc w:val="both"/>
        <w:rPr>
          <w:rFonts w:ascii="GHEA Grapalat" w:hAnsi="GHEA Grapalat" w:cs="Sylfaen"/>
        </w:rPr>
      </w:pPr>
      <w:r w:rsidRPr="00DF13E4">
        <w:rPr>
          <w:rFonts w:ascii="GHEA Grapalat" w:hAnsi="GHEA Grapalat"/>
        </w:rPr>
        <w:t>ВС</w:t>
      </w:r>
      <w:r w:rsidR="00A67E1B" w:rsidRPr="00DF13E4">
        <w:rPr>
          <w:rFonts w:ascii="GHEA Grapalat" w:hAnsi="GHEA Grapalat"/>
        </w:rPr>
        <w:t xml:space="preserve"> </w:t>
      </w:r>
      <w:r w:rsidRPr="00DF13E4">
        <w:rPr>
          <w:rFonts w:ascii="GHEA Grapalat" w:hAnsi="GHEA Grapalat"/>
        </w:rPr>
        <w:t>— сумма, выплачиваемая за установленные сметой работы.</w:t>
      </w:r>
    </w:p>
    <w:p w:rsidR="00516665" w:rsidRPr="00DF13E4" w:rsidRDefault="00516665" w:rsidP="00CA236C">
      <w:pPr>
        <w:widowControl w:val="0"/>
        <w:tabs>
          <w:tab w:val="left" w:pos="1276"/>
        </w:tabs>
        <w:ind w:firstLine="720"/>
        <w:jc w:val="both"/>
        <w:rPr>
          <w:rFonts w:ascii="GHEA Grapalat" w:hAnsi="GHEA Grapalat" w:cs="Sylfaen"/>
        </w:rPr>
      </w:pPr>
    </w:p>
    <w:p w:rsidR="00516665" w:rsidRPr="00DF13E4" w:rsidRDefault="00516665" w:rsidP="00CA236C">
      <w:pPr>
        <w:widowControl w:val="0"/>
        <w:jc w:val="center"/>
        <w:rPr>
          <w:rFonts w:ascii="GHEA Grapalat" w:hAnsi="GHEA Grapalat"/>
          <w:b/>
        </w:rPr>
      </w:pPr>
      <w:r w:rsidRPr="00DF13E4">
        <w:rPr>
          <w:rFonts w:ascii="GHEA Grapalat" w:hAnsi="GHEA Grapalat"/>
          <w:b/>
        </w:rPr>
        <w:t>6. ОТВЕТСТВЕННОСТЬ СТОРОН</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6.1</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Подрядчик несет ответственность за качество работы и соблюдение срока, установленного в пункте 1.3</w:t>
      </w:r>
      <w:r w:rsidR="007E7331" w:rsidRPr="00DF13E4">
        <w:rPr>
          <w:rFonts w:ascii="GHEA Grapalat" w:hAnsi="GHEA Grapalat"/>
        </w:rPr>
        <w:t xml:space="preserve"> </w:t>
      </w:r>
      <w:r w:rsidRPr="00DF13E4">
        <w:rPr>
          <w:rFonts w:ascii="GHEA Grapalat" w:hAnsi="GHEA Grapalat"/>
        </w:rPr>
        <w:t>настоящего договора (календарного графика включительно).</w:t>
      </w:r>
    </w:p>
    <w:p w:rsidR="00516665" w:rsidRPr="00DF13E4" w:rsidRDefault="00516665" w:rsidP="00CA236C">
      <w:pPr>
        <w:widowControl w:val="0"/>
        <w:tabs>
          <w:tab w:val="left" w:pos="1134"/>
        </w:tabs>
        <w:ind w:firstLine="567"/>
        <w:jc w:val="both"/>
        <w:rPr>
          <w:rFonts w:ascii="GHEA Grapalat" w:hAnsi="GHEA Grapalat" w:cs="Sylfaen"/>
        </w:rPr>
      </w:pPr>
      <w:r w:rsidRPr="00DF13E4">
        <w:rPr>
          <w:rFonts w:ascii="GHEA Grapalat" w:hAnsi="GHEA Grapalat"/>
        </w:rPr>
        <w:t>6.2</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00D8594D" w:rsidRPr="00DF13E4">
        <w:rPr>
          <w:rFonts w:ascii="GHEA Grapalat" w:hAnsi="GHEA Grapalat"/>
        </w:rPr>
        <w:t xml:space="preserve"> рабочий</w:t>
      </w:r>
      <w:r w:rsidRPr="00DF13E4">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027536"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6.3</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036B0E" w:rsidRPr="00DF13E4">
        <w:rPr>
          <w:rStyle w:val="af6"/>
          <w:rFonts w:ascii="GHEA Grapalat" w:hAnsi="GHEA Grapalat"/>
        </w:rPr>
        <w:footnoteReference w:customMarkFollows="1" w:id="22"/>
        <w:t>34</w:t>
      </w:r>
      <w:r w:rsidRPr="00DF13E4">
        <w:rPr>
          <w:rFonts w:ascii="GHEA Grapalat" w:hAnsi="GHEA Grapalat"/>
        </w:rPr>
        <w:t>.</w:t>
      </w:r>
      <w:r w:rsidR="00027536" w:rsidRPr="00AF0D24">
        <w:rPr>
          <w:rFonts w:ascii="GHEA Grapalat" w:hAnsi="GHEA Grapalat"/>
        </w:rPr>
        <w:t xml:space="preserve"> При этом</w:t>
      </w:r>
      <w:r w:rsidR="00027536" w:rsidRPr="00AF0D24">
        <w:rPr>
          <w:rFonts w:ascii="GHEA Grapalat" w:hAnsi="GHEA Grapalat"/>
          <w:lang w:val="hy-AM"/>
        </w:rPr>
        <w:t>,</w:t>
      </w:r>
      <w:r w:rsidR="00027536" w:rsidRPr="00AF0D24">
        <w:rPr>
          <w:rFonts w:ascii="GHEA Grapalat" w:hAnsi="GHEA Grapalat"/>
        </w:rPr>
        <w:t xml:space="preserve"> штраф рассчитывается также при выполнении работ в срок, установленный на</w:t>
      </w:r>
      <w:r w:rsidR="00027536" w:rsidRPr="00DF13E4">
        <w:rPr>
          <w:rFonts w:ascii="GHEA Grapalat" w:hAnsi="GHEA Grapalat"/>
        </w:rPr>
        <w:t>стоящим договором, но в случае их непринятия заказчиком</w:t>
      </w:r>
    </w:p>
    <w:p w:rsidR="00516665" w:rsidRPr="00DF13E4" w:rsidRDefault="00027536" w:rsidP="00CA236C">
      <w:pPr>
        <w:widowControl w:val="0"/>
        <w:tabs>
          <w:tab w:val="left" w:pos="1134"/>
        </w:tabs>
        <w:ind w:firstLine="567"/>
        <w:jc w:val="both"/>
        <w:rPr>
          <w:rFonts w:ascii="GHEA Grapalat" w:hAnsi="GHEA Grapalat" w:cs="Tahoma"/>
        </w:rPr>
      </w:pPr>
      <w:r w:rsidRPr="00DF13E4">
        <w:rPr>
          <w:rFonts w:ascii="GHEA Grapalat" w:hAnsi="GHEA Grapalat"/>
        </w:rPr>
        <w:t xml:space="preserve">, </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6.4</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6.5</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За нарушение Заказчиком предусмотренного пунктом 5.3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w:t>
      </w:r>
      <w:r w:rsidR="00F92513" w:rsidRPr="00DF13E4">
        <w:rPr>
          <w:rFonts w:ascii="Courier New" w:hAnsi="Courier New" w:cs="Courier New"/>
        </w:rPr>
        <w:t> </w:t>
      </w:r>
      <w:r w:rsidRPr="00DF13E4">
        <w:rPr>
          <w:rFonts w:ascii="GHEA Grapalat" w:hAnsi="GHEA Grapalat"/>
        </w:rPr>
        <w:t>уплаченной суммы.</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6.6</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16665" w:rsidRPr="00DF13E4" w:rsidRDefault="00516665" w:rsidP="00CA236C">
      <w:pPr>
        <w:widowControl w:val="0"/>
        <w:tabs>
          <w:tab w:val="left" w:pos="1134"/>
        </w:tabs>
        <w:ind w:firstLine="567"/>
        <w:jc w:val="both"/>
        <w:rPr>
          <w:rFonts w:ascii="GHEA Grapalat" w:hAnsi="GHEA Grapalat"/>
        </w:rPr>
      </w:pPr>
      <w:r w:rsidRPr="00DF13E4">
        <w:rPr>
          <w:rFonts w:ascii="GHEA Grapalat" w:hAnsi="GHEA Grapalat"/>
        </w:rPr>
        <w:t>6.7</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 xml:space="preserve">Уплата пеней и (или) штрафов не освобождает стороны от исполнения </w:t>
      </w:r>
      <w:r w:rsidR="00A67E1B" w:rsidRPr="00DF13E4">
        <w:rPr>
          <w:rFonts w:ascii="GHEA Grapalat" w:hAnsi="GHEA Grapalat"/>
        </w:rPr>
        <w:t>своих договорных обязательств.</w:t>
      </w:r>
    </w:p>
    <w:p w:rsidR="00516665" w:rsidRPr="00DF13E4" w:rsidRDefault="00516665" w:rsidP="00CA236C">
      <w:pPr>
        <w:widowControl w:val="0"/>
        <w:tabs>
          <w:tab w:val="left" w:pos="1276"/>
        </w:tabs>
        <w:ind w:firstLine="720"/>
        <w:jc w:val="both"/>
        <w:rPr>
          <w:rFonts w:ascii="GHEA Grapalat" w:hAnsi="GHEA Grapalat"/>
        </w:rPr>
      </w:pPr>
    </w:p>
    <w:p w:rsidR="00516665" w:rsidRPr="00DF13E4" w:rsidRDefault="00516665" w:rsidP="00CA236C">
      <w:pPr>
        <w:widowControl w:val="0"/>
        <w:jc w:val="center"/>
        <w:rPr>
          <w:rFonts w:ascii="GHEA Grapalat" w:hAnsi="GHEA Grapalat"/>
          <w:b/>
        </w:rPr>
      </w:pPr>
      <w:r w:rsidRPr="00DF13E4">
        <w:rPr>
          <w:rFonts w:ascii="GHEA Grapalat" w:hAnsi="GHEA Grapalat"/>
          <w:b/>
        </w:rPr>
        <w:t>7. ДЕЙСТВИЕ НЕПРЕОДОЛИМОЙ СИЛЫ (ФОРС-МАЖОР)</w:t>
      </w:r>
    </w:p>
    <w:p w:rsidR="00516665" w:rsidRPr="00DF13E4" w:rsidRDefault="00516665" w:rsidP="00CA236C">
      <w:pPr>
        <w:widowControl w:val="0"/>
        <w:ind w:firstLine="567"/>
        <w:jc w:val="both"/>
        <w:rPr>
          <w:rFonts w:ascii="GHEA Grapalat" w:hAnsi="GHEA Grapalat"/>
        </w:rPr>
      </w:pPr>
      <w:r w:rsidRPr="00DF13E4">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w:t>
      </w:r>
      <w:r w:rsidRPr="00DF13E4">
        <w:rPr>
          <w:rFonts w:ascii="GHEA Grapalat" w:hAnsi="GHEA Grapalat"/>
        </w:rPr>
        <w:lastRenderedPageBreak/>
        <w:t>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16665" w:rsidRPr="00DF13E4" w:rsidRDefault="00516665" w:rsidP="00CA236C">
      <w:pPr>
        <w:widowControl w:val="0"/>
        <w:tabs>
          <w:tab w:val="left" w:pos="1276"/>
        </w:tabs>
        <w:ind w:firstLine="720"/>
        <w:jc w:val="both"/>
        <w:rPr>
          <w:rFonts w:ascii="GHEA Grapalat" w:hAnsi="GHEA Grapalat"/>
        </w:rPr>
      </w:pPr>
    </w:p>
    <w:p w:rsidR="00516665" w:rsidRPr="00DF13E4" w:rsidRDefault="00516665" w:rsidP="00CA236C">
      <w:pPr>
        <w:widowControl w:val="0"/>
        <w:jc w:val="center"/>
        <w:rPr>
          <w:rFonts w:ascii="GHEA Grapalat" w:hAnsi="GHEA Grapalat" w:cs="Sylfaen"/>
          <w:b/>
        </w:rPr>
      </w:pPr>
      <w:r w:rsidRPr="00DF13E4">
        <w:rPr>
          <w:rFonts w:ascii="GHEA Grapalat" w:hAnsi="GHEA Grapalat"/>
          <w:b/>
        </w:rPr>
        <w:t>8. ИНЫЕ УСЛОВИЯ</w:t>
      </w:r>
    </w:p>
    <w:p w:rsidR="00524894" w:rsidRPr="00DF13E4" w:rsidRDefault="00524894" w:rsidP="00CA236C">
      <w:pPr>
        <w:widowControl w:val="0"/>
        <w:tabs>
          <w:tab w:val="left" w:pos="1134"/>
        </w:tabs>
        <w:ind w:firstLine="567"/>
        <w:jc w:val="both"/>
        <w:rPr>
          <w:rFonts w:ascii="GHEA Grapalat" w:hAnsi="GHEA Grapalat" w:cs="Times Armenian"/>
        </w:rPr>
      </w:pPr>
      <w:r w:rsidRPr="00DF13E4">
        <w:rPr>
          <w:rFonts w:ascii="GHEA Grapalat" w:hAnsi="GHEA Grapalat"/>
        </w:rPr>
        <w:t>8.1</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 xml:space="preserve">Договор вступает в силу </w:t>
      </w:r>
      <w:r w:rsidR="0079174B" w:rsidRPr="0079174B">
        <w:rPr>
          <w:rFonts w:ascii="GHEA Grapalat" w:hAnsi="GHEA Grapalat"/>
        </w:rPr>
        <w:t>В случае утверждения соответствующих финансовых ресурсов с даты вступления в силу соглашения между сторонами;</w:t>
      </w:r>
      <w:r w:rsidRPr="00DF13E4">
        <w:rPr>
          <w:rFonts w:ascii="GHEA Grapalat" w:hAnsi="GHEA Grapalat"/>
        </w:rPr>
        <w:t xml:space="preserve"> и действует до выполнения в полном объеме принятых сторо</w:t>
      </w:r>
      <w:r w:rsidR="00A67E1B" w:rsidRPr="00DF13E4">
        <w:rPr>
          <w:rFonts w:ascii="GHEA Grapalat" w:hAnsi="GHEA Grapalat"/>
        </w:rPr>
        <w:t>нами по Договору обязательств.</w:t>
      </w:r>
    </w:p>
    <w:p w:rsidR="00524894" w:rsidRPr="00AF0D24" w:rsidRDefault="00524894" w:rsidP="00CA236C">
      <w:pPr>
        <w:widowControl w:val="0"/>
        <w:ind w:firstLine="567"/>
        <w:jc w:val="both"/>
        <w:rPr>
          <w:rFonts w:ascii="GHEA Grapalat" w:hAnsi="GHEA Grapalat" w:cs="Sylfaen"/>
        </w:rPr>
      </w:pPr>
      <w:r w:rsidRPr="00DF13E4">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D0231B" w:rsidRPr="00DF13E4">
        <w:rPr>
          <w:rStyle w:val="af6"/>
          <w:rFonts w:ascii="GHEA Grapalat" w:hAnsi="GHEA Grapalat"/>
        </w:rPr>
        <w:footnoteReference w:customMarkFollows="1" w:id="23"/>
        <w:t>35</w:t>
      </w:r>
      <w:r w:rsidRPr="00AF0D24">
        <w:rPr>
          <w:rFonts w:ascii="GHEA Grapalat" w:hAnsi="GHEA Grapalat"/>
        </w:rPr>
        <w:t>.</w:t>
      </w:r>
    </w:p>
    <w:p w:rsidR="00524894" w:rsidRPr="00DF13E4" w:rsidRDefault="00524894" w:rsidP="00CA236C">
      <w:pPr>
        <w:widowControl w:val="0"/>
        <w:tabs>
          <w:tab w:val="left" w:pos="1134"/>
        </w:tabs>
        <w:ind w:firstLine="567"/>
        <w:jc w:val="both"/>
        <w:rPr>
          <w:rFonts w:ascii="GHEA Grapalat" w:hAnsi="GHEA Grapalat" w:cs="Times Armenian"/>
        </w:rPr>
      </w:pPr>
      <w:r w:rsidRPr="00DF13E4">
        <w:rPr>
          <w:rFonts w:ascii="GHEA Grapalat" w:hAnsi="GHEA Grapalat"/>
        </w:rPr>
        <w:t>8.2</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16665" w:rsidRPr="00DF13E4" w:rsidRDefault="00516665" w:rsidP="00CA236C">
      <w:pPr>
        <w:widowControl w:val="0"/>
        <w:tabs>
          <w:tab w:val="left" w:pos="1134"/>
        </w:tabs>
        <w:ind w:firstLine="567"/>
        <w:jc w:val="both"/>
        <w:rPr>
          <w:rFonts w:ascii="GHEA Grapalat" w:hAnsi="GHEA Grapalat" w:cs="Sylfaen"/>
          <w:spacing w:val="-6"/>
        </w:rPr>
      </w:pPr>
      <w:r w:rsidRPr="00DF13E4">
        <w:rPr>
          <w:rFonts w:ascii="GHEA Grapalat" w:hAnsi="GHEA Grapalat"/>
        </w:rPr>
        <w:t>8.3</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DF13E4">
        <w:rPr>
          <w:rFonts w:ascii="GHEA Grapalat" w:hAnsi="GHEA Grapalat"/>
        </w:rPr>
        <w:t>незаключения</w:t>
      </w:r>
      <w:proofErr w:type="spellEnd"/>
      <w:r w:rsidRPr="00DF13E4">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w:t>
      </w:r>
      <w:r w:rsidRPr="00DF13E4">
        <w:rPr>
          <w:rFonts w:ascii="GHEA Grapalat" w:hAnsi="GHEA Grapalat"/>
          <w:spacing w:val="-6"/>
        </w:rPr>
        <w:t>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24894" w:rsidRPr="00DF13E4" w:rsidRDefault="00524894" w:rsidP="00CA236C">
      <w:pPr>
        <w:widowControl w:val="0"/>
        <w:tabs>
          <w:tab w:val="left" w:pos="1134"/>
        </w:tabs>
        <w:ind w:firstLine="567"/>
        <w:jc w:val="both"/>
        <w:rPr>
          <w:rFonts w:ascii="GHEA Grapalat" w:hAnsi="GHEA Grapalat"/>
        </w:rPr>
      </w:pPr>
      <w:r w:rsidRPr="00DF13E4">
        <w:rPr>
          <w:rFonts w:ascii="GHEA Grapalat" w:hAnsi="GHEA Grapalat"/>
        </w:rPr>
        <w:t>8.4</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Споры в связи с договором подлежат рассмотрению в судах Республики Армения.</w:t>
      </w:r>
    </w:p>
    <w:p w:rsidR="00524894" w:rsidRPr="00DF13E4" w:rsidRDefault="00524894" w:rsidP="00CA236C">
      <w:pPr>
        <w:widowControl w:val="0"/>
        <w:tabs>
          <w:tab w:val="left" w:pos="1134"/>
        </w:tabs>
        <w:ind w:firstLine="567"/>
        <w:jc w:val="both"/>
        <w:rPr>
          <w:rFonts w:ascii="GHEA Grapalat" w:hAnsi="GHEA Grapalat" w:cs="Times Armenian"/>
        </w:rPr>
      </w:pPr>
      <w:r w:rsidRPr="00DF13E4">
        <w:rPr>
          <w:rFonts w:ascii="GHEA Grapalat" w:hAnsi="GHEA Grapalat"/>
        </w:rPr>
        <w:t>8.5</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 xml:space="preserve">Изменения и дополнения могут быть внесены в договор исключительно с взаимного согласия сторон </w:t>
      </w:r>
      <w:r w:rsidR="00A67E1B" w:rsidRPr="00DF13E4">
        <w:rPr>
          <w:rFonts w:ascii="GHEA Grapalat" w:hAnsi="GHEA Grapalat"/>
        </w:rPr>
        <w:t>—</w:t>
      </w:r>
      <w:r w:rsidRPr="00DF13E4">
        <w:rPr>
          <w:rFonts w:ascii="GHEA Grapalat" w:hAnsi="GHEA Grapalat"/>
        </w:rPr>
        <w:t xml:space="preserve"> посредством заключения соглашения, которое будет являтьс</w:t>
      </w:r>
      <w:r w:rsidR="00A67E1B" w:rsidRPr="00DF13E4">
        <w:rPr>
          <w:rFonts w:ascii="GHEA Grapalat" w:hAnsi="GHEA Grapalat"/>
        </w:rPr>
        <w:t>я неотъемлемой частью договора.</w:t>
      </w:r>
    </w:p>
    <w:p w:rsidR="00524894" w:rsidRPr="00DF13E4" w:rsidRDefault="00524894" w:rsidP="00CA236C">
      <w:pPr>
        <w:widowControl w:val="0"/>
        <w:ind w:firstLine="567"/>
        <w:jc w:val="both"/>
        <w:rPr>
          <w:rFonts w:ascii="GHEA Grapalat" w:hAnsi="GHEA Grapalat" w:cs="Sylfaen"/>
          <w:spacing w:val="-6"/>
        </w:rPr>
      </w:pPr>
      <w:r w:rsidRPr="00DF13E4">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524894" w:rsidRPr="00DF13E4" w:rsidRDefault="00524894" w:rsidP="00CA236C">
      <w:pPr>
        <w:widowControl w:val="0"/>
        <w:ind w:firstLine="567"/>
        <w:jc w:val="both"/>
        <w:rPr>
          <w:rFonts w:ascii="GHEA Grapalat" w:hAnsi="GHEA Grapalat" w:cs="Sylfaen"/>
        </w:rPr>
      </w:pPr>
      <w:r w:rsidRPr="00DF13E4">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24894" w:rsidRPr="00DF13E4" w:rsidRDefault="00524894" w:rsidP="00CA236C">
      <w:pPr>
        <w:widowControl w:val="0"/>
        <w:tabs>
          <w:tab w:val="left" w:pos="1134"/>
        </w:tabs>
        <w:ind w:firstLine="567"/>
        <w:jc w:val="both"/>
        <w:rPr>
          <w:rFonts w:ascii="GHEA Grapalat" w:hAnsi="GHEA Grapalat" w:cs="Sylfaen"/>
        </w:rPr>
      </w:pPr>
      <w:r w:rsidRPr="00DF13E4">
        <w:rPr>
          <w:rFonts w:ascii="GHEA Grapalat" w:hAnsi="GHEA Grapalat"/>
        </w:rPr>
        <w:t>8.6</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Если договор осуществляется посредством заключения договора субподряда:</w:t>
      </w:r>
    </w:p>
    <w:p w:rsidR="00524894" w:rsidRPr="00DF13E4" w:rsidRDefault="00524894" w:rsidP="00CA236C">
      <w:pPr>
        <w:widowControl w:val="0"/>
        <w:tabs>
          <w:tab w:val="left" w:pos="1134"/>
        </w:tabs>
        <w:ind w:firstLine="567"/>
        <w:jc w:val="both"/>
        <w:rPr>
          <w:rFonts w:ascii="GHEA Grapalat" w:hAnsi="GHEA Grapalat" w:cs="Sylfaen"/>
        </w:rPr>
      </w:pPr>
      <w:r w:rsidRPr="00DF13E4">
        <w:rPr>
          <w:rFonts w:ascii="GHEA Grapalat" w:hAnsi="GHEA Grapalat"/>
        </w:rPr>
        <w:t>1)</w:t>
      </w:r>
      <w:r w:rsidR="00A67E1B" w:rsidRPr="00DF13E4">
        <w:rPr>
          <w:rFonts w:ascii="GHEA Grapalat" w:hAnsi="GHEA Grapalat"/>
        </w:rPr>
        <w:tab/>
      </w:r>
      <w:r w:rsidRPr="00DF13E4">
        <w:rPr>
          <w:rFonts w:ascii="GHEA Grapalat" w:hAnsi="GHEA Grapalat"/>
        </w:rPr>
        <w:t>Подрядчик несет ответственность за неисполнение или ненадлежащее исполнение обязательств субподрядчика;</w:t>
      </w:r>
    </w:p>
    <w:p w:rsidR="00A67E1B" w:rsidRPr="00AF0D24" w:rsidRDefault="00524894" w:rsidP="00CA236C">
      <w:pPr>
        <w:widowControl w:val="0"/>
        <w:tabs>
          <w:tab w:val="left" w:pos="1134"/>
        </w:tabs>
        <w:ind w:firstLine="567"/>
        <w:jc w:val="both"/>
        <w:rPr>
          <w:rFonts w:ascii="GHEA Grapalat" w:hAnsi="GHEA Grapalat"/>
        </w:rPr>
      </w:pPr>
      <w:r w:rsidRPr="00DF13E4">
        <w:rPr>
          <w:rFonts w:ascii="GHEA Grapalat" w:hAnsi="GHEA Grapalat"/>
        </w:rPr>
        <w:t>2)</w:t>
      </w:r>
      <w:r w:rsidR="00A67E1B" w:rsidRPr="00DF13E4">
        <w:rPr>
          <w:rFonts w:ascii="GHEA Grapalat" w:hAnsi="GHEA Grapalat"/>
        </w:rPr>
        <w:tab/>
      </w:r>
      <w:r w:rsidRPr="00DF13E4">
        <w:rPr>
          <w:rFonts w:ascii="GHEA Grapalat" w:hAnsi="GHEA Grapalat"/>
        </w:rPr>
        <w:t xml:space="preserve">в случае замены субподрядчика в течение исполнения договора Подрядчик в письменной </w:t>
      </w:r>
      <w:r w:rsidRPr="00DF13E4">
        <w:rPr>
          <w:rFonts w:ascii="GHEA Grapalat" w:hAnsi="GHEA Grapalat"/>
        </w:rPr>
        <w:lastRenderedPageBreak/>
        <w:t>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310F03" w:rsidRPr="00DF13E4">
        <w:rPr>
          <w:rStyle w:val="af6"/>
          <w:rFonts w:ascii="GHEA Grapalat" w:hAnsi="GHEA Grapalat"/>
        </w:rPr>
        <w:footnoteReference w:customMarkFollows="1" w:id="24"/>
        <w:t>36</w:t>
      </w:r>
      <w:r w:rsidRPr="00AF0D24">
        <w:rPr>
          <w:rFonts w:ascii="GHEA Grapalat" w:hAnsi="GHEA Grapalat"/>
        </w:rPr>
        <w:t>.</w:t>
      </w:r>
    </w:p>
    <w:p w:rsidR="00A67E1B" w:rsidRPr="00DF13E4" w:rsidRDefault="00A67E1B" w:rsidP="00CA236C">
      <w:pPr>
        <w:rPr>
          <w:rFonts w:ascii="GHEA Grapalat" w:hAnsi="GHEA Grapalat"/>
        </w:rPr>
      </w:pPr>
      <w:r w:rsidRPr="00DF13E4">
        <w:rPr>
          <w:rFonts w:ascii="GHEA Grapalat" w:hAnsi="GHEA Grapalat"/>
        </w:rPr>
        <w:br w:type="page"/>
      </w:r>
    </w:p>
    <w:p w:rsidR="00524894" w:rsidRPr="00AF0D24" w:rsidRDefault="00524894" w:rsidP="00CA236C">
      <w:pPr>
        <w:widowControl w:val="0"/>
        <w:tabs>
          <w:tab w:val="left" w:pos="1134"/>
        </w:tabs>
        <w:ind w:firstLine="567"/>
        <w:jc w:val="both"/>
        <w:rPr>
          <w:rFonts w:ascii="GHEA Grapalat" w:hAnsi="GHEA Grapalat" w:cs="Sylfaen"/>
        </w:rPr>
      </w:pPr>
      <w:r w:rsidRPr="00DF13E4">
        <w:rPr>
          <w:rFonts w:ascii="GHEA Grapalat" w:hAnsi="GHEA Grapalat"/>
        </w:rPr>
        <w:lastRenderedPageBreak/>
        <w:t>8.7</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165A21" w:rsidRPr="00DF13E4">
        <w:rPr>
          <w:rStyle w:val="af6"/>
          <w:rFonts w:ascii="GHEA Grapalat" w:hAnsi="GHEA Grapalat"/>
        </w:rPr>
        <w:footnoteReference w:customMarkFollows="1" w:id="25"/>
        <w:t>37</w:t>
      </w:r>
      <w:r w:rsidRPr="00AF0D24">
        <w:rPr>
          <w:rFonts w:ascii="GHEA Grapalat" w:hAnsi="GHEA Grapalat"/>
        </w:rPr>
        <w:t>.</w:t>
      </w:r>
    </w:p>
    <w:p w:rsidR="00F474D8" w:rsidRPr="00DF13E4" w:rsidRDefault="00F474D8" w:rsidP="00CA236C">
      <w:pPr>
        <w:widowControl w:val="0"/>
        <w:tabs>
          <w:tab w:val="left" w:pos="1134"/>
        </w:tabs>
        <w:ind w:firstLine="567"/>
        <w:jc w:val="both"/>
        <w:rPr>
          <w:rFonts w:ascii="GHEA Grapalat" w:hAnsi="GHEA Grapalat" w:cs="Sylfaen"/>
        </w:rPr>
      </w:pPr>
      <w:r w:rsidRPr="00DF13E4">
        <w:rPr>
          <w:rFonts w:ascii="GHEA Grapalat" w:hAnsi="GHEA Grapalat"/>
        </w:rPr>
        <w:t>8.8</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00DB64E8" w:rsidRPr="00DF13E4">
        <w:rPr>
          <w:rFonts w:ascii="GHEA Grapalat" w:hAnsi="GHEA Grapalat"/>
        </w:rPr>
        <w:t xml:space="preserve">, а предложение Подрядчика было представлено не позднее пяти календарных дней до истечения срока, изначально установленного договором для </w:t>
      </w:r>
      <w:r w:rsidR="00A878BB" w:rsidRPr="00DF13E4">
        <w:rPr>
          <w:rFonts w:ascii="GHEA Grapalat" w:hAnsi="GHEA Grapalat"/>
        </w:rPr>
        <w:t>исполнения работ</w:t>
      </w:r>
      <w:r w:rsidR="00DB64E8" w:rsidRPr="00DF13E4">
        <w:rPr>
          <w:rFonts w:ascii="GHEA Grapalat" w:hAnsi="GHEA Grapalat"/>
        </w:rPr>
        <w:t>.</w:t>
      </w:r>
      <w:r w:rsidRPr="00DF13E4">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3D4747" w:rsidRPr="00DF13E4" w:rsidRDefault="00F474D8" w:rsidP="00CA236C">
      <w:pPr>
        <w:widowControl w:val="0"/>
        <w:tabs>
          <w:tab w:val="left" w:pos="1134"/>
        </w:tabs>
        <w:ind w:firstLine="567"/>
        <w:jc w:val="both"/>
        <w:rPr>
          <w:rFonts w:ascii="GHEA Grapalat" w:hAnsi="GHEA Grapalat" w:cs="Times Armenian"/>
        </w:rPr>
      </w:pPr>
      <w:r w:rsidRPr="00DF13E4">
        <w:rPr>
          <w:rFonts w:ascii="GHEA Grapalat" w:hAnsi="GHEA Grapalat"/>
        </w:rPr>
        <w:t>8.9</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905F41" w:rsidRPr="00DF13E4" w:rsidRDefault="00905F41" w:rsidP="00CA236C">
      <w:pPr>
        <w:widowControl w:val="0"/>
        <w:ind w:firstLine="567"/>
        <w:jc w:val="both"/>
        <w:rPr>
          <w:rFonts w:ascii="GHEA Grapalat" w:hAnsi="GHEA Grapalat"/>
        </w:rPr>
      </w:pPr>
      <w:r w:rsidRPr="00DF13E4">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F474D8" w:rsidRPr="00DF13E4" w:rsidRDefault="00F474D8" w:rsidP="00CA236C">
      <w:pPr>
        <w:widowControl w:val="0"/>
        <w:tabs>
          <w:tab w:val="left" w:pos="1276"/>
        </w:tabs>
        <w:ind w:firstLine="567"/>
        <w:jc w:val="both"/>
        <w:rPr>
          <w:rFonts w:ascii="GHEA Grapalat" w:hAnsi="GHEA Grapalat" w:cs="Sylfaen"/>
        </w:rPr>
      </w:pPr>
      <w:r w:rsidRPr="00DF13E4">
        <w:rPr>
          <w:rFonts w:ascii="GHEA Grapalat" w:hAnsi="GHEA Grapalat"/>
        </w:rPr>
        <w:t>8.10</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F474D8" w:rsidRPr="00DF13E4" w:rsidRDefault="00F474D8" w:rsidP="00CA236C">
      <w:pPr>
        <w:widowControl w:val="0"/>
        <w:tabs>
          <w:tab w:val="left" w:pos="1276"/>
        </w:tabs>
        <w:ind w:firstLine="567"/>
        <w:jc w:val="both"/>
        <w:rPr>
          <w:rFonts w:ascii="GHEA Grapalat" w:hAnsi="GHEA Grapalat" w:cs="Sylfaen"/>
        </w:rPr>
      </w:pPr>
      <w:r w:rsidRPr="00DF13E4">
        <w:rPr>
          <w:rFonts w:ascii="GHEA Grapalat" w:hAnsi="GHEA Grapalat"/>
        </w:rPr>
        <w:t>8.11</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516665" w:rsidRPr="00DF13E4" w:rsidRDefault="00516665" w:rsidP="00CA236C">
      <w:pPr>
        <w:widowControl w:val="0"/>
        <w:tabs>
          <w:tab w:val="left" w:pos="1276"/>
        </w:tabs>
        <w:ind w:firstLine="567"/>
        <w:jc w:val="both"/>
        <w:rPr>
          <w:rFonts w:ascii="GHEA Grapalat" w:hAnsi="GHEA Grapalat" w:cs="Times Armenian"/>
        </w:rPr>
      </w:pPr>
      <w:r w:rsidRPr="00DF13E4">
        <w:rPr>
          <w:rFonts w:ascii="GHEA Grapalat" w:hAnsi="GHEA Grapalat"/>
        </w:rPr>
        <w:t>8.12</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DF13E4">
        <w:rPr>
          <w:rFonts w:ascii="GHEA Grapalat" w:hAnsi="GHEA Grapalat"/>
        </w:rPr>
        <w:t>недостижения</w:t>
      </w:r>
      <w:proofErr w:type="spellEnd"/>
      <w:r w:rsidRPr="00DF13E4">
        <w:rPr>
          <w:rFonts w:ascii="GHEA Grapalat" w:hAnsi="GHEA Grapalat"/>
        </w:rPr>
        <w:t xml:space="preserve"> согласия споры разрешаются в судебном порядке.</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8.13</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516665" w:rsidRPr="00DF13E4" w:rsidRDefault="00516665" w:rsidP="00CA236C">
      <w:pPr>
        <w:widowControl w:val="0"/>
        <w:tabs>
          <w:tab w:val="left" w:pos="1276"/>
        </w:tabs>
        <w:ind w:firstLine="567"/>
        <w:jc w:val="both"/>
        <w:rPr>
          <w:rFonts w:ascii="GHEA Grapalat" w:hAnsi="GHEA Grapalat"/>
        </w:rPr>
      </w:pPr>
      <w:r w:rsidRPr="00DF13E4">
        <w:rPr>
          <w:rFonts w:ascii="GHEA Grapalat" w:hAnsi="GHEA Grapalat"/>
        </w:rPr>
        <w:t>8.14</w:t>
      </w:r>
      <w:r w:rsidR="00A67E1B" w:rsidRPr="00DF13E4">
        <w:rPr>
          <w:rFonts w:ascii="GHEA Grapalat" w:hAnsi="GHEA Grapalat"/>
        </w:rPr>
        <w:t>.</w:t>
      </w:r>
      <w:r w:rsidR="00A67E1B" w:rsidRPr="00DF13E4">
        <w:rPr>
          <w:rFonts w:ascii="GHEA Grapalat" w:hAnsi="GHEA Grapalat"/>
        </w:rPr>
        <w:tab/>
      </w:r>
      <w:r w:rsidRPr="00DF13E4">
        <w:rPr>
          <w:rFonts w:ascii="GHEA Grapalat" w:hAnsi="GHEA Grapalat"/>
        </w:rPr>
        <w:t>К отношениям, связанным с настоящим договором, применяется право Республики Армения.</w:t>
      </w:r>
    </w:p>
    <w:p w:rsidR="00516665" w:rsidRPr="00DF13E4" w:rsidRDefault="00516665" w:rsidP="00CA236C">
      <w:pPr>
        <w:widowControl w:val="0"/>
        <w:ind w:firstLine="709"/>
        <w:jc w:val="both"/>
        <w:rPr>
          <w:rFonts w:ascii="GHEA Grapalat" w:hAnsi="GHEA Grapalat"/>
          <w:b/>
        </w:rPr>
      </w:pPr>
    </w:p>
    <w:p w:rsidR="00516665" w:rsidRPr="00DF13E4" w:rsidRDefault="00516665" w:rsidP="00CA236C">
      <w:pPr>
        <w:widowControl w:val="0"/>
        <w:jc w:val="center"/>
        <w:rPr>
          <w:rFonts w:ascii="GHEA Grapalat" w:hAnsi="GHEA Grapalat" w:cs="Sylfaen"/>
          <w:b/>
        </w:rPr>
      </w:pPr>
      <w:r w:rsidRPr="00DF13E4">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C5074A" w:rsidRPr="00DF13E4" w:rsidTr="005110FD">
        <w:trPr>
          <w:jc w:val="center"/>
        </w:trPr>
        <w:tc>
          <w:tcPr>
            <w:tcW w:w="4536" w:type="dxa"/>
          </w:tcPr>
          <w:p w:rsidR="00C5074A" w:rsidRPr="00DF13E4" w:rsidRDefault="00C5074A" w:rsidP="00CA236C">
            <w:pPr>
              <w:widowControl w:val="0"/>
              <w:jc w:val="center"/>
              <w:rPr>
                <w:rFonts w:ascii="GHEA Grapalat" w:hAnsi="GHEA Grapalat" w:cs="Sylfaen"/>
                <w:b/>
                <w:bCs/>
              </w:rPr>
            </w:pPr>
            <w:r w:rsidRPr="00DF13E4">
              <w:rPr>
                <w:rFonts w:ascii="GHEA Grapalat" w:hAnsi="GHEA Grapalat"/>
                <w:b/>
              </w:rPr>
              <w:lastRenderedPageBreak/>
              <w:t>ЗАКАЗЧИК</w:t>
            </w:r>
          </w:p>
          <w:p w:rsidR="00C5074A" w:rsidRPr="00DF13E4" w:rsidRDefault="00C5074A" w:rsidP="00CA236C">
            <w:pPr>
              <w:widowControl w:val="0"/>
              <w:jc w:val="center"/>
              <w:rPr>
                <w:rFonts w:ascii="GHEA Grapalat" w:hAnsi="GHEA Grapalat"/>
                <w:lang w:val="hy-AM"/>
              </w:rPr>
            </w:pPr>
          </w:p>
          <w:p w:rsidR="00C5074A" w:rsidRPr="00DF13E4" w:rsidRDefault="00C5074A" w:rsidP="00CA236C">
            <w:pPr>
              <w:widowControl w:val="0"/>
              <w:jc w:val="center"/>
              <w:rPr>
                <w:rFonts w:ascii="GHEA Grapalat" w:hAnsi="GHEA Grapalat"/>
                <w:lang w:val="en-US"/>
              </w:rPr>
            </w:pPr>
            <w:r w:rsidRPr="00DF13E4">
              <w:rPr>
                <w:rFonts w:ascii="GHEA Grapalat" w:hAnsi="GHEA Grapalat"/>
                <w:lang w:val="en-US"/>
              </w:rPr>
              <w:t>__________________________</w:t>
            </w:r>
          </w:p>
          <w:p w:rsidR="00C5074A" w:rsidRPr="00DF13E4" w:rsidRDefault="00C5074A" w:rsidP="00CA236C">
            <w:pPr>
              <w:widowControl w:val="0"/>
              <w:jc w:val="center"/>
              <w:rPr>
                <w:rFonts w:ascii="GHEA Grapalat" w:hAnsi="GHEA Grapalat"/>
                <w:sz w:val="16"/>
              </w:rPr>
            </w:pPr>
            <w:r w:rsidRPr="00DF13E4">
              <w:rPr>
                <w:rFonts w:ascii="GHEA Grapalat" w:hAnsi="GHEA Grapalat"/>
                <w:sz w:val="16"/>
              </w:rPr>
              <w:t>/подпись/</w:t>
            </w:r>
          </w:p>
          <w:p w:rsidR="00C5074A" w:rsidRPr="00DF13E4" w:rsidRDefault="00C5074A" w:rsidP="00CA236C">
            <w:pPr>
              <w:widowControl w:val="0"/>
              <w:jc w:val="center"/>
              <w:rPr>
                <w:rFonts w:ascii="GHEA Grapalat" w:hAnsi="GHEA Grapalat"/>
                <w:lang w:val="en-US"/>
              </w:rPr>
            </w:pPr>
          </w:p>
          <w:p w:rsidR="00C5074A" w:rsidRPr="00DF13E4" w:rsidRDefault="00C5074A" w:rsidP="00CA236C">
            <w:pPr>
              <w:widowControl w:val="0"/>
              <w:jc w:val="center"/>
              <w:rPr>
                <w:rFonts w:ascii="GHEA Grapalat" w:hAnsi="GHEA Grapalat"/>
              </w:rPr>
            </w:pPr>
            <w:r w:rsidRPr="00DF13E4">
              <w:rPr>
                <w:rFonts w:ascii="GHEA Grapalat" w:hAnsi="GHEA Grapalat"/>
              </w:rPr>
              <w:t>М. П.</w:t>
            </w:r>
          </w:p>
        </w:tc>
        <w:tc>
          <w:tcPr>
            <w:tcW w:w="760" w:type="dxa"/>
          </w:tcPr>
          <w:p w:rsidR="00C5074A" w:rsidRPr="00DF13E4" w:rsidRDefault="00C5074A" w:rsidP="00CA236C">
            <w:pPr>
              <w:widowControl w:val="0"/>
              <w:jc w:val="center"/>
              <w:rPr>
                <w:rFonts w:ascii="GHEA Grapalat" w:hAnsi="GHEA Grapalat"/>
              </w:rPr>
            </w:pPr>
          </w:p>
        </w:tc>
        <w:tc>
          <w:tcPr>
            <w:tcW w:w="4343" w:type="dxa"/>
          </w:tcPr>
          <w:p w:rsidR="00C5074A" w:rsidRPr="00DF13E4" w:rsidRDefault="00C5074A" w:rsidP="00CA236C">
            <w:pPr>
              <w:widowControl w:val="0"/>
              <w:jc w:val="center"/>
              <w:rPr>
                <w:rFonts w:ascii="GHEA Grapalat" w:hAnsi="GHEA Grapalat" w:cs="Sylfaen"/>
                <w:b/>
                <w:bCs/>
              </w:rPr>
            </w:pPr>
            <w:r w:rsidRPr="00DF13E4">
              <w:rPr>
                <w:rFonts w:ascii="GHEA Grapalat" w:hAnsi="GHEA Grapalat"/>
                <w:b/>
              </w:rPr>
              <w:t>ПОДРЯДЧИК</w:t>
            </w:r>
          </w:p>
          <w:p w:rsidR="00C5074A" w:rsidRPr="00DF13E4" w:rsidRDefault="00C5074A" w:rsidP="00CA236C">
            <w:pPr>
              <w:widowControl w:val="0"/>
              <w:jc w:val="center"/>
              <w:rPr>
                <w:rFonts w:ascii="GHEA Grapalat" w:hAnsi="GHEA Grapalat"/>
                <w:lang w:val="hy-AM"/>
              </w:rPr>
            </w:pPr>
          </w:p>
          <w:p w:rsidR="00C5074A" w:rsidRPr="00DF13E4" w:rsidRDefault="00C5074A" w:rsidP="00CA236C">
            <w:pPr>
              <w:widowControl w:val="0"/>
              <w:jc w:val="center"/>
              <w:rPr>
                <w:rFonts w:ascii="GHEA Grapalat" w:hAnsi="GHEA Grapalat"/>
                <w:lang w:val="en-US"/>
              </w:rPr>
            </w:pPr>
            <w:r w:rsidRPr="00DF13E4">
              <w:rPr>
                <w:rFonts w:ascii="GHEA Grapalat" w:hAnsi="GHEA Grapalat"/>
                <w:lang w:val="en-US"/>
              </w:rPr>
              <w:t>__________________________</w:t>
            </w:r>
          </w:p>
          <w:p w:rsidR="00C5074A" w:rsidRPr="00DF13E4" w:rsidRDefault="00C5074A" w:rsidP="00CA236C">
            <w:pPr>
              <w:widowControl w:val="0"/>
              <w:jc w:val="center"/>
              <w:rPr>
                <w:rFonts w:ascii="GHEA Grapalat" w:hAnsi="GHEA Grapalat"/>
                <w:sz w:val="16"/>
              </w:rPr>
            </w:pPr>
            <w:r w:rsidRPr="00DF13E4">
              <w:rPr>
                <w:rFonts w:ascii="GHEA Grapalat" w:hAnsi="GHEA Grapalat"/>
                <w:sz w:val="16"/>
              </w:rPr>
              <w:t>/подпись/</w:t>
            </w:r>
          </w:p>
          <w:p w:rsidR="00C5074A" w:rsidRPr="00DF13E4" w:rsidRDefault="00C5074A" w:rsidP="00CA236C">
            <w:pPr>
              <w:widowControl w:val="0"/>
              <w:jc w:val="center"/>
              <w:rPr>
                <w:rFonts w:ascii="GHEA Grapalat" w:hAnsi="GHEA Grapalat"/>
                <w:lang w:val="en-US"/>
              </w:rPr>
            </w:pPr>
          </w:p>
          <w:p w:rsidR="00C5074A" w:rsidRPr="00DF13E4" w:rsidRDefault="00C5074A" w:rsidP="00CA236C">
            <w:pPr>
              <w:widowControl w:val="0"/>
              <w:jc w:val="center"/>
              <w:rPr>
                <w:rFonts w:ascii="GHEA Grapalat" w:hAnsi="GHEA Grapalat"/>
              </w:rPr>
            </w:pPr>
            <w:r w:rsidRPr="00DF13E4">
              <w:rPr>
                <w:rFonts w:ascii="GHEA Grapalat" w:hAnsi="GHEA Grapalat"/>
              </w:rPr>
              <w:t>М. П.</w:t>
            </w:r>
          </w:p>
        </w:tc>
      </w:tr>
    </w:tbl>
    <w:p w:rsidR="00AC25C8" w:rsidRPr="00DF13E4" w:rsidRDefault="00AC25C8" w:rsidP="00CA236C">
      <w:pPr>
        <w:widowControl w:val="0"/>
        <w:ind w:firstLine="709"/>
        <w:jc w:val="both"/>
        <w:rPr>
          <w:rFonts w:ascii="GHEA Grapalat" w:hAnsi="GHEA Grapalat" w:cs="Sylfaen"/>
          <w:b/>
        </w:rPr>
      </w:pPr>
    </w:p>
    <w:p w:rsidR="00516665" w:rsidRPr="00DF13E4" w:rsidRDefault="00516665" w:rsidP="00CA236C">
      <w:pPr>
        <w:widowControl w:val="0"/>
        <w:ind w:firstLine="567"/>
        <w:jc w:val="both"/>
        <w:rPr>
          <w:rFonts w:ascii="GHEA Grapalat" w:hAnsi="GHEA Grapalat"/>
          <w:u w:val="single"/>
        </w:rPr>
      </w:pPr>
      <w:r w:rsidRPr="00DF13E4">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A67E1B" w:rsidRPr="00DF13E4" w:rsidRDefault="00A67E1B" w:rsidP="00CA236C">
      <w:pPr>
        <w:rPr>
          <w:rFonts w:ascii="GHEA Grapalat" w:hAnsi="GHEA Grapalat"/>
          <w:i/>
        </w:rPr>
      </w:pPr>
      <w:r w:rsidRPr="00DF13E4">
        <w:rPr>
          <w:rFonts w:ascii="GHEA Grapalat" w:hAnsi="GHEA Grapalat"/>
          <w:i/>
        </w:rPr>
        <w:br w:type="page"/>
      </w:r>
    </w:p>
    <w:p w:rsidR="00516665" w:rsidRPr="00DF13E4" w:rsidRDefault="00516665" w:rsidP="00CA236C">
      <w:pPr>
        <w:widowControl w:val="0"/>
        <w:ind w:firstLine="567"/>
        <w:jc w:val="right"/>
        <w:rPr>
          <w:rFonts w:ascii="GHEA Grapalat" w:hAnsi="GHEA Grapalat" w:cs="Arial"/>
          <w:i/>
        </w:rPr>
      </w:pPr>
      <w:r w:rsidRPr="00DF13E4">
        <w:rPr>
          <w:rFonts w:ascii="GHEA Grapalat" w:hAnsi="GHEA Grapalat"/>
          <w:i/>
        </w:rPr>
        <w:lastRenderedPageBreak/>
        <w:t>Приложение № 1</w:t>
      </w:r>
    </w:p>
    <w:p w:rsidR="00F034E7" w:rsidRPr="00DF13E4" w:rsidRDefault="00F034E7" w:rsidP="00CA236C">
      <w:pPr>
        <w:widowControl w:val="0"/>
        <w:ind w:firstLine="567"/>
        <w:jc w:val="right"/>
        <w:rPr>
          <w:rFonts w:ascii="GHEA Grapalat" w:hAnsi="GHEA Grapalat" w:cs="Arial"/>
          <w:i/>
        </w:rPr>
      </w:pPr>
      <w:r w:rsidRPr="00DF13E4">
        <w:rPr>
          <w:rFonts w:ascii="GHEA Grapalat" w:hAnsi="GHEA Grapalat"/>
        </w:rPr>
        <w:t>к Договору</w:t>
      </w:r>
      <w:r w:rsidR="00CE0D64" w:rsidRPr="00DF13E4">
        <w:rPr>
          <w:rFonts w:ascii="GHEA Grapalat" w:hAnsi="GHEA Grapalat"/>
          <w:i/>
        </w:rPr>
        <w:t xml:space="preserve"> </w:t>
      </w:r>
      <w:r w:rsidRPr="00DF13E4">
        <w:rPr>
          <w:rFonts w:ascii="GHEA Grapalat" w:hAnsi="GHEA Grapalat"/>
          <w:i/>
        </w:rPr>
        <w:t xml:space="preserve">под кодом </w:t>
      </w:r>
      <w:r w:rsidR="005110FD" w:rsidRPr="00DF13E4">
        <w:rPr>
          <w:rFonts w:ascii="GHEA Grapalat" w:hAnsi="GHEA Grapalat" w:cs="Arial"/>
          <w:i/>
        </w:rPr>
        <w:br/>
      </w:r>
      <w:r w:rsidRPr="00DF13E4">
        <w:rPr>
          <w:rFonts w:ascii="GHEA Grapalat" w:hAnsi="GHEA Grapalat"/>
          <w:i/>
        </w:rPr>
        <w:t xml:space="preserve">заключенному </w:t>
      </w:r>
      <w:r w:rsidR="00F529FA" w:rsidRPr="00DF13E4">
        <w:rPr>
          <w:rFonts w:ascii="GHEA Grapalat" w:hAnsi="GHEA Grapalat"/>
          <w:i/>
        </w:rPr>
        <w:t>"</w:t>
      </w:r>
      <w:r w:rsidRPr="00DF13E4">
        <w:rPr>
          <w:rFonts w:ascii="GHEA Grapalat" w:hAnsi="GHEA Grapalat"/>
          <w:i/>
        </w:rPr>
        <w:t xml:space="preserve"> </w:t>
      </w:r>
      <w:r w:rsidR="00CE0D64" w:rsidRPr="00DF13E4">
        <w:rPr>
          <w:rFonts w:ascii="GHEA Grapalat" w:hAnsi="GHEA Grapalat"/>
          <w:i/>
        </w:rPr>
        <w:tab/>
      </w:r>
      <w:r w:rsidR="00F529FA" w:rsidRPr="00DF13E4">
        <w:rPr>
          <w:rFonts w:ascii="GHEA Grapalat" w:hAnsi="GHEA Grapalat"/>
          <w:i/>
        </w:rPr>
        <w:t>"</w:t>
      </w:r>
      <w:r w:rsidRPr="00DF13E4">
        <w:rPr>
          <w:rFonts w:ascii="GHEA Grapalat" w:hAnsi="GHEA Grapalat"/>
          <w:i/>
        </w:rPr>
        <w:t xml:space="preserve"> </w:t>
      </w:r>
      <w:r w:rsidR="00CE0D64" w:rsidRPr="00DF13E4">
        <w:rPr>
          <w:rFonts w:ascii="GHEA Grapalat" w:hAnsi="GHEA Grapalat"/>
          <w:i/>
        </w:rPr>
        <w:tab/>
      </w:r>
      <w:r w:rsidRPr="00DF13E4">
        <w:rPr>
          <w:rFonts w:ascii="GHEA Grapalat" w:hAnsi="GHEA Grapalat"/>
          <w:i/>
        </w:rPr>
        <w:t xml:space="preserve"> 20</w:t>
      </w:r>
      <w:r w:rsidR="00CE0D64" w:rsidRPr="00DF13E4">
        <w:rPr>
          <w:rFonts w:ascii="GHEA Grapalat" w:hAnsi="GHEA Grapalat"/>
          <w:i/>
        </w:rPr>
        <w:tab/>
      </w:r>
      <w:r w:rsidRPr="00DF13E4">
        <w:rPr>
          <w:rFonts w:ascii="GHEA Grapalat" w:hAnsi="GHEA Grapalat"/>
          <w:i/>
        </w:rPr>
        <w:t>г.</w:t>
      </w:r>
    </w:p>
    <w:p w:rsidR="00516665" w:rsidRPr="00DF13E4" w:rsidRDefault="00516665" w:rsidP="00CA236C">
      <w:pPr>
        <w:widowControl w:val="0"/>
        <w:jc w:val="center"/>
        <w:rPr>
          <w:rFonts w:ascii="GHEA Grapalat" w:hAnsi="GHEA Grapalat" w:cs="Sylfaen"/>
          <w:b/>
        </w:rPr>
      </w:pPr>
    </w:p>
    <w:p w:rsidR="005110FD" w:rsidRPr="00DF13E4" w:rsidRDefault="005110FD" w:rsidP="00CA236C">
      <w:pPr>
        <w:widowControl w:val="0"/>
        <w:jc w:val="center"/>
        <w:rPr>
          <w:rFonts w:ascii="GHEA Grapalat" w:hAnsi="GHEA Grapalat" w:cs="Sylfaen"/>
          <w:b/>
        </w:rPr>
      </w:pPr>
    </w:p>
    <w:p w:rsidR="00516665" w:rsidRPr="00DF13E4" w:rsidRDefault="00516665" w:rsidP="00CA236C">
      <w:pPr>
        <w:widowControl w:val="0"/>
        <w:jc w:val="center"/>
        <w:rPr>
          <w:rFonts w:ascii="GHEA Grapalat" w:hAnsi="GHEA Grapalat" w:cs="Arial"/>
          <w:b/>
        </w:rPr>
      </w:pPr>
      <w:r w:rsidRPr="00DF13E4">
        <w:rPr>
          <w:rFonts w:ascii="GHEA Grapalat" w:hAnsi="GHEA Grapalat"/>
          <w:b/>
        </w:rPr>
        <w:t>СВОДНАЯ СМЕТА</w:t>
      </w:r>
      <w:r w:rsidR="003171F0" w:rsidRPr="00DF13E4">
        <w:rPr>
          <w:rStyle w:val="af6"/>
          <w:rFonts w:ascii="GHEA Grapalat" w:hAnsi="GHEA Grapalat"/>
          <w:b/>
        </w:rPr>
        <w:footnoteReference w:customMarkFollows="1" w:id="26"/>
        <w:t>39</w:t>
      </w:r>
      <w:r w:rsidR="00CE0D64" w:rsidRPr="00DF13E4">
        <w:rPr>
          <w:rStyle w:val="af6"/>
          <w:rFonts w:ascii="GHEA Grapalat" w:hAnsi="GHEA Grapalat"/>
          <w:b/>
        </w:rPr>
        <w:footnoteReference w:customMarkFollows="1" w:id="27"/>
        <w:sym w:font="Symbol" w:char="F02A"/>
      </w:r>
    </w:p>
    <w:p w:rsidR="00656C39" w:rsidRPr="008F1BDC" w:rsidRDefault="00656C39" w:rsidP="00CA236C">
      <w:pPr>
        <w:widowControl w:val="0"/>
        <w:ind w:firstLine="567"/>
        <w:jc w:val="center"/>
        <w:rPr>
          <w:rFonts w:ascii="GHEA Grapalat" w:hAnsi="GHEA Grapalat"/>
          <w:b/>
        </w:rPr>
      </w:pPr>
    </w:p>
    <w:p w:rsidR="00656C39" w:rsidRPr="00046C5F" w:rsidRDefault="00A05B87" w:rsidP="00CA236C">
      <w:pPr>
        <w:jc w:val="center"/>
        <w:rPr>
          <w:b/>
        </w:rPr>
      </w:pPr>
      <w:r>
        <w:rPr>
          <w:b/>
          <w:lang w:val="en-US"/>
        </w:rPr>
        <w:t xml:space="preserve"> </w:t>
      </w:r>
      <w:r w:rsidR="00342FEA">
        <w:rPr>
          <w:b/>
        </w:rPr>
        <w:t xml:space="preserve"> </w:t>
      </w:r>
    </w:p>
    <w:p w:rsidR="00656C39" w:rsidRPr="00046C5F" w:rsidRDefault="00656C39" w:rsidP="00CA236C">
      <w:pPr>
        <w:jc w:val="center"/>
      </w:pPr>
    </w:p>
    <w:p w:rsidR="00656C39" w:rsidRPr="00656C39" w:rsidRDefault="00656C39" w:rsidP="00CA236C">
      <w:pPr>
        <w:widowControl w:val="0"/>
        <w:ind w:firstLine="567"/>
        <w:jc w:val="center"/>
        <w:rPr>
          <w:rFonts w:ascii="GHEA Grapalat" w:hAnsi="GHEA Grapalat"/>
          <w:b/>
          <w:i/>
          <w:lang w:val="en-US"/>
        </w:rPr>
      </w:pPr>
    </w:p>
    <w:p w:rsidR="00516665" w:rsidRPr="00DF13E4" w:rsidRDefault="00516665" w:rsidP="00CA236C">
      <w:pPr>
        <w:widowControl w:val="0"/>
        <w:ind w:firstLine="567"/>
        <w:jc w:val="right"/>
        <w:rPr>
          <w:rFonts w:ascii="GHEA Grapalat" w:hAnsi="GHEA Grapalat"/>
          <w:i/>
        </w:rPr>
      </w:pPr>
    </w:p>
    <w:p w:rsidR="00CE0D64" w:rsidRPr="00DF13E4" w:rsidRDefault="00CE0D64" w:rsidP="00CA236C">
      <w:pPr>
        <w:widowControl w:val="0"/>
        <w:ind w:firstLine="567"/>
        <w:jc w:val="right"/>
        <w:rPr>
          <w:rFonts w:ascii="GHEA Grapalat" w:hAnsi="GHEA Grapalat"/>
          <w:i/>
        </w:rPr>
      </w:pPr>
    </w:p>
    <w:tbl>
      <w:tblPr>
        <w:tblW w:w="9639" w:type="dxa"/>
        <w:jc w:val="center"/>
        <w:tblInd w:w="409" w:type="dxa"/>
        <w:tblLayout w:type="fixed"/>
        <w:tblLook w:val="0000" w:firstRow="0" w:lastRow="0" w:firstColumn="0" w:lastColumn="0" w:noHBand="0" w:noVBand="0"/>
      </w:tblPr>
      <w:tblGrid>
        <w:gridCol w:w="4536"/>
        <w:gridCol w:w="760"/>
        <w:gridCol w:w="4343"/>
      </w:tblGrid>
      <w:tr w:rsidR="00C5074A" w:rsidRPr="00DF13E4" w:rsidTr="005110FD">
        <w:trPr>
          <w:jc w:val="center"/>
        </w:trPr>
        <w:tc>
          <w:tcPr>
            <w:tcW w:w="4536" w:type="dxa"/>
          </w:tcPr>
          <w:p w:rsidR="00C5074A" w:rsidRPr="00DF13E4" w:rsidRDefault="00C5074A" w:rsidP="00CA236C">
            <w:pPr>
              <w:widowControl w:val="0"/>
              <w:jc w:val="center"/>
              <w:rPr>
                <w:rFonts w:ascii="GHEA Grapalat" w:hAnsi="GHEA Grapalat" w:cs="Sylfaen"/>
                <w:b/>
                <w:bCs/>
              </w:rPr>
            </w:pPr>
            <w:r w:rsidRPr="00DF13E4">
              <w:rPr>
                <w:rFonts w:ascii="GHEA Grapalat" w:hAnsi="GHEA Grapalat"/>
                <w:b/>
              </w:rPr>
              <w:t>ЗАКАЗЧИК</w:t>
            </w:r>
          </w:p>
          <w:p w:rsidR="00C5074A" w:rsidRPr="00DF13E4" w:rsidRDefault="00C5074A" w:rsidP="00CA236C">
            <w:pPr>
              <w:widowControl w:val="0"/>
              <w:jc w:val="center"/>
              <w:rPr>
                <w:rFonts w:ascii="GHEA Grapalat" w:hAnsi="GHEA Grapalat"/>
                <w:lang w:val="hy-AM"/>
              </w:rPr>
            </w:pPr>
          </w:p>
          <w:p w:rsidR="00C5074A" w:rsidRPr="00DF13E4" w:rsidRDefault="00C5074A" w:rsidP="00CA236C">
            <w:pPr>
              <w:widowControl w:val="0"/>
              <w:jc w:val="center"/>
              <w:rPr>
                <w:rFonts w:ascii="GHEA Grapalat" w:hAnsi="GHEA Grapalat"/>
                <w:lang w:val="en-US"/>
              </w:rPr>
            </w:pPr>
            <w:r w:rsidRPr="00DF13E4">
              <w:rPr>
                <w:rFonts w:ascii="GHEA Grapalat" w:hAnsi="GHEA Grapalat"/>
                <w:lang w:val="en-US"/>
              </w:rPr>
              <w:t>__________________________</w:t>
            </w:r>
          </w:p>
          <w:p w:rsidR="00C5074A" w:rsidRPr="00DF13E4" w:rsidRDefault="00C5074A" w:rsidP="00CA236C">
            <w:pPr>
              <w:widowControl w:val="0"/>
              <w:jc w:val="center"/>
              <w:rPr>
                <w:rFonts w:ascii="GHEA Grapalat" w:hAnsi="GHEA Grapalat"/>
                <w:sz w:val="16"/>
              </w:rPr>
            </w:pPr>
            <w:r w:rsidRPr="00DF13E4">
              <w:rPr>
                <w:rFonts w:ascii="GHEA Grapalat" w:hAnsi="GHEA Grapalat"/>
                <w:sz w:val="16"/>
              </w:rPr>
              <w:t>/подпись/</w:t>
            </w:r>
          </w:p>
          <w:p w:rsidR="00C5074A" w:rsidRPr="00DF13E4" w:rsidRDefault="00C5074A" w:rsidP="00CA236C">
            <w:pPr>
              <w:widowControl w:val="0"/>
              <w:jc w:val="center"/>
              <w:rPr>
                <w:rFonts w:ascii="GHEA Grapalat" w:hAnsi="GHEA Grapalat"/>
              </w:rPr>
            </w:pPr>
            <w:r w:rsidRPr="00DF13E4">
              <w:rPr>
                <w:rFonts w:ascii="GHEA Grapalat" w:hAnsi="GHEA Grapalat"/>
              </w:rPr>
              <w:t>М. П.</w:t>
            </w:r>
          </w:p>
        </w:tc>
        <w:tc>
          <w:tcPr>
            <w:tcW w:w="760" w:type="dxa"/>
          </w:tcPr>
          <w:p w:rsidR="00C5074A" w:rsidRPr="00DF13E4" w:rsidRDefault="00C5074A" w:rsidP="00CA236C">
            <w:pPr>
              <w:widowControl w:val="0"/>
              <w:jc w:val="center"/>
              <w:rPr>
                <w:rFonts w:ascii="GHEA Grapalat" w:hAnsi="GHEA Grapalat"/>
              </w:rPr>
            </w:pPr>
          </w:p>
        </w:tc>
        <w:tc>
          <w:tcPr>
            <w:tcW w:w="4343" w:type="dxa"/>
          </w:tcPr>
          <w:p w:rsidR="00C5074A" w:rsidRPr="00DF13E4" w:rsidRDefault="00C5074A" w:rsidP="00CA236C">
            <w:pPr>
              <w:widowControl w:val="0"/>
              <w:jc w:val="center"/>
              <w:rPr>
                <w:rFonts w:ascii="GHEA Grapalat" w:hAnsi="GHEA Grapalat" w:cs="Sylfaen"/>
                <w:b/>
                <w:bCs/>
              </w:rPr>
            </w:pPr>
            <w:r w:rsidRPr="00DF13E4">
              <w:rPr>
                <w:rFonts w:ascii="GHEA Grapalat" w:hAnsi="GHEA Grapalat"/>
                <w:b/>
              </w:rPr>
              <w:t>ПОДРЯДЧИК</w:t>
            </w:r>
          </w:p>
          <w:p w:rsidR="00C5074A" w:rsidRPr="00DF13E4" w:rsidRDefault="00C5074A" w:rsidP="00CA236C">
            <w:pPr>
              <w:widowControl w:val="0"/>
              <w:jc w:val="center"/>
              <w:rPr>
                <w:rFonts w:ascii="GHEA Grapalat" w:hAnsi="GHEA Grapalat"/>
                <w:lang w:val="hy-AM"/>
              </w:rPr>
            </w:pPr>
          </w:p>
          <w:p w:rsidR="00C5074A" w:rsidRPr="00DF13E4" w:rsidRDefault="00C5074A" w:rsidP="00CA236C">
            <w:pPr>
              <w:widowControl w:val="0"/>
              <w:jc w:val="center"/>
              <w:rPr>
                <w:rFonts w:ascii="GHEA Grapalat" w:hAnsi="GHEA Grapalat"/>
                <w:lang w:val="en-US"/>
              </w:rPr>
            </w:pPr>
            <w:r w:rsidRPr="00DF13E4">
              <w:rPr>
                <w:rFonts w:ascii="GHEA Grapalat" w:hAnsi="GHEA Grapalat"/>
                <w:lang w:val="en-US"/>
              </w:rPr>
              <w:t>__________________________</w:t>
            </w:r>
          </w:p>
          <w:p w:rsidR="00C5074A" w:rsidRPr="00DF13E4" w:rsidRDefault="00C5074A" w:rsidP="00CA236C">
            <w:pPr>
              <w:widowControl w:val="0"/>
              <w:jc w:val="center"/>
              <w:rPr>
                <w:rFonts w:ascii="GHEA Grapalat" w:hAnsi="GHEA Grapalat"/>
                <w:sz w:val="16"/>
              </w:rPr>
            </w:pPr>
            <w:r w:rsidRPr="00DF13E4">
              <w:rPr>
                <w:rFonts w:ascii="GHEA Grapalat" w:hAnsi="GHEA Grapalat"/>
                <w:sz w:val="16"/>
              </w:rPr>
              <w:t>/подпись/</w:t>
            </w:r>
          </w:p>
          <w:p w:rsidR="00C5074A" w:rsidRPr="00DF13E4" w:rsidRDefault="00C5074A" w:rsidP="00CA236C">
            <w:pPr>
              <w:widowControl w:val="0"/>
              <w:jc w:val="center"/>
              <w:rPr>
                <w:rFonts w:ascii="GHEA Grapalat" w:hAnsi="GHEA Grapalat"/>
              </w:rPr>
            </w:pPr>
            <w:r w:rsidRPr="00DF13E4">
              <w:rPr>
                <w:rFonts w:ascii="GHEA Grapalat" w:hAnsi="GHEA Grapalat"/>
              </w:rPr>
              <w:t>М. П.</w:t>
            </w:r>
          </w:p>
        </w:tc>
      </w:tr>
    </w:tbl>
    <w:p w:rsidR="00516665" w:rsidRPr="00DF13E4" w:rsidRDefault="00516665" w:rsidP="00CA236C">
      <w:pPr>
        <w:widowControl w:val="0"/>
        <w:ind w:firstLine="567"/>
        <w:jc w:val="right"/>
        <w:rPr>
          <w:rFonts w:ascii="GHEA Grapalat" w:hAnsi="GHEA Grapalat"/>
          <w:i/>
        </w:rPr>
      </w:pPr>
    </w:p>
    <w:p w:rsidR="00516665" w:rsidRPr="00DF13E4" w:rsidRDefault="00516665" w:rsidP="00CA236C">
      <w:pPr>
        <w:widowControl w:val="0"/>
        <w:ind w:firstLine="567"/>
        <w:jc w:val="right"/>
        <w:rPr>
          <w:rFonts w:ascii="GHEA Grapalat" w:hAnsi="GHEA Grapalat"/>
          <w:i/>
        </w:rPr>
      </w:pPr>
    </w:p>
    <w:p w:rsidR="00C5074A" w:rsidRPr="00DF13E4" w:rsidRDefault="00C5074A" w:rsidP="00CA236C">
      <w:pPr>
        <w:rPr>
          <w:rFonts w:ascii="GHEA Grapalat" w:hAnsi="GHEA Grapalat"/>
          <w:i/>
        </w:rPr>
      </w:pPr>
      <w:r w:rsidRPr="00DF13E4">
        <w:rPr>
          <w:rFonts w:ascii="GHEA Grapalat" w:hAnsi="GHEA Grapalat"/>
          <w:i/>
        </w:rPr>
        <w:br w:type="page"/>
      </w:r>
    </w:p>
    <w:p w:rsidR="00516665" w:rsidRPr="00DF13E4" w:rsidRDefault="00516665" w:rsidP="00CA236C">
      <w:pPr>
        <w:widowControl w:val="0"/>
        <w:ind w:firstLine="567"/>
        <w:jc w:val="right"/>
        <w:rPr>
          <w:rFonts w:ascii="GHEA Grapalat" w:hAnsi="GHEA Grapalat" w:cs="Arial"/>
          <w:i/>
        </w:rPr>
      </w:pPr>
      <w:r w:rsidRPr="00DF13E4">
        <w:rPr>
          <w:rFonts w:ascii="GHEA Grapalat" w:hAnsi="GHEA Grapalat"/>
          <w:i/>
        </w:rPr>
        <w:lastRenderedPageBreak/>
        <w:t>Приложение № 2</w:t>
      </w:r>
    </w:p>
    <w:p w:rsidR="00516665" w:rsidRPr="00DF13E4" w:rsidRDefault="00693858" w:rsidP="00CA236C">
      <w:pPr>
        <w:widowControl w:val="0"/>
        <w:ind w:firstLine="567"/>
        <w:jc w:val="right"/>
        <w:rPr>
          <w:rFonts w:ascii="GHEA Grapalat" w:hAnsi="GHEA Grapalat" w:cs="Arial"/>
          <w:i/>
        </w:rPr>
      </w:pPr>
      <w:r w:rsidRPr="00DF13E4">
        <w:rPr>
          <w:rFonts w:ascii="GHEA Grapalat" w:hAnsi="GHEA Grapalat"/>
          <w:i/>
        </w:rPr>
        <w:t xml:space="preserve">к Договору </w:t>
      </w:r>
      <w:r w:rsidR="00F034E7" w:rsidRPr="00DF13E4">
        <w:rPr>
          <w:rFonts w:ascii="GHEA Grapalat" w:hAnsi="GHEA Grapalat"/>
          <w:i/>
        </w:rPr>
        <w:t xml:space="preserve">под кодом </w:t>
      </w:r>
      <w:r w:rsidR="00C5074A" w:rsidRPr="00DF13E4">
        <w:rPr>
          <w:rFonts w:ascii="GHEA Grapalat" w:hAnsi="GHEA Grapalat" w:cs="Arial"/>
          <w:i/>
        </w:rPr>
        <w:br/>
      </w:r>
      <w:r w:rsidR="00F034E7" w:rsidRPr="00DF13E4">
        <w:rPr>
          <w:rFonts w:ascii="GHEA Grapalat" w:hAnsi="GHEA Grapalat"/>
          <w:i/>
        </w:rPr>
        <w:t xml:space="preserve">заключенному </w:t>
      </w:r>
      <w:r w:rsidR="00F529FA" w:rsidRPr="00DF13E4">
        <w:rPr>
          <w:rFonts w:ascii="GHEA Grapalat" w:hAnsi="GHEA Grapalat"/>
          <w:i/>
        </w:rPr>
        <w:t>"</w:t>
      </w:r>
      <w:r w:rsidR="00F034E7" w:rsidRPr="00DF13E4">
        <w:rPr>
          <w:rFonts w:ascii="GHEA Grapalat" w:hAnsi="GHEA Grapalat"/>
          <w:i/>
        </w:rPr>
        <w:t xml:space="preserve"> </w:t>
      </w:r>
      <w:r w:rsidR="00CE0D64" w:rsidRPr="00DF13E4">
        <w:rPr>
          <w:rFonts w:ascii="GHEA Grapalat" w:hAnsi="GHEA Grapalat"/>
          <w:i/>
        </w:rPr>
        <w:tab/>
      </w:r>
      <w:r w:rsidR="00F529FA" w:rsidRPr="00DF13E4">
        <w:rPr>
          <w:rFonts w:ascii="GHEA Grapalat" w:hAnsi="GHEA Grapalat"/>
          <w:i/>
        </w:rPr>
        <w:t>"</w:t>
      </w:r>
      <w:r w:rsidRPr="00DF13E4">
        <w:rPr>
          <w:rFonts w:ascii="GHEA Grapalat" w:hAnsi="GHEA Grapalat"/>
          <w:i/>
        </w:rPr>
        <w:t xml:space="preserve"> </w:t>
      </w:r>
      <w:r w:rsidR="00CE0D64" w:rsidRPr="00DF13E4">
        <w:rPr>
          <w:rFonts w:ascii="GHEA Grapalat" w:hAnsi="GHEA Grapalat"/>
          <w:i/>
        </w:rPr>
        <w:tab/>
      </w:r>
      <w:r w:rsidR="00F034E7" w:rsidRPr="00DF13E4">
        <w:rPr>
          <w:rFonts w:ascii="GHEA Grapalat" w:hAnsi="GHEA Grapalat"/>
          <w:i/>
        </w:rPr>
        <w:t>20</w:t>
      </w:r>
      <w:r w:rsidR="00CE0D64" w:rsidRPr="00DF13E4">
        <w:rPr>
          <w:rFonts w:ascii="GHEA Grapalat" w:hAnsi="GHEA Grapalat"/>
          <w:i/>
        </w:rPr>
        <w:tab/>
      </w:r>
      <w:r w:rsidR="00F034E7" w:rsidRPr="00DF13E4">
        <w:rPr>
          <w:rFonts w:ascii="GHEA Grapalat" w:hAnsi="GHEA Grapalat"/>
          <w:i/>
        </w:rPr>
        <w:t>г.</w:t>
      </w:r>
    </w:p>
    <w:p w:rsidR="00516665" w:rsidRPr="00DF13E4" w:rsidRDefault="00516665" w:rsidP="00CA236C">
      <w:pPr>
        <w:widowControl w:val="0"/>
        <w:jc w:val="center"/>
        <w:rPr>
          <w:rFonts w:ascii="GHEA Grapalat" w:hAnsi="GHEA Grapalat" w:cs="Sylfaen"/>
          <w:b/>
        </w:rPr>
      </w:pPr>
    </w:p>
    <w:p w:rsidR="00516665" w:rsidRPr="00DF13E4" w:rsidRDefault="00516665" w:rsidP="00CA236C">
      <w:pPr>
        <w:widowControl w:val="0"/>
        <w:jc w:val="center"/>
        <w:rPr>
          <w:rFonts w:ascii="GHEA Grapalat" w:hAnsi="GHEA Grapalat"/>
          <w:b/>
        </w:rPr>
      </w:pPr>
      <w:r w:rsidRPr="00DF13E4">
        <w:rPr>
          <w:rFonts w:ascii="GHEA Grapalat" w:hAnsi="GHEA Grapalat"/>
          <w:b/>
        </w:rPr>
        <w:t>КАЛЕНДАРНЫЙ ГРАФИК</w:t>
      </w:r>
    </w:p>
    <w:p w:rsidR="007019C2" w:rsidRPr="007019C2" w:rsidRDefault="00342FEA" w:rsidP="00CA236C">
      <w:pPr>
        <w:widowControl w:val="0"/>
        <w:ind w:firstLine="567"/>
        <w:jc w:val="center"/>
        <w:rPr>
          <w:rFonts w:ascii="GHEA Grapalat" w:hAnsi="GHEA Grapalat"/>
          <w:b/>
          <w:i/>
        </w:rPr>
      </w:pPr>
      <w:r>
        <w:rPr>
          <w:rFonts w:ascii="GHEA Grapalat" w:hAnsi="GHEA Grapalat"/>
          <w:b/>
        </w:rPr>
        <w:t xml:space="preserve">ВЫПОЛНЕНИЯ </w:t>
      </w:r>
      <w:r w:rsidR="008A21BD">
        <w:rPr>
          <w:rFonts w:ascii="GHEA Grapalat" w:hAnsi="GHEA Grapalat"/>
          <w:b/>
        </w:rPr>
        <w:t>МОНТАЖНЫХ РАБОТ СИСТЕМ ОХЛАЖДЕНИЯ, ВЕНТИЛЯЦИИ И ОТОПЛЕНИЯ ДЛЯ ХРАНЕНИЯ МЕДИКАМЕНТОВ</w:t>
      </w:r>
      <w:r>
        <w:rPr>
          <w:rFonts w:ascii="GHEA Grapalat" w:hAnsi="GHEA Grapalat"/>
          <w:b/>
        </w:rPr>
        <w:t xml:space="preserve"> </w:t>
      </w:r>
    </w:p>
    <w:tbl>
      <w:tblPr>
        <w:tblW w:w="0" w:type="auto"/>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648"/>
        <w:gridCol w:w="1530"/>
        <w:gridCol w:w="1440"/>
      </w:tblGrid>
      <w:tr w:rsidR="00516665" w:rsidRPr="00DF13E4" w:rsidTr="00CE0D64">
        <w:trPr>
          <w:cantSplit/>
          <w:jc w:val="center"/>
        </w:trPr>
        <w:tc>
          <w:tcPr>
            <w:tcW w:w="816" w:type="dxa"/>
            <w:vMerge w:val="restart"/>
            <w:vAlign w:val="center"/>
          </w:tcPr>
          <w:p w:rsidR="00516665" w:rsidRPr="00DF13E4" w:rsidRDefault="00516665"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 п/п</w:t>
            </w:r>
          </w:p>
        </w:tc>
        <w:tc>
          <w:tcPr>
            <w:tcW w:w="4648" w:type="dxa"/>
            <w:vMerge w:val="restart"/>
            <w:vAlign w:val="center"/>
          </w:tcPr>
          <w:p w:rsidR="00516665" w:rsidRPr="00DF13E4" w:rsidRDefault="00516665"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Наименования</w:t>
            </w:r>
            <w:r w:rsidR="00CE0D64" w:rsidRPr="00BB4C66">
              <w:rPr>
                <w:rFonts w:ascii="GHEA Grapalat" w:hAnsi="GHEA Grapalat"/>
                <w:szCs w:val="24"/>
              </w:rPr>
              <w:t xml:space="preserve"> </w:t>
            </w:r>
            <w:r w:rsidRPr="00BB4C66">
              <w:rPr>
                <w:rFonts w:ascii="GHEA Grapalat" w:hAnsi="GHEA Grapalat"/>
                <w:szCs w:val="24"/>
              </w:rPr>
              <w:t>выполняемых Подрядчиком отдельных видов работ</w:t>
            </w:r>
          </w:p>
        </w:tc>
        <w:tc>
          <w:tcPr>
            <w:tcW w:w="2970" w:type="dxa"/>
            <w:gridSpan w:val="2"/>
            <w:vAlign w:val="center"/>
          </w:tcPr>
          <w:p w:rsidR="00516665" w:rsidRPr="00DF13E4" w:rsidRDefault="00CE0D64"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Срок выполнения работ</w:t>
            </w:r>
            <w:r w:rsidRPr="00BB4C66">
              <w:rPr>
                <w:rStyle w:val="af6"/>
                <w:rFonts w:ascii="GHEA Grapalat" w:hAnsi="GHEA Grapalat"/>
                <w:szCs w:val="24"/>
              </w:rPr>
              <w:footnoteReference w:customMarkFollows="1" w:id="28"/>
              <w:sym w:font="Symbol" w:char="F02A"/>
            </w:r>
            <w:r w:rsidRPr="00BB4C66">
              <w:rPr>
                <w:rStyle w:val="af6"/>
                <w:rFonts w:ascii="GHEA Grapalat" w:hAnsi="GHEA Grapalat"/>
                <w:szCs w:val="24"/>
              </w:rPr>
              <w:sym w:font="Symbol" w:char="F02A"/>
            </w:r>
          </w:p>
        </w:tc>
      </w:tr>
      <w:tr w:rsidR="00516665" w:rsidRPr="00DF13E4" w:rsidTr="00CE0D64">
        <w:trPr>
          <w:cantSplit/>
          <w:trHeight w:val="586"/>
          <w:jc w:val="center"/>
        </w:trPr>
        <w:tc>
          <w:tcPr>
            <w:tcW w:w="816" w:type="dxa"/>
            <w:vMerge/>
            <w:vAlign w:val="center"/>
          </w:tcPr>
          <w:p w:rsidR="00516665" w:rsidRPr="00DF13E4" w:rsidRDefault="00516665" w:rsidP="00CA236C">
            <w:pPr>
              <w:pStyle w:val="23"/>
              <w:widowControl w:val="0"/>
              <w:spacing w:line="240" w:lineRule="auto"/>
              <w:ind w:firstLine="0"/>
              <w:jc w:val="center"/>
              <w:rPr>
                <w:rFonts w:ascii="GHEA Grapalat" w:hAnsi="GHEA Grapalat"/>
                <w:szCs w:val="24"/>
              </w:rPr>
            </w:pPr>
          </w:p>
        </w:tc>
        <w:tc>
          <w:tcPr>
            <w:tcW w:w="4648" w:type="dxa"/>
            <w:vMerge/>
          </w:tcPr>
          <w:p w:rsidR="00516665" w:rsidRPr="00DF13E4" w:rsidRDefault="00516665" w:rsidP="00CA236C">
            <w:pPr>
              <w:pStyle w:val="23"/>
              <w:widowControl w:val="0"/>
              <w:spacing w:line="240" w:lineRule="auto"/>
              <w:ind w:firstLine="0"/>
              <w:jc w:val="center"/>
              <w:rPr>
                <w:rFonts w:ascii="GHEA Grapalat" w:hAnsi="GHEA Grapalat"/>
                <w:szCs w:val="24"/>
              </w:rPr>
            </w:pPr>
          </w:p>
        </w:tc>
        <w:tc>
          <w:tcPr>
            <w:tcW w:w="1530" w:type="dxa"/>
            <w:vAlign w:val="center"/>
          </w:tcPr>
          <w:p w:rsidR="00516665" w:rsidRPr="00DF13E4" w:rsidRDefault="00516665"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Начало</w:t>
            </w:r>
          </w:p>
        </w:tc>
        <w:tc>
          <w:tcPr>
            <w:tcW w:w="1440" w:type="dxa"/>
            <w:vAlign w:val="center"/>
          </w:tcPr>
          <w:p w:rsidR="00516665" w:rsidRPr="00DF13E4" w:rsidRDefault="00516665"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Конец</w:t>
            </w:r>
          </w:p>
        </w:tc>
      </w:tr>
      <w:tr w:rsidR="00A05B87" w:rsidRPr="00DF13E4" w:rsidTr="00CE0D64">
        <w:trPr>
          <w:trHeight w:val="586"/>
          <w:jc w:val="center"/>
        </w:trPr>
        <w:tc>
          <w:tcPr>
            <w:tcW w:w="816" w:type="dxa"/>
            <w:vAlign w:val="center"/>
          </w:tcPr>
          <w:p w:rsidR="00A05B87" w:rsidRPr="00EB06AC" w:rsidRDefault="00A05B87" w:rsidP="00CA236C">
            <w:pPr>
              <w:pStyle w:val="23"/>
              <w:widowControl w:val="0"/>
              <w:spacing w:line="240" w:lineRule="auto"/>
              <w:ind w:firstLine="0"/>
              <w:jc w:val="center"/>
              <w:rPr>
                <w:rFonts w:ascii="GHEA Grapalat" w:hAnsi="GHEA Grapalat"/>
              </w:rPr>
            </w:pPr>
            <w:r w:rsidRPr="00EB06AC">
              <w:rPr>
                <w:rFonts w:ascii="GHEA Grapalat" w:hAnsi="GHEA Grapalat"/>
              </w:rPr>
              <w:t>1</w:t>
            </w:r>
          </w:p>
        </w:tc>
        <w:tc>
          <w:tcPr>
            <w:tcW w:w="4648" w:type="dxa"/>
            <w:vAlign w:val="center"/>
          </w:tcPr>
          <w:p w:rsidR="00A05B87" w:rsidRPr="00EB06AC" w:rsidRDefault="00301828" w:rsidP="00301828">
            <w:pPr>
              <w:pStyle w:val="23"/>
              <w:widowControl w:val="0"/>
              <w:autoSpaceDE w:val="0"/>
              <w:autoSpaceDN w:val="0"/>
              <w:adjustRightInd w:val="0"/>
              <w:spacing w:line="240" w:lineRule="auto"/>
              <w:ind w:firstLine="0"/>
              <w:jc w:val="center"/>
              <w:rPr>
                <w:rFonts w:ascii="GHEA Grapalat" w:hAnsi="GHEA Grapalat"/>
                <w:u w:val="single"/>
              </w:rPr>
            </w:pPr>
            <w:r>
              <w:rPr>
                <w:rFonts w:ascii="GHEA Grapalat" w:hAnsi="GHEA Grapalat"/>
                <w:b/>
              </w:rPr>
              <w:t>МОНТАЖНЫЕ РАБОТЫ СИСТЕМЫ ОХЛАЖДЕНИЯ, ВЕНТИЛЯЦИИ И ОТОПЛЕНИЯ ДЛЯ ХРАНЕНИЯ МЕДИКАМЕНТОВ</w:t>
            </w:r>
          </w:p>
        </w:tc>
        <w:tc>
          <w:tcPr>
            <w:tcW w:w="1530" w:type="dxa"/>
            <w:vAlign w:val="center"/>
          </w:tcPr>
          <w:p w:rsidR="00A05B87" w:rsidRPr="00EB06AC" w:rsidRDefault="00A05B87" w:rsidP="00342FEA">
            <w:pPr>
              <w:pStyle w:val="23"/>
              <w:widowControl w:val="0"/>
              <w:spacing w:line="240" w:lineRule="auto"/>
              <w:ind w:firstLine="0"/>
              <w:jc w:val="center"/>
              <w:rPr>
                <w:rFonts w:ascii="GHEA Grapalat" w:hAnsi="GHEA Grapalat"/>
              </w:rPr>
            </w:pPr>
            <w:r w:rsidRPr="00EB06AC">
              <w:rPr>
                <w:rFonts w:ascii="GHEA Grapalat" w:hAnsi="GHEA Grapalat"/>
              </w:rPr>
              <w:t>утверждения договора</w:t>
            </w:r>
          </w:p>
        </w:tc>
        <w:tc>
          <w:tcPr>
            <w:tcW w:w="1440" w:type="dxa"/>
            <w:vAlign w:val="center"/>
          </w:tcPr>
          <w:p w:rsidR="00A05B87" w:rsidRPr="00EB06AC" w:rsidRDefault="00A05B87" w:rsidP="00CA236C">
            <w:pPr>
              <w:pStyle w:val="23"/>
              <w:widowControl w:val="0"/>
              <w:spacing w:line="240" w:lineRule="auto"/>
              <w:ind w:firstLine="0"/>
              <w:jc w:val="center"/>
              <w:rPr>
                <w:rFonts w:ascii="GHEA Grapalat" w:hAnsi="GHEA Grapalat"/>
                <w:lang w:val="en-US"/>
              </w:rPr>
            </w:pPr>
            <w:r w:rsidRPr="00EB06AC">
              <w:rPr>
                <w:rFonts w:ascii="GHEA Grapalat" w:hAnsi="GHEA Grapalat"/>
                <w:lang w:val="en-US"/>
              </w:rPr>
              <w:t xml:space="preserve">30 </w:t>
            </w:r>
            <w:proofErr w:type="spellStart"/>
            <w:r w:rsidRPr="00EB06AC">
              <w:rPr>
                <w:rFonts w:ascii="GHEA Grapalat" w:hAnsi="GHEA Grapalat"/>
                <w:lang w:val="en-US"/>
              </w:rPr>
              <w:t>календарных</w:t>
            </w:r>
            <w:proofErr w:type="spellEnd"/>
            <w:r w:rsidRPr="00EB06AC">
              <w:rPr>
                <w:rFonts w:ascii="GHEA Grapalat" w:hAnsi="GHEA Grapalat"/>
              </w:rPr>
              <w:t xml:space="preserve"> дней</w:t>
            </w:r>
          </w:p>
        </w:tc>
      </w:tr>
      <w:tr w:rsidR="00516665" w:rsidRPr="00DF13E4" w:rsidTr="00F034E7">
        <w:trPr>
          <w:cantSplit/>
          <w:trHeight w:val="586"/>
          <w:jc w:val="center"/>
        </w:trPr>
        <w:tc>
          <w:tcPr>
            <w:tcW w:w="5464" w:type="dxa"/>
            <w:gridSpan w:val="2"/>
            <w:vAlign w:val="center"/>
          </w:tcPr>
          <w:p w:rsidR="00516665" w:rsidRPr="00DF13E4" w:rsidRDefault="00516665" w:rsidP="00CA236C">
            <w:pPr>
              <w:pStyle w:val="23"/>
              <w:widowControl w:val="0"/>
              <w:autoSpaceDE w:val="0"/>
              <w:autoSpaceDN w:val="0"/>
              <w:adjustRightInd w:val="0"/>
              <w:spacing w:line="240" w:lineRule="auto"/>
              <w:ind w:firstLine="0"/>
              <w:jc w:val="left"/>
              <w:rPr>
                <w:rFonts w:ascii="GHEA Grapalat" w:hAnsi="GHEA Grapalat"/>
                <w:szCs w:val="24"/>
              </w:rPr>
            </w:pPr>
            <w:r w:rsidRPr="00BB4C66">
              <w:rPr>
                <w:rFonts w:ascii="GHEA Grapalat" w:hAnsi="GHEA Grapalat"/>
                <w:szCs w:val="24"/>
              </w:rPr>
              <w:t>ВСЕГО</w:t>
            </w:r>
          </w:p>
        </w:tc>
        <w:tc>
          <w:tcPr>
            <w:tcW w:w="1530" w:type="dxa"/>
            <w:vAlign w:val="center"/>
          </w:tcPr>
          <w:p w:rsidR="00516665" w:rsidRPr="00DF13E4" w:rsidRDefault="00516665" w:rsidP="00CA236C">
            <w:pPr>
              <w:pStyle w:val="23"/>
              <w:widowControl w:val="0"/>
              <w:spacing w:line="240" w:lineRule="auto"/>
              <w:ind w:firstLine="0"/>
              <w:jc w:val="center"/>
              <w:rPr>
                <w:rFonts w:ascii="GHEA Grapalat" w:hAnsi="GHEA Grapalat"/>
                <w:szCs w:val="24"/>
              </w:rPr>
            </w:pPr>
          </w:p>
        </w:tc>
        <w:tc>
          <w:tcPr>
            <w:tcW w:w="1440" w:type="dxa"/>
            <w:vAlign w:val="center"/>
          </w:tcPr>
          <w:p w:rsidR="00516665" w:rsidRPr="00DF13E4" w:rsidRDefault="00516665" w:rsidP="00CA236C">
            <w:pPr>
              <w:pStyle w:val="23"/>
              <w:widowControl w:val="0"/>
              <w:spacing w:line="240" w:lineRule="auto"/>
              <w:ind w:firstLine="0"/>
              <w:jc w:val="center"/>
              <w:rPr>
                <w:rFonts w:ascii="GHEA Grapalat" w:hAnsi="GHEA Grapalat"/>
                <w:szCs w:val="24"/>
              </w:rPr>
            </w:pPr>
          </w:p>
        </w:tc>
      </w:tr>
    </w:tbl>
    <w:p w:rsidR="00516665" w:rsidRPr="00DF13E4" w:rsidRDefault="00516665" w:rsidP="00CA236C">
      <w:pPr>
        <w:widowControl w:val="0"/>
        <w:jc w:val="both"/>
        <w:outlineLvl w:val="3"/>
        <w:rPr>
          <w:rFonts w:ascii="GHEA Grapalat" w:hAnsi="GHEA Grapalat"/>
          <w:i/>
        </w:rPr>
      </w:pPr>
    </w:p>
    <w:tbl>
      <w:tblPr>
        <w:tblW w:w="9639" w:type="dxa"/>
        <w:jc w:val="center"/>
        <w:tblInd w:w="409" w:type="dxa"/>
        <w:tblLayout w:type="fixed"/>
        <w:tblLook w:val="0000" w:firstRow="0" w:lastRow="0" w:firstColumn="0" w:lastColumn="0" w:noHBand="0" w:noVBand="0"/>
      </w:tblPr>
      <w:tblGrid>
        <w:gridCol w:w="4536"/>
        <w:gridCol w:w="760"/>
        <w:gridCol w:w="4343"/>
      </w:tblGrid>
      <w:tr w:rsidR="00C5074A" w:rsidRPr="00DF13E4" w:rsidTr="005110FD">
        <w:trPr>
          <w:jc w:val="center"/>
        </w:trPr>
        <w:tc>
          <w:tcPr>
            <w:tcW w:w="4536" w:type="dxa"/>
          </w:tcPr>
          <w:p w:rsidR="00C5074A" w:rsidRPr="00DF13E4" w:rsidRDefault="00C5074A" w:rsidP="00CA236C">
            <w:pPr>
              <w:widowControl w:val="0"/>
              <w:jc w:val="center"/>
              <w:rPr>
                <w:rFonts w:ascii="GHEA Grapalat" w:hAnsi="GHEA Grapalat" w:cs="Sylfaen"/>
                <w:b/>
                <w:bCs/>
              </w:rPr>
            </w:pPr>
            <w:r w:rsidRPr="00DF13E4">
              <w:rPr>
                <w:rFonts w:ascii="GHEA Grapalat" w:hAnsi="GHEA Grapalat"/>
                <w:b/>
              </w:rPr>
              <w:t>ЗАКАЗЧИК</w:t>
            </w:r>
          </w:p>
          <w:p w:rsidR="00C5074A" w:rsidRPr="00DF13E4" w:rsidRDefault="00C5074A" w:rsidP="00CA236C">
            <w:pPr>
              <w:widowControl w:val="0"/>
              <w:jc w:val="center"/>
              <w:rPr>
                <w:rFonts w:ascii="GHEA Grapalat" w:hAnsi="GHEA Grapalat"/>
                <w:lang w:val="hy-AM"/>
              </w:rPr>
            </w:pPr>
          </w:p>
          <w:p w:rsidR="00C5074A" w:rsidRPr="00DF13E4" w:rsidRDefault="00C5074A" w:rsidP="00CA236C">
            <w:pPr>
              <w:widowControl w:val="0"/>
              <w:jc w:val="center"/>
              <w:rPr>
                <w:rFonts w:ascii="GHEA Grapalat" w:hAnsi="GHEA Grapalat"/>
                <w:lang w:val="en-US"/>
              </w:rPr>
            </w:pPr>
            <w:r w:rsidRPr="00DF13E4">
              <w:rPr>
                <w:rFonts w:ascii="GHEA Grapalat" w:hAnsi="GHEA Grapalat"/>
                <w:lang w:val="en-US"/>
              </w:rPr>
              <w:t>__________________________</w:t>
            </w:r>
          </w:p>
          <w:p w:rsidR="00C5074A" w:rsidRPr="00DF13E4" w:rsidRDefault="00C5074A" w:rsidP="00CA236C">
            <w:pPr>
              <w:widowControl w:val="0"/>
              <w:jc w:val="center"/>
              <w:rPr>
                <w:rFonts w:ascii="GHEA Grapalat" w:hAnsi="GHEA Grapalat"/>
                <w:sz w:val="16"/>
              </w:rPr>
            </w:pPr>
            <w:r w:rsidRPr="00DF13E4">
              <w:rPr>
                <w:rFonts w:ascii="GHEA Grapalat" w:hAnsi="GHEA Grapalat"/>
                <w:sz w:val="16"/>
              </w:rPr>
              <w:t>/подпись/</w:t>
            </w:r>
          </w:p>
          <w:p w:rsidR="00C5074A" w:rsidRPr="00DF13E4" w:rsidRDefault="00C5074A" w:rsidP="00CA236C">
            <w:pPr>
              <w:widowControl w:val="0"/>
              <w:jc w:val="center"/>
              <w:rPr>
                <w:rFonts w:ascii="GHEA Grapalat" w:hAnsi="GHEA Grapalat"/>
              </w:rPr>
            </w:pPr>
            <w:r w:rsidRPr="00DF13E4">
              <w:rPr>
                <w:rFonts w:ascii="GHEA Grapalat" w:hAnsi="GHEA Grapalat"/>
              </w:rPr>
              <w:t>М. П.</w:t>
            </w:r>
          </w:p>
        </w:tc>
        <w:tc>
          <w:tcPr>
            <w:tcW w:w="760" w:type="dxa"/>
          </w:tcPr>
          <w:p w:rsidR="00C5074A" w:rsidRPr="00DF13E4" w:rsidRDefault="00C5074A" w:rsidP="00CA236C">
            <w:pPr>
              <w:widowControl w:val="0"/>
              <w:jc w:val="center"/>
              <w:rPr>
                <w:rFonts w:ascii="GHEA Grapalat" w:hAnsi="GHEA Grapalat"/>
              </w:rPr>
            </w:pPr>
          </w:p>
        </w:tc>
        <w:tc>
          <w:tcPr>
            <w:tcW w:w="4343" w:type="dxa"/>
          </w:tcPr>
          <w:p w:rsidR="00C5074A" w:rsidRPr="00DF13E4" w:rsidRDefault="00C5074A" w:rsidP="00CA236C">
            <w:pPr>
              <w:widowControl w:val="0"/>
              <w:jc w:val="center"/>
              <w:rPr>
                <w:rFonts w:ascii="GHEA Grapalat" w:hAnsi="GHEA Grapalat" w:cs="Sylfaen"/>
                <w:b/>
                <w:bCs/>
              </w:rPr>
            </w:pPr>
            <w:r w:rsidRPr="00DF13E4">
              <w:rPr>
                <w:rFonts w:ascii="GHEA Grapalat" w:hAnsi="GHEA Grapalat"/>
                <w:b/>
              </w:rPr>
              <w:t>ПОДРЯДЧИК</w:t>
            </w:r>
          </w:p>
          <w:p w:rsidR="00C5074A" w:rsidRPr="00DF13E4" w:rsidRDefault="00C5074A" w:rsidP="00CA236C">
            <w:pPr>
              <w:widowControl w:val="0"/>
              <w:jc w:val="center"/>
              <w:rPr>
                <w:rFonts w:ascii="GHEA Grapalat" w:hAnsi="GHEA Grapalat"/>
                <w:lang w:val="hy-AM"/>
              </w:rPr>
            </w:pPr>
          </w:p>
          <w:p w:rsidR="00C5074A" w:rsidRPr="00DF13E4" w:rsidRDefault="00C5074A" w:rsidP="00CA236C">
            <w:pPr>
              <w:widowControl w:val="0"/>
              <w:jc w:val="center"/>
              <w:rPr>
                <w:rFonts w:ascii="GHEA Grapalat" w:hAnsi="GHEA Grapalat"/>
                <w:lang w:val="en-US"/>
              </w:rPr>
            </w:pPr>
            <w:r w:rsidRPr="00DF13E4">
              <w:rPr>
                <w:rFonts w:ascii="GHEA Grapalat" w:hAnsi="GHEA Grapalat"/>
                <w:lang w:val="en-US"/>
              </w:rPr>
              <w:t>__________________________</w:t>
            </w:r>
          </w:p>
          <w:p w:rsidR="00C5074A" w:rsidRPr="00DF13E4" w:rsidRDefault="00C5074A" w:rsidP="00CA236C">
            <w:pPr>
              <w:widowControl w:val="0"/>
              <w:jc w:val="center"/>
              <w:rPr>
                <w:rFonts w:ascii="GHEA Grapalat" w:hAnsi="GHEA Grapalat"/>
                <w:sz w:val="16"/>
              </w:rPr>
            </w:pPr>
            <w:r w:rsidRPr="00DF13E4">
              <w:rPr>
                <w:rFonts w:ascii="GHEA Grapalat" w:hAnsi="GHEA Grapalat"/>
                <w:sz w:val="16"/>
              </w:rPr>
              <w:t>/подпись/</w:t>
            </w:r>
          </w:p>
          <w:p w:rsidR="00C5074A" w:rsidRPr="00DF13E4" w:rsidRDefault="00C5074A" w:rsidP="00CA236C">
            <w:pPr>
              <w:widowControl w:val="0"/>
              <w:jc w:val="center"/>
              <w:rPr>
                <w:rFonts w:ascii="GHEA Grapalat" w:hAnsi="GHEA Grapalat"/>
              </w:rPr>
            </w:pPr>
            <w:r w:rsidRPr="00DF13E4">
              <w:rPr>
                <w:rFonts w:ascii="GHEA Grapalat" w:hAnsi="GHEA Grapalat"/>
              </w:rPr>
              <w:t>М. П.</w:t>
            </w:r>
          </w:p>
        </w:tc>
      </w:tr>
    </w:tbl>
    <w:p w:rsidR="00516665" w:rsidRPr="00DF13E4" w:rsidRDefault="00516665" w:rsidP="00CA236C">
      <w:pPr>
        <w:widowControl w:val="0"/>
        <w:jc w:val="both"/>
        <w:rPr>
          <w:rFonts w:ascii="GHEA Grapalat" w:hAnsi="GHEA Grapalat"/>
        </w:rPr>
      </w:pPr>
    </w:p>
    <w:p w:rsidR="00CE0D64" w:rsidRPr="00DF13E4" w:rsidRDefault="00CE0D64" w:rsidP="00CA236C">
      <w:pPr>
        <w:rPr>
          <w:rFonts w:ascii="GHEA Grapalat" w:hAnsi="GHEA Grapalat"/>
          <w:i/>
        </w:rPr>
      </w:pPr>
      <w:r w:rsidRPr="00DF13E4">
        <w:rPr>
          <w:rFonts w:ascii="GHEA Grapalat" w:hAnsi="GHEA Grapalat"/>
          <w:i/>
        </w:rPr>
        <w:br w:type="page"/>
      </w:r>
    </w:p>
    <w:p w:rsidR="00F034E7" w:rsidRPr="00DF13E4" w:rsidRDefault="00F034E7" w:rsidP="00CA236C">
      <w:pPr>
        <w:widowControl w:val="0"/>
        <w:ind w:firstLine="567"/>
        <w:jc w:val="right"/>
        <w:rPr>
          <w:rFonts w:ascii="GHEA Grapalat" w:hAnsi="GHEA Grapalat" w:cs="Sylfaen"/>
          <w:i/>
        </w:rPr>
      </w:pPr>
      <w:r w:rsidRPr="00DF13E4">
        <w:rPr>
          <w:rFonts w:ascii="GHEA Grapalat" w:hAnsi="GHEA Grapalat"/>
          <w:i/>
        </w:rPr>
        <w:lastRenderedPageBreak/>
        <w:t>Приложение № 3</w:t>
      </w:r>
    </w:p>
    <w:p w:rsidR="00F034E7" w:rsidRPr="00DF13E4" w:rsidRDefault="00F034E7" w:rsidP="00CA236C">
      <w:pPr>
        <w:widowControl w:val="0"/>
        <w:ind w:firstLine="567"/>
        <w:jc w:val="right"/>
        <w:rPr>
          <w:rFonts w:ascii="GHEA Grapalat" w:hAnsi="GHEA Grapalat" w:cs="Sylfaen"/>
          <w:i/>
        </w:rPr>
      </w:pPr>
      <w:r w:rsidRPr="00DF13E4">
        <w:rPr>
          <w:rFonts w:ascii="GHEA Grapalat" w:hAnsi="GHEA Grapalat"/>
          <w:i/>
        </w:rPr>
        <w:t xml:space="preserve">к Договору под кодом </w:t>
      </w:r>
      <w:r w:rsidR="005110FD" w:rsidRPr="00DF13E4">
        <w:rPr>
          <w:rFonts w:ascii="GHEA Grapalat" w:hAnsi="GHEA Grapalat" w:cs="Sylfaen"/>
          <w:i/>
        </w:rPr>
        <w:br/>
      </w:r>
      <w:r w:rsidRPr="00DF13E4">
        <w:rPr>
          <w:rFonts w:ascii="GHEA Grapalat" w:hAnsi="GHEA Grapalat"/>
          <w:i/>
        </w:rPr>
        <w:t xml:space="preserve">заключенному </w:t>
      </w:r>
      <w:r w:rsidR="00F529FA" w:rsidRPr="00DF13E4">
        <w:rPr>
          <w:rFonts w:ascii="GHEA Grapalat" w:hAnsi="GHEA Grapalat"/>
          <w:i/>
        </w:rPr>
        <w:t>"</w:t>
      </w:r>
      <w:r w:rsidRPr="00DF13E4">
        <w:rPr>
          <w:rFonts w:ascii="GHEA Grapalat" w:hAnsi="GHEA Grapalat"/>
          <w:i/>
        </w:rPr>
        <w:t xml:space="preserve"> </w:t>
      </w:r>
      <w:r w:rsidR="00CE0D64" w:rsidRPr="00DF13E4">
        <w:rPr>
          <w:rFonts w:ascii="GHEA Grapalat" w:hAnsi="GHEA Grapalat"/>
          <w:i/>
        </w:rPr>
        <w:tab/>
      </w:r>
      <w:r w:rsidR="00F529FA" w:rsidRPr="00DF13E4">
        <w:rPr>
          <w:rFonts w:ascii="GHEA Grapalat" w:hAnsi="GHEA Grapalat"/>
          <w:i/>
        </w:rPr>
        <w:t>"</w:t>
      </w:r>
      <w:r w:rsidRPr="00DF13E4">
        <w:rPr>
          <w:rFonts w:ascii="GHEA Grapalat" w:hAnsi="GHEA Grapalat"/>
          <w:i/>
        </w:rPr>
        <w:t xml:space="preserve"> </w:t>
      </w:r>
      <w:r w:rsidR="00CE0D64" w:rsidRPr="00DF13E4">
        <w:rPr>
          <w:rFonts w:ascii="GHEA Grapalat" w:hAnsi="GHEA Grapalat"/>
          <w:i/>
        </w:rPr>
        <w:tab/>
      </w:r>
      <w:r w:rsidRPr="00DF13E4">
        <w:rPr>
          <w:rFonts w:ascii="GHEA Grapalat" w:hAnsi="GHEA Grapalat"/>
          <w:i/>
        </w:rPr>
        <w:t>20</w:t>
      </w:r>
      <w:r w:rsidR="00CE0D64" w:rsidRPr="00DF13E4">
        <w:rPr>
          <w:rFonts w:ascii="GHEA Grapalat" w:hAnsi="GHEA Grapalat"/>
          <w:i/>
        </w:rPr>
        <w:tab/>
      </w:r>
      <w:r w:rsidRPr="00DF13E4">
        <w:rPr>
          <w:rFonts w:ascii="GHEA Grapalat" w:hAnsi="GHEA Grapalat"/>
          <w:i/>
        </w:rPr>
        <w:t>г.</w:t>
      </w:r>
    </w:p>
    <w:p w:rsidR="00F034E7" w:rsidRPr="00DF13E4" w:rsidRDefault="00F034E7" w:rsidP="00CA236C">
      <w:pPr>
        <w:widowControl w:val="0"/>
        <w:tabs>
          <w:tab w:val="left" w:pos="9540"/>
        </w:tabs>
        <w:rPr>
          <w:rFonts w:ascii="GHEA Grapalat" w:hAnsi="GHEA Grapalat"/>
        </w:rPr>
      </w:pPr>
    </w:p>
    <w:p w:rsidR="00F034E7" w:rsidRPr="00DF13E4" w:rsidRDefault="00CE0D64" w:rsidP="00CA236C">
      <w:pPr>
        <w:widowControl w:val="0"/>
        <w:jc w:val="center"/>
        <w:rPr>
          <w:rFonts w:ascii="GHEA Grapalat" w:hAnsi="GHEA Grapalat"/>
        </w:rPr>
      </w:pPr>
      <w:r w:rsidRPr="00DF13E4">
        <w:rPr>
          <w:rFonts w:ascii="GHEA Grapalat" w:hAnsi="GHEA Grapalat"/>
        </w:rPr>
        <w:t>ГРАФИК ОПЛАТЫ</w:t>
      </w:r>
      <w:r w:rsidRPr="00DF13E4">
        <w:rPr>
          <w:rStyle w:val="af6"/>
          <w:rFonts w:ascii="GHEA Grapalat" w:hAnsi="GHEA Grapalat"/>
        </w:rPr>
        <w:footnoteReference w:customMarkFollows="1" w:id="29"/>
        <w:sym w:font="Symbol" w:char="F02A"/>
      </w:r>
    </w:p>
    <w:p w:rsidR="00F034E7" w:rsidRPr="00DF13E4" w:rsidRDefault="00F034E7" w:rsidP="00CA236C">
      <w:pPr>
        <w:widowControl w:val="0"/>
        <w:jc w:val="right"/>
        <w:rPr>
          <w:rFonts w:ascii="GHEA Grapalat" w:hAnsi="GHEA Grapalat"/>
        </w:rPr>
      </w:pPr>
      <w:proofErr w:type="spellStart"/>
      <w:r w:rsidRPr="00DF13E4">
        <w:rPr>
          <w:rFonts w:ascii="GHEA Grapalat" w:hAnsi="GHEA Grapalat"/>
        </w:rPr>
        <w:t>драмов</w:t>
      </w:r>
      <w:proofErr w:type="spellEnd"/>
      <w:r w:rsidRPr="00DF13E4">
        <w:rPr>
          <w:rFonts w:ascii="GHEA Grapalat" w:hAnsi="GHEA Grapalat"/>
        </w:rPr>
        <w:t xml:space="preserve"> РА</w:t>
      </w:r>
    </w:p>
    <w:tbl>
      <w:tblPr>
        <w:tblW w:w="1064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851"/>
        <w:gridCol w:w="2040"/>
        <w:gridCol w:w="518"/>
        <w:gridCol w:w="426"/>
        <w:gridCol w:w="425"/>
        <w:gridCol w:w="425"/>
        <w:gridCol w:w="425"/>
        <w:gridCol w:w="567"/>
        <w:gridCol w:w="567"/>
        <w:gridCol w:w="425"/>
        <w:gridCol w:w="425"/>
        <w:gridCol w:w="426"/>
        <w:gridCol w:w="567"/>
        <w:gridCol w:w="568"/>
        <w:gridCol w:w="993"/>
      </w:tblGrid>
      <w:tr w:rsidR="003765CF" w:rsidRPr="00DF13E4" w:rsidTr="00301828">
        <w:tc>
          <w:tcPr>
            <w:tcW w:w="10640" w:type="dxa"/>
            <w:gridSpan w:val="16"/>
          </w:tcPr>
          <w:p w:rsidR="003765CF" w:rsidRPr="00DF13E4" w:rsidRDefault="003765CF" w:rsidP="00CA236C">
            <w:pPr>
              <w:widowControl w:val="0"/>
              <w:jc w:val="center"/>
              <w:rPr>
                <w:rFonts w:ascii="GHEA Grapalat" w:hAnsi="GHEA Grapalat"/>
                <w:sz w:val="16"/>
                <w:szCs w:val="16"/>
              </w:rPr>
            </w:pPr>
            <w:r w:rsidRPr="00DF13E4">
              <w:rPr>
                <w:rFonts w:ascii="GHEA Grapalat" w:hAnsi="GHEA Grapalat"/>
                <w:sz w:val="16"/>
                <w:szCs w:val="16"/>
              </w:rPr>
              <w:t>Работа</w:t>
            </w:r>
          </w:p>
        </w:tc>
      </w:tr>
      <w:tr w:rsidR="003765CF" w:rsidRPr="00DF13E4" w:rsidTr="00301828">
        <w:tc>
          <w:tcPr>
            <w:tcW w:w="992" w:type="dxa"/>
            <w:vAlign w:val="center"/>
          </w:tcPr>
          <w:p w:rsidR="003765CF" w:rsidRPr="00DF13E4" w:rsidRDefault="003765CF" w:rsidP="00CA236C">
            <w:pPr>
              <w:widowControl w:val="0"/>
              <w:jc w:val="center"/>
              <w:rPr>
                <w:rFonts w:ascii="GHEA Grapalat" w:hAnsi="GHEA Grapalat"/>
                <w:sz w:val="16"/>
                <w:szCs w:val="16"/>
              </w:rPr>
            </w:pPr>
            <w:r w:rsidRPr="00DF13E4">
              <w:rPr>
                <w:rFonts w:ascii="GHEA Grapalat" w:hAnsi="GHEA Grapalat"/>
                <w:sz w:val="16"/>
                <w:szCs w:val="16"/>
              </w:rPr>
              <w:t>номер предусмотренного приглашением лота</w:t>
            </w:r>
          </w:p>
        </w:tc>
        <w:tc>
          <w:tcPr>
            <w:tcW w:w="851" w:type="dxa"/>
            <w:vAlign w:val="center"/>
          </w:tcPr>
          <w:p w:rsidR="003765CF" w:rsidRPr="00DF13E4" w:rsidRDefault="003765CF" w:rsidP="00CA236C">
            <w:pPr>
              <w:widowControl w:val="0"/>
              <w:autoSpaceDE w:val="0"/>
              <w:autoSpaceDN w:val="0"/>
              <w:adjustRightInd w:val="0"/>
              <w:jc w:val="center"/>
              <w:rPr>
                <w:rFonts w:ascii="GHEA Grapalat" w:hAnsi="GHEA Grapalat"/>
                <w:sz w:val="16"/>
                <w:szCs w:val="16"/>
              </w:rPr>
            </w:pPr>
            <w:r w:rsidRPr="00DF13E4">
              <w:rPr>
                <w:rFonts w:ascii="GHEA Grapalat" w:hAnsi="GHEA Grapalat"/>
                <w:sz w:val="16"/>
                <w:szCs w:val="16"/>
              </w:rPr>
              <w:t>промежуточный код, предусмотренный планом закупок по классификации ЕЗК (CPV)</w:t>
            </w:r>
          </w:p>
        </w:tc>
        <w:tc>
          <w:tcPr>
            <w:tcW w:w="2040" w:type="dxa"/>
            <w:vAlign w:val="center"/>
          </w:tcPr>
          <w:p w:rsidR="003765CF" w:rsidRPr="00DF13E4" w:rsidRDefault="003765CF" w:rsidP="00CA236C">
            <w:pPr>
              <w:widowControl w:val="0"/>
              <w:jc w:val="center"/>
              <w:rPr>
                <w:rFonts w:ascii="GHEA Grapalat" w:hAnsi="GHEA Grapalat"/>
                <w:sz w:val="16"/>
                <w:szCs w:val="16"/>
              </w:rPr>
            </w:pPr>
            <w:r w:rsidRPr="00DF13E4">
              <w:rPr>
                <w:rFonts w:ascii="GHEA Grapalat" w:hAnsi="GHEA Grapalat"/>
                <w:sz w:val="16"/>
                <w:szCs w:val="16"/>
              </w:rPr>
              <w:t>Наименование</w:t>
            </w:r>
          </w:p>
        </w:tc>
        <w:tc>
          <w:tcPr>
            <w:tcW w:w="6757" w:type="dxa"/>
            <w:gridSpan w:val="13"/>
            <w:vAlign w:val="center"/>
          </w:tcPr>
          <w:p w:rsidR="003765CF" w:rsidRPr="00DF13E4" w:rsidRDefault="003765CF" w:rsidP="00CA236C">
            <w:pPr>
              <w:widowControl w:val="0"/>
              <w:jc w:val="center"/>
              <w:rPr>
                <w:rFonts w:ascii="GHEA Grapalat" w:hAnsi="GHEA Grapalat"/>
                <w:sz w:val="16"/>
                <w:szCs w:val="16"/>
              </w:rPr>
            </w:pPr>
            <w:r w:rsidRPr="00DF13E4">
              <w:rPr>
                <w:rFonts w:ascii="GHEA Grapalat" w:hAnsi="GHEA Grapalat"/>
                <w:sz w:val="16"/>
                <w:szCs w:val="16"/>
              </w:rPr>
              <w:t>Оплату работы пре</w:t>
            </w:r>
            <w:r>
              <w:rPr>
                <w:rFonts w:ascii="GHEA Grapalat" w:hAnsi="GHEA Grapalat"/>
                <w:sz w:val="16"/>
                <w:szCs w:val="16"/>
              </w:rPr>
              <w:t>дусматривается произвести в 2019</w:t>
            </w:r>
            <w:r w:rsidRPr="00DF13E4">
              <w:rPr>
                <w:rFonts w:ascii="GHEA Grapalat" w:hAnsi="GHEA Grapalat"/>
                <w:sz w:val="16"/>
                <w:szCs w:val="16"/>
              </w:rPr>
              <w:t>г., по месяцам, в том числе</w:t>
            </w:r>
            <w:r w:rsidRPr="00DF13E4">
              <w:rPr>
                <w:rStyle w:val="af6"/>
                <w:rFonts w:ascii="GHEA Grapalat" w:hAnsi="GHEA Grapalat"/>
                <w:sz w:val="16"/>
                <w:szCs w:val="16"/>
              </w:rPr>
              <w:footnoteReference w:customMarkFollows="1" w:id="30"/>
              <w:sym w:font="Symbol" w:char="F02A"/>
            </w:r>
            <w:r w:rsidRPr="00AF0D24">
              <w:rPr>
                <w:rStyle w:val="af6"/>
                <w:rFonts w:ascii="GHEA Grapalat" w:hAnsi="GHEA Grapalat"/>
                <w:sz w:val="16"/>
                <w:szCs w:val="16"/>
              </w:rPr>
              <w:sym w:font="Symbol" w:char="F02A"/>
            </w:r>
          </w:p>
        </w:tc>
      </w:tr>
      <w:tr w:rsidR="0079174B" w:rsidRPr="00DF13E4" w:rsidTr="00301828">
        <w:trPr>
          <w:cantSplit/>
          <w:trHeight w:val="1538"/>
        </w:trPr>
        <w:tc>
          <w:tcPr>
            <w:tcW w:w="992" w:type="dxa"/>
            <w:vAlign w:val="center"/>
          </w:tcPr>
          <w:p w:rsidR="0079174B" w:rsidRPr="00EB13AF" w:rsidRDefault="0079174B" w:rsidP="00AD3233">
            <w:pPr>
              <w:jc w:val="center"/>
              <w:rPr>
                <w:rFonts w:ascii="GHEA Grapalat" w:hAnsi="GHEA Grapalat"/>
                <w:sz w:val="20"/>
                <w:lang w:val="es-ES"/>
              </w:rPr>
            </w:pPr>
          </w:p>
        </w:tc>
        <w:tc>
          <w:tcPr>
            <w:tcW w:w="851" w:type="dxa"/>
            <w:vAlign w:val="center"/>
          </w:tcPr>
          <w:p w:rsidR="0079174B" w:rsidRPr="00EB13AF" w:rsidRDefault="0079174B" w:rsidP="00AD3233">
            <w:pPr>
              <w:jc w:val="center"/>
              <w:rPr>
                <w:rFonts w:ascii="GHEA Grapalat" w:hAnsi="GHEA Grapalat"/>
                <w:sz w:val="20"/>
                <w:lang w:val="es-ES"/>
              </w:rPr>
            </w:pPr>
          </w:p>
        </w:tc>
        <w:tc>
          <w:tcPr>
            <w:tcW w:w="2040" w:type="dxa"/>
          </w:tcPr>
          <w:p w:rsidR="0079174B" w:rsidRPr="00DF13E4" w:rsidRDefault="0079174B" w:rsidP="00CA236C">
            <w:pPr>
              <w:widowControl w:val="0"/>
              <w:jc w:val="center"/>
              <w:rPr>
                <w:rFonts w:ascii="GHEA Grapalat" w:hAnsi="GHEA Grapalat"/>
                <w:sz w:val="16"/>
                <w:szCs w:val="16"/>
              </w:rPr>
            </w:pPr>
          </w:p>
        </w:tc>
        <w:tc>
          <w:tcPr>
            <w:tcW w:w="518" w:type="dxa"/>
            <w:textDirection w:val="btLr"/>
            <w:vAlign w:val="center"/>
          </w:tcPr>
          <w:p w:rsidR="0079174B" w:rsidRPr="003031BF" w:rsidRDefault="0079174B" w:rsidP="00CA236C">
            <w:pPr>
              <w:widowControl w:val="0"/>
              <w:ind w:left="-108" w:right="-157"/>
              <w:jc w:val="center"/>
              <w:rPr>
                <w:rFonts w:ascii="GHEA Grapalat" w:hAnsi="GHEA Grapalat"/>
                <w:sz w:val="16"/>
                <w:szCs w:val="16"/>
              </w:rPr>
            </w:pPr>
            <w:r w:rsidRPr="003031BF">
              <w:rPr>
                <w:rFonts w:ascii="GHEA Grapalat" w:hAnsi="GHEA Grapalat"/>
                <w:sz w:val="16"/>
                <w:szCs w:val="16"/>
              </w:rPr>
              <w:t>январь</w:t>
            </w:r>
          </w:p>
        </w:tc>
        <w:tc>
          <w:tcPr>
            <w:tcW w:w="426" w:type="dxa"/>
            <w:textDirection w:val="btLr"/>
            <w:vAlign w:val="center"/>
          </w:tcPr>
          <w:p w:rsidR="0079174B" w:rsidRPr="003031BF" w:rsidRDefault="0079174B" w:rsidP="00CA236C">
            <w:pPr>
              <w:widowControl w:val="0"/>
              <w:ind w:left="-200" w:right="-180"/>
              <w:jc w:val="center"/>
              <w:rPr>
                <w:rFonts w:ascii="GHEA Grapalat" w:hAnsi="GHEA Grapalat" w:cs="Sylfaen"/>
                <w:sz w:val="16"/>
                <w:szCs w:val="16"/>
              </w:rPr>
            </w:pPr>
            <w:r w:rsidRPr="003031BF">
              <w:rPr>
                <w:rFonts w:ascii="GHEA Grapalat" w:hAnsi="GHEA Grapalat"/>
                <w:sz w:val="16"/>
                <w:szCs w:val="16"/>
              </w:rPr>
              <w:t>февраль</w:t>
            </w:r>
          </w:p>
        </w:tc>
        <w:tc>
          <w:tcPr>
            <w:tcW w:w="425" w:type="dxa"/>
            <w:textDirection w:val="btLr"/>
            <w:vAlign w:val="center"/>
          </w:tcPr>
          <w:p w:rsidR="0079174B" w:rsidRPr="003031BF" w:rsidRDefault="0079174B" w:rsidP="00CA236C">
            <w:pPr>
              <w:widowControl w:val="0"/>
              <w:ind w:left="-92" w:right="-7"/>
              <w:jc w:val="center"/>
              <w:rPr>
                <w:rFonts w:ascii="GHEA Grapalat" w:hAnsi="GHEA Grapalat"/>
                <w:sz w:val="16"/>
                <w:szCs w:val="16"/>
              </w:rPr>
            </w:pPr>
            <w:r w:rsidRPr="003031BF">
              <w:rPr>
                <w:rFonts w:ascii="GHEA Grapalat" w:hAnsi="GHEA Grapalat"/>
                <w:sz w:val="16"/>
                <w:szCs w:val="16"/>
              </w:rPr>
              <w:t>март</w:t>
            </w:r>
          </w:p>
        </w:tc>
        <w:tc>
          <w:tcPr>
            <w:tcW w:w="425" w:type="dxa"/>
            <w:textDirection w:val="btLr"/>
            <w:vAlign w:val="center"/>
          </w:tcPr>
          <w:p w:rsidR="0079174B" w:rsidRPr="003031BF" w:rsidRDefault="0079174B" w:rsidP="00CA236C">
            <w:pPr>
              <w:widowControl w:val="0"/>
              <w:ind w:left="-108" w:right="-181"/>
              <w:jc w:val="center"/>
              <w:rPr>
                <w:rFonts w:ascii="GHEA Grapalat" w:hAnsi="GHEA Grapalat" w:cs="Sylfaen"/>
                <w:sz w:val="16"/>
                <w:szCs w:val="16"/>
              </w:rPr>
            </w:pPr>
            <w:r w:rsidRPr="003031BF">
              <w:rPr>
                <w:rFonts w:ascii="GHEA Grapalat" w:hAnsi="GHEA Grapalat"/>
                <w:sz w:val="16"/>
                <w:szCs w:val="16"/>
              </w:rPr>
              <w:t>апрель</w:t>
            </w:r>
          </w:p>
        </w:tc>
        <w:tc>
          <w:tcPr>
            <w:tcW w:w="425" w:type="dxa"/>
            <w:textDirection w:val="btLr"/>
            <w:vAlign w:val="center"/>
          </w:tcPr>
          <w:p w:rsidR="0079174B" w:rsidRPr="003031BF" w:rsidRDefault="0079174B" w:rsidP="00CA236C">
            <w:pPr>
              <w:widowControl w:val="0"/>
              <w:ind w:left="-94" w:right="-144"/>
              <w:jc w:val="center"/>
              <w:rPr>
                <w:rFonts w:ascii="GHEA Grapalat" w:hAnsi="GHEA Grapalat"/>
                <w:sz w:val="16"/>
                <w:szCs w:val="16"/>
              </w:rPr>
            </w:pPr>
            <w:r w:rsidRPr="003031BF">
              <w:rPr>
                <w:rFonts w:ascii="GHEA Grapalat" w:hAnsi="GHEA Grapalat"/>
                <w:sz w:val="16"/>
                <w:szCs w:val="16"/>
              </w:rPr>
              <w:t>май</w:t>
            </w:r>
          </w:p>
        </w:tc>
        <w:tc>
          <w:tcPr>
            <w:tcW w:w="567" w:type="dxa"/>
            <w:textDirection w:val="btLr"/>
            <w:vAlign w:val="center"/>
          </w:tcPr>
          <w:p w:rsidR="0079174B" w:rsidRPr="00DF13E4" w:rsidRDefault="0079174B" w:rsidP="00CA236C">
            <w:pPr>
              <w:widowControl w:val="0"/>
              <w:ind w:left="-72" w:right="-94"/>
              <w:jc w:val="center"/>
              <w:rPr>
                <w:rFonts w:ascii="GHEA Grapalat" w:hAnsi="GHEA Grapalat"/>
                <w:sz w:val="16"/>
                <w:szCs w:val="16"/>
              </w:rPr>
            </w:pPr>
            <w:r w:rsidRPr="00DF13E4">
              <w:rPr>
                <w:rFonts w:ascii="GHEA Grapalat" w:hAnsi="GHEA Grapalat"/>
                <w:sz w:val="16"/>
                <w:szCs w:val="16"/>
              </w:rPr>
              <w:t>июнь</w:t>
            </w:r>
          </w:p>
        </w:tc>
        <w:tc>
          <w:tcPr>
            <w:tcW w:w="567" w:type="dxa"/>
            <w:textDirection w:val="btLr"/>
            <w:vAlign w:val="center"/>
          </w:tcPr>
          <w:p w:rsidR="0079174B" w:rsidRPr="00DF13E4" w:rsidRDefault="0079174B" w:rsidP="00CA236C">
            <w:pPr>
              <w:widowControl w:val="0"/>
              <w:ind w:left="-122" w:right="-43"/>
              <w:jc w:val="center"/>
              <w:rPr>
                <w:rFonts w:ascii="GHEA Grapalat" w:hAnsi="GHEA Grapalat"/>
                <w:sz w:val="16"/>
                <w:szCs w:val="16"/>
              </w:rPr>
            </w:pPr>
            <w:r w:rsidRPr="00DF13E4">
              <w:rPr>
                <w:rFonts w:ascii="GHEA Grapalat" w:hAnsi="GHEA Grapalat"/>
                <w:sz w:val="16"/>
                <w:szCs w:val="16"/>
              </w:rPr>
              <w:t xml:space="preserve">июль </w:t>
            </w:r>
          </w:p>
        </w:tc>
        <w:tc>
          <w:tcPr>
            <w:tcW w:w="425" w:type="dxa"/>
            <w:textDirection w:val="btLr"/>
            <w:vAlign w:val="center"/>
          </w:tcPr>
          <w:p w:rsidR="0079174B" w:rsidRPr="00DF13E4" w:rsidRDefault="0079174B" w:rsidP="00CA236C">
            <w:pPr>
              <w:widowControl w:val="0"/>
              <w:ind w:left="-108" w:right="-92"/>
              <w:jc w:val="center"/>
              <w:rPr>
                <w:rFonts w:ascii="GHEA Grapalat" w:hAnsi="GHEA Grapalat"/>
                <w:sz w:val="16"/>
                <w:szCs w:val="16"/>
              </w:rPr>
            </w:pPr>
            <w:r w:rsidRPr="00DF13E4">
              <w:rPr>
                <w:rFonts w:ascii="GHEA Grapalat" w:hAnsi="GHEA Grapalat"/>
                <w:sz w:val="16"/>
                <w:szCs w:val="16"/>
              </w:rPr>
              <w:t>август</w:t>
            </w:r>
          </w:p>
        </w:tc>
        <w:tc>
          <w:tcPr>
            <w:tcW w:w="425" w:type="dxa"/>
            <w:textDirection w:val="btLr"/>
            <w:vAlign w:val="center"/>
          </w:tcPr>
          <w:p w:rsidR="0079174B" w:rsidRPr="00DF13E4" w:rsidRDefault="0079174B" w:rsidP="00CA236C">
            <w:pPr>
              <w:widowControl w:val="0"/>
              <w:ind w:left="-94" w:right="-63"/>
              <w:jc w:val="center"/>
              <w:rPr>
                <w:rFonts w:ascii="GHEA Grapalat" w:hAnsi="GHEA Grapalat"/>
                <w:sz w:val="16"/>
                <w:szCs w:val="16"/>
              </w:rPr>
            </w:pPr>
            <w:r w:rsidRPr="00DF13E4">
              <w:rPr>
                <w:rFonts w:ascii="GHEA Grapalat" w:hAnsi="GHEA Grapalat"/>
                <w:sz w:val="16"/>
                <w:szCs w:val="16"/>
              </w:rPr>
              <w:t xml:space="preserve">сентябрь </w:t>
            </w:r>
          </w:p>
        </w:tc>
        <w:tc>
          <w:tcPr>
            <w:tcW w:w="426" w:type="dxa"/>
            <w:textDirection w:val="btLr"/>
            <w:vAlign w:val="center"/>
          </w:tcPr>
          <w:p w:rsidR="0079174B" w:rsidRPr="00DF13E4" w:rsidRDefault="0079174B" w:rsidP="00CA236C">
            <w:pPr>
              <w:widowControl w:val="0"/>
              <w:ind w:left="-75" w:right="-108"/>
              <w:jc w:val="center"/>
              <w:rPr>
                <w:rFonts w:ascii="GHEA Grapalat" w:hAnsi="GHEA Grapalat"/>
                <w:sz w:val="16"/>
                <w:szCs w:val="16"/>
              </w:rPr>
            </w:pPr>
            <w:r w:rsidRPr="00DF13E4">
              <w:rPr>
                <w:rFonts w:ascii="GHEA Grapalat" w:hAnsi="GHEA Grapalat"/>
                <w:sz w:val="16"/>
                <w:szCs w:val="16"/>
              </w:rPr>
              <w:t>октябрь</w:t>
            </w:r>
          </w:p>
        </w:tc>
        <w:tc>
          <w:tcPr>
            <w:tcW w:w="567" w:type="dxa"/>
            <w:textDirection w:val="btLr"/>
            <w:vAlign w:val="center"/>
          </w:tcPr>
          <w:p w:rsidR="0079174B" w:rsidRPr="00DF13E4" w:rsidRDefault="0079174B" w:rsidP="00CA236C">
            <w:pPr>
              <w:widowControl w:val="0"/>
              <w:ind w:left="-94" w:right="-71"/>
              <w:jc w:val="center"/>
              <w:rPr>
                <w:rFonts w:ascii="GHEA Grapalat" w:hAnsi="GHEA Grapalat"/>
                <w:sz w:val="16"/>
                <w:szCs w:val="16"/>
              </w:rPr>
            </w:pPr>
            <w:r w:rsidRPr="00DF13E4">
              <w:rPr>
                <w:rFonts w:ascii="GHEA Grapalat" w:hAnsi="GHEA Grapalat"/>
                <w:sz w:val="16"/>
                <w:szCs w:val="16"/>
              </w:rPr>
              <w:t>ноябрь</w:t>
            </w:r>
          </w:p>
        </w:tc>
        <w:tc>
          <w:tcPr>
            <w:tcW w:w="568" w:type="dxa"/>
            <w:textDirection w:val="btLr"/>
            <w:vAlign w:val="center"/>
          </w:tcPr>
          <w:p w:rsidR="0079174B" w:rsidRPr="00DF13E4" w:rsidRDefault="0079174B" w:rsidP="00CA236C">
            <w:pPr>
              <w:widowControl w:val="0"/>
              <w:ind w:left="-145" w:right="-108"/>
              <w:jc w:val="center"/>
              <w:rPr>
                <w:rFonts w:ascii="GHEA Grapalat" w:hAnsi="GHEA Grapalat"/>
                <w:sz w:val="16"/>
                <w:szCs w:val="16"/>
              </w:rPr>
            </w:pPr>
            <w:r w:rsidRPr="00DF13E4">
              <w:rPr>
                <w:rFonts w:ascii="GHEA Grapalat" w:hAnsi="GHEA Grapalat"/>
                <w:sz w:val="16"/>
                <w:szCs w:val="16"/>
              </w:rPr>
              <w:t>декабрь</w:t>
            </w:r>
          </w:p>
        </w:tc>
        <w:tc>
          <w:tcPr>
            <w:tcW w:w="993" w:type="dxa"/>
            <w:vAlign w:val="center"/>
          </w:tcPr>
          <w:p w:rsidR="0079174B" w:rsidRPr="007019C2" w:rsidRDefault="0079174B" w:rsidP="00CA236C">
            <w:pPr>
              <w:widowControl w:val="0"/>
              <w:ind w:left="-108" w:right="-108"/>
              <w:jc w:val="center"/>
              <w:rPr>
                <w:rFonts w:ascii="GHEA Grapalat" w:hAnsi="GHEA Grapalat"/>
                <w:sz w:val="16"/>
                <w:szCs w:val="16"/>
              </w:rPr>
            </w:pPr>
            <w:r w:rsidRPr="00DF13E4">
              <w:rPr>
                <w:rFonts w:ascii="GHEA Grapalat" w:hAnsi="GHEA Grapalat"/>
                <w:sz w:val="16"/>
                <w:szCs w:val="16"/>
              </w:rPr>
              <w:t>Всего</w:t>
            </w:r>
          </w:p>
        </w:tc>
      </w:tr>
      <w:tr w:rsidR="00301828" w:rsidRPr="00DF13E4" w:rsidTr="00301828">
        <w:trPr>
          <w:trHeight w:val="1538"/>
        </w:trPr>
        <w:tc>
          <w:tcPr>
            <w:tcW w:w="992" w:type="dxa"/>
            <w:vAlign w:val="center"/>
          </w:tcPr>
          <w:p w:rsidR="00301828" w:rsidRPr="007808E5" w:rsidRDefault="00301828" w:rsidP="00301828">
            <w:pPr>
              <w:jc w:val="center"/>
              <w:rPr>
                <w:rFonts w:ascii="GHEA Grapalat" w:hAnsi="GHEA Grapalat"/>
                <w:sz w:val="16"/>
                <w:szCs w:val="16"/>
              </w:rPr>
            </w:pPr>
            <w:r>
              <w:rPr>
                <w:rFonts w:ascii="GHEA Grapalat" w:hAnsi="GHEA Grapalat"/>
                <w:sz w:val="16"/>
                <w:szCs w:val="16"/>
              </w:rPr>
              <w:t>1</w:t>
            </w:r>
          </w:p>
        </w:tc>
        <w:tc>
          <w:tcPr>
            <w:tcW w:w="851" w:type="dxa"/>
            <w:vAlign w:val="center"/>
          </w:tcPr>
          <w:p w:rsidR="00301828" w:rsidRPr="0008514C" w:rsidRDefault="0008514C" w:rsidP="0008514C">
            <w:pPr>
              <w:ind w:right="-108"/>
              <w:jc w:val="center"/>
              <w:rPr>
                <w:rFonts w:ascii="GHEA Grapalat" w:hAnsi="GHEA Grapalat"/>
                <w:sz w:val="16"/>
                <w:szCs w:val="16"/>
              </w:rPr>
            </w:pPr>
            <w:r>
              <w:rPr>
                <w:rFonts w:ascii="GHEA Grapalat" w:hAnsi="GHEA Grapalat"/>
                <w:sz w:val="16"/>
                <w:szCs w:val="16"/>
              </w:rPr>
              <w:t>45221177</w:t>
            </w:r>
          </w:p>
        </w:tc>
        <w:tc>
          <w:tcPr>
            <w:tcW w:w="2040" w:type="dxa"/>
            <w:vAlign w:val="center"/>
          </w:tcPr>
          <w:p w:rsidR="00301828" w:rsidRPr="00EB06AC" w:rsidRDefault="00301828" w:rsidP="00301828">
            <w:pPr>
              <w:pStyle w:val="23"/>
              <w:widowControl w:val="0"/>
              <w:autoSpaceDE w:val="0"/>
              <w:autoSpaceDN w:val="0"/>
              <w:adjustRightInd w:val="0"/>
              <w:spacing w:line="240" w:lineRule="auto"/>
              <w:ind w:firstLine="0"/>
              <w:jc w:val="center"/>
              <w:rPr>
                <w:rFonts w:ascii="GHEA Grapalat" w:hAnsi="GHEA Grapalat"/>
                <w:u w:val="single"/>
              </w:rPr>
            </w:pPr>
            <w:r>
              <w:rPr>
                <w:rFonts w:ascii="GHEA Grapalat" w:hAnsi="GHEA Grapalat"/>
                <w:b/>
              </w:rPr>
              <w:t>МОНТАЖНЫЕ РАБОТЫ СИСТЕМЫ ОХЛАЖДЕНИЯ, ВЕНТИЛЯЦИИ И ОТОПЛЕНИЯ ДЛЯ ХРАНЕНИЯ МЕДИКАМЕНТОВ</w:t>
            </w:r>
          </w:p>
        </w:tc>
        <w:tc>
          <w:tcPr>
            <w:tcW w:w="518"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sidRPr="00B756FC">
              <w:rPr>
                <w:rFonts w:ascii="GHEA Grapalat" w:hAnsi="GHEA Grapalat"/>
                <w:sz w:val="16"/>
                <w:szCs w:val="16"/>
                <w:lang w:val="pt-BR"/>
              </w:rPr>
              <w:t>... %</w:t>
            </w:r>
          </w:p>
        </w:tc>
        <w:tc>
          <w:tcPr>
            <w:tcW w:w="426"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sidRPr="00B756FC">
              <w:rPr>
                <w:rFonts w:ascii="GHEA Grapalat" w:hAnsi="GHEA Grapalat"/>
                <w:sz w:val="16"/>
                <w:szCs w:val="16"/>
                <w:lang w:val="pt-BR"/>
              </w:rPr>
              <w:t>... %</w:t>
            </w:r>
          </w:p>
        </w:tc>
        <w:tc>
          <w:tcPr>
            <w:tcW w:w="425"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sidRPr="00B756FC">
              <w:rPr>
                <w:rFonts w:ascii="GHEA Grapalat" w:hAnsi="GHEA Grapalat"/>
                <w:sz w:val="16"/>
                <w:szCs w:val="16"/>
                <w:lang w:val="pt-BR"/>
              </w:rPr>
              <w:t>... %</w:t>
            </w:r>
          </w:p>
        </w:tc>
        <w:tc>
          <w:tcPr>
            <w:tcW w:w="425"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sidRPr="00B756FC">
              <w:rPr>
                <w:rFonts w:ascii="GHEA Grapalat" w:hAnsi="GHEA Grapalat"/>
                <w:sz w:val="16"/>
                <w:szCs w:val="16"/>
                <w:lang w:val="pt-BR"/>
              </w:rPr>
              <w:t>... %</w:t>
            </w:r>
          </w:p>
        </w:tc>
        <w:tc>
          <w:tcPr>
            <w:tcW w:w="425"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sidRPr="00B756FC">
              <w:rPr>
                <w:rFonts w:ascii="GHEA Grapalat" w:hAnsi="GHEA Grapalat"/>
                <w:sz w:val="16"/>
                <w:szCs w:val="16"/>
                <w:lang w:val="pt-BR"/>
              </w:rPr>
              <w:t>... %</w:t>
            </w:r>
          </w:p>
        </w:tc>
        <w:tc>
          <w:tcPr>
            <w:tcW w:w="567"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sidRPr="00B756FC">
              <w:rPr>
                <w:rFonts w:ascii="GHEA Grapalat" w:hAnsi="GHEA Grapalat"/>
                <w:sz w:val="16"/>
                <w:szCs w:val="16"/>
                <w:lang w:val="pt-BR"/>
              </w:rPr>
              <w:t>... %</w:t>
            </w:r>
          </w:p>
        </w:tc>
        <w:tc>
          <w:tcPr>
            <w:tcW w:w="567"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sidRPr="00B756FC">
              <w:rPr>
                <w:rFonts w:ascii="GHEA Grapalat" w:hAnsi="GHEA Grapalat"/>
                <w:sz w:val="16"/>
                <w:szCs w:val="16"/>
                <w:lang w:val="pt-BR"/>
              </w:rPr>
              <w:t>... %</w:t>
            </w:r>
          </w:p>
        </w:tc>
        <w:tc>
          <w:tcPr>
            <w:tcW w:w="425"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sidRPr="00B756FC">
              <w:rPr>
                <w:rFonts w:ascii="GHEA Grapalat" w:hAnsi="GHEA Grapalat"/>
                <w:sz w:val="16"/>
                <w:szCs w:val="16"/>
                <w:lang w:val="pt-BR"/>
              </w:rPr>
              <w:t>... %</w:t>
            </w:r>
          </w:p>
        </w:tc>
        <w:tc>
          <w:tcPr>
            <w:tcW w:w="425"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Pr>
                <w:rFonts w:ascii="GHEA Grapalat" w:hAnsi="GHEA Grapalat"/>
                <w:sz w:val="16"/>
                <w:szCs w:val="16"/>
              </w:rPr>
              <w:t>30</w:t>
            </w:r>
            <w:r w:rsidRPr="00B756FC">
              <w:rPr>
                <w:rFonts w:ascii="GHEA Grapalat" w:hAnsi="GHEA Grapalat"/>
                <w:sz w:val="16"/>
                <w:szCs w:val="16"/>
                <w:lang w:val="pt-BR"/>
              </w:rPr>
              <w:t xml:space="preserve"> %</w:t>
            </w:r>
          </w:p>
        </w:tc>
        <w:tc>
          <w:tcPr>
            <w:tcW w:w="426" w:type="dxa"/>
            <w:vAlign w:val="center"/>
          </w:tcPr>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sz w:val="16"/>
                <w:szCs w:val="16"/>
                <w:lang w:val="pt-BR"/>
              </w:rPr>
            </w:pPr>
          </w:p>
          <w:p w:rsidR="00301828" w:rsidRPr="00B756FC" w:rsidRDefault="00301828" w:rsidP="00301828">
            <w:pPr>
              <w:jc w:val="center"/>
              <w:rPr>
                <w:rFonts w:ascii="GHEA Grapalat" w:hAnsi="GHEA Grapalat" w:cs="Arial"/>
                <w:sz w:val="16"/>
                <w:szCs w:val="16"/>
                <w:lang w:val="pt-BR"/>
              </w:rPr>
            </w:pPr>
            <w:r>
              <w:rPr>
                <w:rFonts w:ascii="GHEA Grapalat" w:hAnsi="GHEA Grapalat"/>
                <w:sz w:val="16"/>
                <w:szCs w:val="16"/>
              </w:rPr>
              <w:t>100</w:t>
            </w:r>
            <w:r w:rsidRPr="00B756FC">
              <w:rPr>
                <w:rFonts w:ascii="GHEA Grapalat" w:hAnsi="GHEA Grapalat"/>
                <w:sz w:val="16"/>
                <w:szCs w:val="16"/>
                <w:lang w:val="pt-BR"/>
              </w:rPr>
              <w:t>%</w:t>
            </w:r>
          </w:p>
        </w:tc>
        <w:tc>
          <w:tcPr>
            <w:tcW w:w="567" w:type="dxa"/>
            <w:vAlign w:val="center"/>
          </w:tcPr>
          <w:p w:rsidR="00301828" w:rsidRDefault="00301828" w:rsidP="00301828">
            <w:pPr>
              <w:jc w:val="center"/>
            </w:pPr>
            <w:r>
              <w:rPr>
                <w:rFonts w:ascii="GHEA Grapalat" w:hAnsi="GHEA Grapalat"/>
                <w:sz w:val="16"/>
                <w:szCs w:val="16"/>
                <w:lang w:val="pt-BR"/>
              </w:rPr>
              <w:t>100</w:t>
            </w:r>
            <w:r w:rsidRPr="00FC0D81">
              <w:rPr>
                <w:rFonts w:ascii="GHEA Grapalat" w:hAnsi="GHEA Grapalat"/>
                <w:sz w:val="16"/>
                <w:szCs w:val="16"/>
                <w:lang w:val="pt-BR"/>
              </w:rPr>
              <w:t>%</w:t>
            </w:r>
          </w:p>
        </w:tc>
        <w:tc>
          <w:tcPr>
            <w:tcW w:w="568" w:type="dxa"/>
            <w:vAlign w:val="center"/>
          </w:tcPr>
          <w:p w:rsidR="00301828" w:rsidRDefault="00301828" w:rsidP="00301828">
            <w:pPr>
              <w:jc w:val="center"/>
            </w:pPr>
            <w:r>
              <w:rPr>
                <w:rFonts w:ascii="GHEA Grapalat" w:hAnsi="GHEA Grapalat"/>
                <w:sz w:val="16"/>
                <w:szCs w:val="16"/>
                <w:lang w:val="pt-BR"/>
              </w:rPr>
              <w:t>100</w:t>
            </w:r>
            <w:r w:rsidRPr="00FC0D81">
              <w:rPr>
                <w:rFonts w:ascii="GHEA Grapalat" w:hAnsi="GHEA Grapalat"/>
                <w:sz w:val="16"/>
                <w:szCs w:val="16"/>
                <w:lang w:val="pt-BR"/>
              </w:rPr>
              <w:t xml:space="preserve"> %</w:t>
            </w:r>
          </w:p>
        </w:tc>
        <w:tc>
          <w:tcPr>
            <w:tcW w:w="993" w:type="dxa"/>
            <w:vAlign w:val="center"/>
          </w:tcPr>
          <w:p w:rsidR="00301828" w:rsidRPr="00B756FC" w:rsidRDefault="00301828" w:rsidP="00301828">
            <w:pPr>
              <w:jc w:val="center"/>
              <w:rPr>
                <w:rFonts w:ascii="GHEA Grapalat" w:hAnsi="GHEA Grapalat"/>
                <w:sz w:val="16"/>
                <w:szCs w:val="16"/>
                <w:lang w:val="pt-BR"/>
              </w:rPr>
            </w:pPr>
          </w:p>
          <w:p w:rsidR="00301828" w:rsidRPr="00056D5A" w:rsidRDefault="00301828" w:rsidP="00301828">
            <w:pPr>
              <w:jc w:val="center"/>
              <w:rPr>
                <w:rFonts w:ascii="GHEA Grapalat" w:hAnsi="GHEA Grapalat"/>
                <w:sz w:val="16"/>
                <w:szCs w:val="16"/>
                <w:lang w:val="pt-BR"/>
              </w:rPr>
            </w:pPr>
            <w:r>
              <w:rPr>
                <w:rFonts w:ascii="GHEA Grapalat" w:hAnsi="GHEA Grapalat"/>
                <w:sz w:val="16"/>
                <w:szCs w:val="16"/>
              </w:rPr>
              <w:t>100</w:t>
            </w:r>
            <w:r w:rsidRPr="00B756FC">
              <w:rPr>
                <w:rFonts w:ascii="GHEA Grapalat" w:hAnsi="GHEA Grapalat"/>
                <w:sz w:val="16"/>
                <w:szCs w:val="16"/>
                <w:lang w:val="pt-BR"/>
              </w:rPr>
              <w:t>%</w:t>
            </w:r>
          </w:p>
        </w:tc>
      </w:tr>
    </w:tbl>
    <w:p w:rsidR="00CE0D64" w:rsidRPr="00DF13E4" w:rsidRDefault="00CE0D64" w:rsidP="00CA236C">
      <w:pPr>
        <w:rPr>
          <w:rFonts w:ascii="GHEA Grapalat" w:hAnsi="GHEA Grapalat"/>
        </w:rPr>
      </w:pPr>
      <w:r w:rsidRPr="00DF13E4">
        <w:rPr>
          <w:rFonts w:ascii="GHEA Grapalat" w:hAnsi="GHEA Grapalat"/>
        </w:rPr>
        <w:br w:type="page"/>
      </w:r>
    </w:p>
    <w:tbl>
      <w:tblPr>
        <w:tblW w:w="9639" w:type="dxa"/>
        <w:jc w:val="center"/>
        <w:tblInd w:w="409" w:type="dxa"/>
        <w:tblLayout w:type="fixed"/>
        <w:tblLook w:val="0000" w:firstRow="0" w:lastRow="0" w:firstColumn="0" w:lastColumn="0" w:noHBand="0" w:noVBand="0"/>
      </w:tblPr>
      <w:tblGrid>
        <w:gridCol w:w="4536"/>
        <w:gridCol w:w="760"/>
        <w:gridCol w:w="4343"/>
      </w:tblGrid>
      <w:tr w:rsidR="00C5074A" w:rsidRPr="00DF13E4" w:rsidTr="005110FD">
        <w:trPr>
          <w:jc w:val="center"/>
        </w:trPr>
        <w:tc>
          <w:tcPr>
            <w:tcW w:w="4536" w:type="dxa"/>
          </w:tcPr>
          <w:p w:rsidR="00C5074A" w:rsidRPr="00DF13E4" w:rsidRDefault="00C5074A" w:rsidP="00CA236C">
            <w:pPr>
              <w:widowControl w:val="0"/>
              <w:jc w:val="center"/>
              <w:rPr>
                <w:rFonts w:ascii="GHEA Grapalat" w:hAnsi="GHEA Grapalat" w:cs="Sylfaen"/>
                <w:b/>
                <w:bCs/>
              </w:rPr>
            </w:pPr>
            <w:r w:rsidRPr="00DF13E4">
              <w:rPr>
                <w:rFonts w:ascii="GHEA Grapalat" w:hAnsi="GHEA Grapalat"/>
                <w:b/>
              </w:rPr>
              <w:lastRenderedPageBreak/>
              <w:t>ЗАКАЗЧИК</w:t>
            </w:r>
          </w:p>
          <w:p w:rsidR="00C5074A" w:rsidRPr="00DF13E4" w:rsidRDefault="00C5074A" w:rsidP="00CA236C">
            <w:pPr>
              <w:widowControl w:val="0"/>
              <w:jc w:val="center"/>
              <w:rPr>
                <w:rFonts w:ascii="GHEA Grapalat" w:hAnsi="GHEA Grapalat"/>
                <w:lang w:val="hy-AM"/>
              </w:rPr>
            </w:pPr>
          </w:p>
          <w:p w:rsidR="00C5074A" w:rsidRPr="00DF13E4" w:rsidRDefault="00C5074A" w:rsidP="00CA236C">
            <w:pPr>
              <w:widowControl w:val="0"/>
              <w:jc w:val="center"/>
              <w:rPr>
                <w:rFonts w:ascii="GHEA Grapalat" w:hAnsi="GHEA Grapalat"/>
                <w:lang w:val="en-US"/>
              </w:rPr>
            </w:pPr>
            <w:r w:rsidRPr="00DF13E4">
              <w:rPr>
                <w:rFonts w:ascii="GHEA Grapalat" w:hAnsi="GHEA Grapalat"/>
                <w:lang w:val="en-US"/>
              </w:rPr>
              <w:t>__________________________</w:t>
            </w:r>
          </w:p>
          <w:p w:rsidR="00C5074A" w:rsidRPr="00DF13E4" w:rsidRDefault="00C5074A" w:rsidP="00CA236C">
            <w:pPr>
              <w:widowControl w:val="0"/>
              <w:jc w:val="center"/>
              <w:rPr>
                <w:rFonts w:ascii="GHEA Grapalat" w:hAnsi="GHEA Grapalat"/>
                <w:sz w:val="16"/>
              </w:rPr>
            </w:pPr>
            <w:r w:rsidRPr="00DF13E4">
              <w:rPr>
                <w:rFonts w:ascii="GHEA Grapalat" w:hAnsi="GHEA Grapalat"/>
                <w:sz w:val="16"/>
              </w:rPr>
              <w:t>/подпись/</w:t>
            </w:r>
          </w:p>
          <w:p w:rsidR="00C5074A" w:rsidRPr="00DF13E4" w:rsidRDefault="00C5074A" w:rsidP="00CA236C">
            <w:pPr>
              <w:widowControl w:val="0"/>
              <w:jc w:val="center"/>
              <w:rPr>
                <w:rFonts w:ascii="GHEA Grapalat" w:hAnsi="GHEA Grapalat"/>
                <w:lang w:val="en-US"/>
              </w:rPr>
            </w:pPr>
          </w:p>
          <w:p w:rsidR="00C5074A" w:rsidRPr="00DF13E4" w:rsidRDefault="00C5074A" w:rsidP="00CA236C">
            <w:pPr>
              <w:widowControl w:val="0"/>
              <w:jc w:val="center"/>
              <w:rPr>
                <w:rFonts w:ascii="GHEA Grapalat" w:hAnsi="GHEA Grapalat"/>
              </w:rPr>
            </w:pPr>
            <w:r w:rsidRPr="00DF13E4">
              <w:rPr>
                <w:rFonts w:ascii="GHEA Grapalat" w:hAnsi="GHEA Grapalat"/>
              </w:rPr>
              <w:t>М. П.</w:t>
            </w:r>
          </w:p>
        </w:tc>
        <w:tc>
          <w:tcPr>
            <w:tcW w:w="760" w:type="dxa"/>
          </w:tcPr>
          <w:p w:rsidR="00C5074A" w:rsidRPr="00DF13E4" w:rsidRDefault="00C5074A" w:rsidP="00CA236C">
            <w:pPr>
              <w:widowControl w:val="0"/>
              <w:jc w:val="center"/>
              <w:rPr>
                <w:rFonts w:ascii="GHEA Grapalat" w:hAnsi="GHEA Grapalat"/>
              </w:rPr>
            </w:pPr>
          </w:p>
        </w:tc>
        <w:tc>
          <w:tcPr>
            <w:tcW w:w="4343" w:type="dxa"/>
          </w:tcPr>
          <w:p w:rsidR="00C5074A" w:rsidRPr="00DF13E4" w:rsidRDefault="00C5074A" w:rsidP="00CA236C">
            <w:pPr>
              <w:widowControl w:val="0"/>
              <w:jc w:val="center"/>
              <w:rPr>
                <w:rFonts w:ascii="GHEA Grapalat" w:hAnsi="GHEA Grapalat" w:cs="Sylfaen"/>
                <w:b/>
                <w:bCs/>
              </w:rPr>
            </w:pPr>
            <w:r w:rsidRPr="00DF13E4">
              <w:rPr>
                <w:rFonts w:ascii="GHEA Grapalat" w:hAnsi="GHEA Grapalat"/>
                <w:b/>
              </w:rPr>
              <w:t>ПОДРЯДЧИК</w:t>
            </w:r>
          </w:p>
          <w:p w:rsidR="00C5074A" w:rsidRPr="00DF13E4" w:rsidRDefault="00C5074A" w:rsidP="00CA236C">
            <w:pPr>
              <w:widowControl w:val="0"/>
              <w:jc w:val="center"/>
              <w:rPr>
                <w:rFonts w:ascii="GHEA Grapalat" w:hAnsi="GHEA Grapalat"/>
                <w:lang w:val="hy-AM"/>
              </w:rPr>
            </w:pPr>
          </w:p>
          <w:p w:rsidR="00C5074A" w:rsidRPr="00DF13E4" w:rsidRDefault="00C5074A" w:rsidP="00CA236C">
            <w:pPr>
              <w:widowControl w:val="0"/>
              <w:jc w:val="center"/>
              <w:rPr>
                <w:rFonts w:ascii="GHEA Grapalat" w:hAnsi="GHEA Grapalat"/>
                <w:lang w:val="en-US"/>
              </w:rPr>
            </w:pPr>
            <w:r w:rsidRPr="00DF13E4">
              <w:rPr>
                <w:rFonts w:ascii="GHEA Grapalat" w:hAnsi="GHEA Grapalat"/>
                <w:lang w:val="en-US"/>
              </w:rPr>
              <w:t>__________________________</w:t>
            </w:r>
          </w:p>
          <w:p w:rsidR="00C5074A" w:rsidRPr="00DF13E4" w:rsidRDefault="00C5074A" w:rsidP="00CA236C">
            <w:pPr>
              <w:widowControl w:val="0"/>
              <w:jc w:val="center"/>
              <w:rPr>
                <w:rFonts w:ascii="GHEA Grapalat" w:hAnsi="GHEA Grapalat"/>
                <w:sz w:val="16"/>
              </w:rPr>
            </w:pPr>
            <w:r w:rsidRPr="00DF13E4">
              <w:rPr>
                <w:rFonts w:ascii="GHEA Grapalat" w:hAnsi="GHEA Grapalat"/>
                <w:sz w:val="16"/>
              </w:rPr>
              <w:t>/подпись/</w:t>
            </w:r>
          </w:p>
          <w:p w:rsidR="00C5074A" w:rsidRPr="00DF13E4" w:rsidRDefault="00C5074A" w:rsidP="00CA236C">
            <w:pPr>
              <w:widowControl w:val="0"/>
              <w:jc w:val="center"/>
              <w:rPr>
                <w:rFonts w:ascii="GHEA Grapalat" w:hAnsi="GHEA Grapalat"/>
                <w:lang w:val="en-US"/>
              </w:rPr>
            </w:pPr>
          </w:p>
          <w:p w:rsidR="00C5074A" w:rsidRPr="00DF13E4" w:rsidRDefault="00C5074A" w:rsidP="00CA236C">
            <w:pPr>
              <w:widowControl w:val="0"/>
              <w:jc w:val="center"/>
              <w:rPr>
                <w:rFonts w:ascii="GHEA Grapalat" w:hAnsi="GHEA Grapalat"/>
              </w:rPr>
            </w:pPr>
            <w:r w:rsidRPr="00DF13E4">
              <w:rPr>
                <w:rFonts w:ascii="GHEA Grapalat" w:hAnsi="GHEA Grapalat"/>
              </w:rPr>
              <w:t>М. П.</w:t>
            </w:r>
          </w:p>
        </w:tc>
      </w:tr>
    </w:tbl>
    <w:p w:rsidR="00F034E7" w:rsidRPr="00DF13E4" w:rsidRDefault="00F034E7" w:rsidP="00CA236C">
      <w:pPr>
        <w:widowControl w:val="0"/>
        <w:jc w:val="center"/>
        <w:rPr>
          <w:rFonts w:ascii="GHEA Grapalat" w:hAnsi="GHEA Grapalat"/>
        </w:rPr>
      </w:pPr>
    </w:p>
    <w:p w:rsidR="00F034E7" w:rsidRPr="00DF13E4" w:rsidRDefault="00F034E7" w:rsidP="00CA236C">
      <w:pPr>
        <w:widowControl w:val="0"/>
        <w:jc w:val="right"/>
        <w:rPr>
          <w:rFonts w:ascii="GHEA Grapalat" w:hAnsi="GHEA Grapalat"/>
        </w:rPr>
      </w:pPr>
    </w:p>
    <w:p w:rsidR="00F034E7" w:rsidRPr="00DF13E4" w:rsidRDefault="00F034E7" w:rsidP="00CA236C">
      <w:pPr>
        <w:widowControl w:val="0"/>
        <w:rPr>
          <w:rFonts w:ascii="GHEA Grapalat" w:hAnsi="GHEA Grapalat"/>
        </w:rPr>
        <w:sectPr w:rsidR="00F034E7" w:rsidRPr="00DF13E4" w:rsidSect="0034479D">
          <w:footerReference w:type="default" r:id="rId15"/>
          <w:footnotePr>
            <w:pos w:val="beneathText"/>
          </w:footnotePr>
          <w:pgSz w:w="11906" w:h="16838" w:code="9"/>
          <w:pgMar w:top="142" w:right="424" w:bottom="993" w:left="426" w:header="561" w:footer="561" w:gutter="0"/>
          <w:cols w:space="720"/>
        </w:sectPr>
      </w:pPr>
    </w:p>
    <w:p w:rsidR="00516665" w:rsidRPr="00DF13E4" w:rsidRDefault="00516665" w:rsidP="00CA236C">
      <w:pPr>
        <w:widowControl w:val="0"/>
        <w:ind w:firstLine="567"/>
        <w:jc w:val="right"/>
        <w:rPr>
          <w:rFonts w:ascii="GHEA Grapalat" w:hAnsi="GHEA Grapalat" w:cs="Arial"/>
          <w:i/>
        </w:rPr>
      </w:pPr>
      <w:r w:rsidRPr="00DF13E4">
        <w:rPr>
          <w:rFonts w:ascii="GHEA Grapalat" w:hAnsi="GHEA Grapalat"/>
          <w:i/>
        </w:rPr>
        <w:lastRenderedPageBreak/>
        <w:t>Приложение № 4</w:t>
      </w:r>
    </w:p>
    <w:p w:rsidR="00AC25C8" w:rsidRPr="00DF13E4" w:rsidRDefault="00AC25C8" w:rsidP="00CA236C">
      <w:pPr>
        <w:widowControl w:val="0"/>
        <w:ind w:firstLine="567"/>
        <w:jc w:val="right"/>
        <w:rPr>
          <w:rFonts w:ascii="GHEA Grapalat" w:hAnsi="GHEA Grapalat" w:cs="Arial"/>
          <w:i/>
        </w:rPr>
      </w:pPr>
      <w:r w:rsidRPr="00DF13E4">
        <w:rPr>
          <w:rFonts w:ascii="GHEA Grapalat" w:hAnsi="GHEA Grapalat"/>
          <w:i/>
        </w:rPr>
        <w:t>к Договору</w:t>
      </w:r>
      <w:r w:rsidR="007E7331" w:rsidRPr="00DF13E4">
        <w:rPr>
          <w:rFonts w:ascii="GHEA Grapalat" w:hAnsi="GHEA Grapalat"/>
          <w:i/>
        </w:rPr>
        <w:t xml:space="preserve"> </w:t>
      </w:r>
      <w:r w:rsidRPr="00DF13E4">
        <w:rPr>
          <w:rFonts w:ascii="GHEA Grapalat" w:hAnsi="GHEA Grapalat"/>
          <w:i/>
        </w:rPr>
        <w:t xml:space="preserve">под кодом </w:t>
      </w:r>
      <w:r w:rsidR="00C5074A" w:rsidRPr="00DF13E4">
        <w:rPr>
          <w:rFonts w:ascii="GHEA Grapalat" w:hAnsi="GHEA Grapalat" w:cs="Arial"/>
          <w:i/>
        </w:rPr>
        <w:br/>
      </w:r>
      <w:r w:rsidRPr="00DF13E4">
        <w:rPr>
          <w:rFonts w:ascii="GHEA Grapalat" w:hAnsi="GHEA Grapalat"/>
          <w:i/>
        </w:rPr>
        <w:t xml:space="preserve">заключенному </w:t>
      </w:r>
      <w:r w:rsidR="00F529FA" w:rsidRPr="00DF13E4">
        <w:rPr>
          <w:rFonts w:ascii="GHEA Grapalat" w:hAnsi="GHEA Grapalat"/>
          <w:i/>
        </w:rPr>
        <w:t>"</w:t>
      </w:r>
      <w:r w:rsidR="00CE0D64" w:rsidRPr="00DF13E4">
        <w:rPr>
          <w:rFonts w:ascii="GHEA Grapalat" w:hAnsi="GHEA Grapalat"/>
          <w:i/>
        </w:rPr>
        <w:tab/>
      </w:r>
      <w:r w:rsidR="00F529FA" w:rsidRPr="00DF13E4">
        <w:rPr>
          <w:rFonts w:ascii="GHEA Grapalat" w:hAnsi="GHEA Grapalat"/>
          <w:i/>
        </w:rPr>
        <w:t>"</w:t>
      </w:r>
      <w:r w:rsidRPr="00DF13E4">
        <w:rPr>
          <w:rFonts w:ascii="GHEA Grapalat" w:hAnsi="GHEA Grapalat"/>
          <w:i/>
        </w:rPr>
        <w:t xml:space="preserve"> </w:t>
      </w:r>
      <w:r w:rsidR="00CE0D64" w:rsidRPr="00DF13E4">
        <w:rPr>
          <w:rFonts w:ascii="GHEA Grapalat" w:hAnsi="GHEA Grapalat"/>
          <w:i/>
        </w:rPr>
        <w:tab/>
      </w:r>
      <w:r w:rsidRPr="00DF13E4">
        <w:rPr>
          <w:rFonts w:ascii="GHEA Grapalat" w:hAnsi="GHEA Grapalat"/>
          <w:i/>
        </w:rPr>
        <w:t>20</w:t>
      </w:r>
      <w:r w:rsidR="00CE0D64" w:rsidRPr="00DF13E4">
        <w:rPr>
          <w:rFonts w:ascii="GHEA Grapalat" w:hAnsi="GHEA Grapalat"/>
          <w:i/>
        </w:rPr>
        <w:tab/>
      </w:r>
      <w:r w:rsidRPr="00DF13E4">
        <w:rPr>
          <w:rFonts w:ascii="GHEA Grapalat" w:hAnsi="GHEA Grapalat"/>
          <w:i/>
        </w:rPr>
        <w:t>г.</w:t>
      </w:r>
    </w:p>
    <w:p w:rsidR="00516665" w:rsidRPr="00DF13E4" w:rsidRDefault="00516665" w:rsidP="00CA236C">
      <w:pPr>
        <w:widowControl w:val="0"/>
        <w:ind w:firstLine="567"/>
        <w:jc w:val="right"/>
        <w:rPr>
          <w:rFonts w:ascii="GHEA Grapalat" w:hAnsi="GHEA Grapalat" w:cs="Sylfaen"/>
          <w:i/>
        </w:rPr>
      </w:pPr>
    </w:p>
    <w:tbl>
      <w:tblPr>
        <w:tblW w:w="9750" w:type="dxa"/>
        <w:jc w:val="center"/>
        <w:tblCellSpacing w:w="7" w:type="dxa"/>
        <w:tblCellMar>
          <w:left w:w="0" w:type="dxa"/>
          <w:right w:w="0" w:type="dxa"/>
        </w:tblCellMar>
        <w:tblLook w:val="0000" w:firstRow="0" w:lastRow="0" w:firstColumn="0" w:lastColumn="0" w:noHBand="0" w:noVBand="0"/>
      </w:tblPr>
      <w:tblGrid>
        <w:gridCol w:w="4724"/>
        <w:gridCol w:w="5026"/>
      </w:tblGrid>
      <w:tr w:rsidR="00C5074A" w:rsidRPr="00DF13E4" w:rsidTr="005110FD">
        <w:trPr>
          <w:tblCellSpacing w:w="7" w:type="dxa"/>
          <w:jc w:val="center"/>
        </w:trPr>
        <w:tc>
          <w:tcPr>
            <w:tcW w:w="0" w:type="auto"/>
            <w:vAlign w:val="center"/>
          </w:tcPr>
          <w:p w:rsidR="00C5074A" w:rsidRPr="00DF13E4" w:rsidRDefault="00C5074A" w:rsidP="00CA236C">
            <w:pPr>
              <w:widowControl w:val="0"/>
              <w:jc w:val="center"/>
              <w:rPr>
                <w:rFonts w:ascii="GHEA Grapalat" w:hAnsi="GHEA Grapalat"/>
                <w:iCs/>
                <w:color w:val="000000"/>
              </w:rPr>
            </w:pPr>
            <w:r w:rsidRPr="00DF13E4">
              <w:rPr>
                <w:rFonts w:ascii="GHEA Grapalat" w:hAnsi="GHEA Grapalat"/>
              </w:rPr>
              <w:t>Сторона договора</w:t>
            </w:r>
            <w:r w:rsidRPr="00DF13E4">
              <w:rPr>
                <w:rFonts w:ascii="GHEA Grapalat" w:hAnsi="GHEA Grapalat"/>
                <w:color w:val="000000"/>
              </w:rPr>
              <w:t xml:space="preserve"> </w:t>
            </w:r>
          </w:p>
          <w:p w:rsidR="00C5074A" w:rsidRPr="00DF13E4" w:rsidRDefault="00C5074A" w:rsidP="00CA236C">
            <w:pPr>
              <w:widowControl w:val="0"/>
              <w:ind w:right="573"/>
              <w:jc w:val="right"/>
              <w:rPr>
                <w:rFonts w:ascii="GHEA Grapalat" w:hAnsi="GHEA Grapalat"/>
                <w:iCs/>
                <w:color w:val="000000"/>
              </w:rPr>
            </w:pPr>
            <w:r w:rsidRPr="00DF13E4">
              <w:rPr>
                <w:rFonts w:ascii="GHEA Grapalat" w:hAnsi="GHEA Grapalat"/>
                <w:color w:val="000000"/>
              </w:rPr>
              <w:t>_______________________________</w:t>
            </w:r>
          </w:p>
          <w:p w:rsidR="00C5074A" w:rsidRPr="00DF13E4" w:rsidRDefault="00C5074A" w:rsidP="00CA236C">
            <w:pPr>
              <w:widowControl w:val="0"/>
              <w:ind w:right="573"/>
              <w:jc w:val="right"/>
              <w:rPr>
                <w:rFonts w:ascii="GHEA Grapalat" w:hAnsi="GHEA Grapalat"/>
                <w:iCs/>
                <w:color w:val="000000"/>
              </w:rPr>
            </w:pPr>
            <w:r w:rsidRPr="00DF13E4">
              <w:rPr>
                <w:rFonts w:ascii="GHEA Grapalat" w:hAnsi="GHEA Grapalat"/>
                <w:color w:val="000000"/>
              </w:rPr>
              <w:t>_______________________________</w:t>
            </w:r>
          </w:p>
          <w:p w:rsidR="00C5074A" w:rsidRPr="00DF13E4" w:rsidRDefault="00C5074A" w:rsidP="00CA236C">
            <w:pPr>
              <w:widowControl w:val="0"/>
              <w:ind w:right="573"/>
              <w:jc w:val="right"/>
              <w:rPr>
                <w:rFonts w:ascii="GHEA Grapalat" w:hAnsi="GHEA Grapalat"/>
                <w:iCs/>
                <w:color w:val="000000"/>
              </w:rPr>
            </w:pPr>
            <w:r w:rsidRPr="00DF13E4">
              <w:rPr>
                <w:rFonts w:ascii="GHEA Grapalat" w:hAnsi="GHEA Grapalat"/>
                <w:color w:val="000000"/>
              </w:rPr>
              <w:t>место нахождения ______________</w:t>
            </w:r>
          </w:p>
          <w:p w:rsidR="00C5074A" w:rsidRPr="00DF13E4" w:rsidRDefault="00C5074A" w:rsidP="00CA236C">
            <w:pPr>
              <w:widowControl w:val="0"/>
              <w:ind w:right="573"/>
              <w:jc w:val="right"/>
              <w:rPr>
                <w:rFonts w:ascii="GHEA Grapalat" w:hAnsi="GHEA Grapalat"/>
                <w:iCs/>
                <w:color w:val="000000"/>
              </w:rPr>
            </w:pPr>
            <w:r w:rsidRPr="00DF13E4">
              <w:rPr>
                <w:rFonts w:ascii="GHEA Grapalat" w:hAnsi="GHEA Grapalat"/>
                <w:color w:val="000000"/>
              </w:rPr>
              <w:t>Р/С____________________________</w:t>
            </w:r>
          </w:p>
          <w:p w:rsidR="00C5074A" w:rsidRPr="00DF13E4" w:rsidRDefault="00C5074A" w:rsidP="00CA236C">
            <w:pPr>
              <w:widowControl w:val="0"/>
              <w:ind w:right="573"/>
              <w:jc w:val="right"/>
              <w:rPr>
                <w:rFonts w:ascii="GHEA Grapalat" w:hAnsi="GHEA Grapalat"/>
                <w:iCs/>
                <w:color w:val="000000"/>
              </w:rPr>
            </w:pPr>
            <w:r w:rsidRPr="00DF13E4">
              <w:rPr>
                <w:rFonts w:ascii="GHEA Grapalat" w:hAnsi="GHEA Grapalat"/>
                <w:color w:val="000000"/>
              </w:rPr>
              <w:t>УНН____________________________</w:t>
            </w:r>
          </w:p>
        </w:tc>
        <w:tc>
          <w:tcPr>
            <w:tcW w:w="0" w:type="auto"/>
            <w:vAlign w:val="center"/>
          </w:tcPr>
          <w:p w:rsidR="00C5074A" w:rsidRPr="00DF13E4" w:rsidRDefault="00C5074A" w:rsidP="00CA236C">
            <w:pPr>
              <w:widowControl w:val="0"/>
              <w:jc w:val="center"/>
              <w:rPr>
                <w:rFonts w:ascii="GHEA Grapalat" w:hAnsi="GHEA Grapalat"/>
                <w:color w:val="000000"/>
              </w:rPr>
            </w:pPr>
            <w:r w:rsidRPr="00DF13E4">
              <w:rPr>
                <w:rFonts w:ascii="GHEA Grapalat" w:hAnsi="GHEA Grapalat"/>
                <w:color w:val="000000"/>
              </w:rPr>
              <w:t>Заказчик</w:t>
            </w:r>
          </w:p>
          <w:p w:rsidR="00C5074A" w:rsidRPr="00DF13E4" w:rsidRDefault="00C5074A" w:rsidP="00CA236C">
            <w:pPr>
              <w:widowControl w:val="0"/>
              <w:ind w:right="607"/>
              <w:jc w:val="right"/>
              <w:rPr>
                <w:rFonts w:ascii="GHEA Grapalat" w:hAnsi="GHEA Grapalat"/>
                <w:iCs/>
                <w:color w:val="000000"/>
              </w:rPr>
            </w:pPr>
            <w:r w:rsidRPr="00DF13E4">
              <w:rPr>
                <w:rFonts w:ascii="GHEA Grapalat" w:hAnsi="GHEA Grapalat"/>
                <w:color w:val="000000"/>
              </w:rPr>
              <w:t>_________________________________</w:t>
            </w:r>
          </w:p>
          <w:p w:rsidR="00C5074A" w:rsidRPr="00DF13E4" w:rsidRDefault="00C5074A" w:rsidP="00CA236C">
            <w:pPr>
              <w:widowControl w:val="0"/>
              <w:ind w:right="607"/>
              <w:jc w:val="right"/>
              <w:rPr>
                <w:rFonts w:ascii="GHEA Grapalat" w:hAnsi="GHEA Grapalat"/>
                <w:iCs/>
                <w:color w:val="000000"/>
              </w:rPr>
            </w:pPr>
            <w:r w:rsidRPr="00DF13E4">
              <w:rPr>
                <w:rFonts w:ascii="GHEA Grapalat" w:hAnsi="GHEA Grapalat"/>
                <w:color w:val="000000"/>
              </w:rPr>
              <w:t>__________________________________</w:t>
            </w:r>
          </w:p>
          <w:p w:rsidR="00C5074A" w:rsidRPr="00DF13E4" w:rsidRDefault="00C5074A" w:rsidP="00CA236C">
            <w:pPr>
              <w:widowControl w:val="0"/>
              <w:ind w:right="607"/>
              <w:jc w:val="right"/>
              <w:rPr>
                <w:rFonts w:ascii="GHEA Grapalat" w:hAnsi="GHEA Grapalat"/>
                <w:iCs/>
                <w:color w:val="000000"/>
              </w:rPr>
            </w:pPr>
            <w:r w:rsidRPr="00DF13E4">
              <w:rPr>
                <w:rFonts w:ascii="GHEA Grapalat" w:hAnsi="GHEA Grapalat"/>
                <w:color w:val="000000"/>
              </w:rPr>
              <w:t>место нахождения ________________</w:t>
            </w:r>
          </w:p>
          <w:p w:rsidR="00C5074A" w:rsidRPr="00DF13E4" w:rsidRDefault="00C5074A" w:rsidP="00CA236C">
            <w:pPr>
              <w:widowControl w:val="0"/>
              <w:ind w:right="607"/>
              <w:jc w:val="right"/>
              <w:rPr>
                <w:rFonts w:ascii="GHEA Grapalat" w:hAnsi="GHEA Grapalat"/>
                <w:iCs/>
                <w:color w:val="000000"/>
              </w:rPr>
            </w:pPr>
            <w:r w:rsidRPr="00DF13E4">
              <w:rPr>
                <w:rFonts w:ascii="GHEA Grapalat" w:hAnsi="GHEA Grapalat"/>
                <w:color w:val="000000"/>
              </w:rPr>
              <w:t>Р/С______________________________</w:t>
            </w:r>
          </w:p>
          <w:p w:rsidR="00C5074A" w:rsidRPr="00DF13E4" w:rsidRDefault="00C5074A" w:rsidP="00CA236C">
            <w:pPr>
              <w:widowControl w:val="0"/>
              <w:ind w:right="607"/>
              <w:jc w:val="right"/>
              <w:rPr>
                <w:rFonts w:ascii="GHEA Grapalat" w:hAnsi="GHEA Grapalat"/>
                <w:iCs/>
                <w:color w:val="000000"/>
              </w:rPr>
            </w:pPr>
            <w:r w:rsidRPr="00DF13E4">
              <w:rPr>
                <w:rFonts w:ascii="GHEA Grapalat" w:hAnsi="GHEA Grapalat"/>
                <w:color w:val="000000"/>
              </w:rPr>
              <w:t>УНН______________________________</w:t>
            </w:r>
          </w:p>
        </w:tc>
      </w:tr>
    </w:tbl>
    <w:p w:rsidR="005B4A72" w:rsidRPr="00DF13E4" w:rsidRDefault="005B4A72" w:rsidP="00CA236C">
      <w:pPr>
        <w:widowControl w:val="0"/>
        <w:ind w:firstLine="375"/>
        <w:rPr>
          <w:rFonts w:ascii="GHEA Grapalat" w:hAnsi="GHEA Grapalat" w:cs="Arial"/>
          <w:iCs/>
          <w:color w:val="000000"/>
        </w:rPr>
      </w:pPr>
    </w:p>
    <w:p w:rsidR="005B4A72" w:rsidRPr="00DF13E4" w:rsidRDefault="005B4A72" w:rsidP="00CA236C">
      <w:pPr>
        <w:widowControl w:val="0"/>
        <w:jc w:val="center"/>
        <w:rPr>
          <w:rFonts w:ascii="GHEA Grapalat" w:hAnsi="GHEA Grapalat"/>
          <w:iCs/>
          <w:color w:val="000000"/>
        </w:rPr>
      </w:pPr>
      <w:r w:rsidRPr="00DF13E4">
        <w:rPr>
          <w:rFonts w:ascii="GHEA Grapalat" w:hAnsi="GHEA Grapalat"/>
          <w:b/>
          <w:color w:val="000000"/>
        </w:rPr>
        <w:t>АКТ №</w:t>
      </w:r>
    </w:p>
    <w:p w:rsidR="005B4A72" w:rsidRPr="00DF13E4" w:rsidRDefault="005B4A72" w:rsidP="00CA236C">
      <w:pPr>
        <w:widowControl w:val="0"/>
        <w:jc w:val="center"/>
        <w:rPr>
          <w:rFonts w:ascii="GHEA Grapalat" w:hAnsi="GHEA Grapalat"/>
          <w:iCs/>
          <w:color w:val="000000"/>
        </w:rPr>
      </w:pPr>
      <w:r w:rsidRPr="00DF13E4">
        <w:rPr>
          <w:rFonts w:ascii="GHEA Grapalat" w:hAnsi="GHEA Grapalat"/>
          <w:b/>
          <w:color w:val="000000"/>
        </w:rPr>
        <w:t xml:space="preserve">СДАЧИ-ПРИЕМКИ РЕЗУЛЬТАТОВ ИСПОЛНЕНИЯ ДОГОВОРА </w:t>
      </w:r>
      <w:r w:rsidR="00CE0D64" w:rsidRPr="00DF13E4">
        <w:rPr>
          <w:rFonts w:ascii="GHEA Grapalat" w:hAnsi="GHEA Grapalat"/>
          <w:b/>
          <w:bCs/>
          <w:iCs/>
          <w:color w:val="000000"/>
        </w:rPr>
        <w:br/>
      </w:r>
      <w:r w:rsidRPr="00DF13E4">
        <w:rPr>
          <w:rFonts w:ascii="GHEA Grapalat" w:hAnsi="GHEA Grapalat"/>
          <w:b/>
          <w:color w:val="000000"/>
        </w:rPr>
        <w:t>ИЛИ ЕГО ЧАСТИ</w:t>
      </w:r>
    </w:p>
    <w:p w:rsidR="005B4A72" w:rsidRPr="00DF13E4" w:rsidRDefault="005B4A72" w:rsidP="00CA236C">
      <w:pPr>
        <w:pStyle w:val="a3"/>
        <w:widowControl w:val="0"/>
        <w:spacing w:line="240" w:lineRule="auto"/>
        <w:ind w:firstLine="0"/>
        <w:jc w:val="center"/>
        <w:rPr>
          <w:rFonts w:ascii="GHEA Grapalat" w:hAnsi="GHEA Grapalat"/>
          <w:b/>
          <w:bCs/>
          <w:iCs/>
          <w:sz w:val="24"/>
          <w:szCs w:val="24"/>
        </w:rPr>
      </w:pPr>
    </w:p>
    <w:p w:rsidR="00CE0D64" w:rsidRPr="00DF13E4" w:rsidRDefault="00CE0D64" w:rsidP="00CA236C">
      <w:pPr>
        <w:pStyle w:val="a3"/>
        <w:widowControl w:val="0"/>
        <w:tabs>
          <w:tab w:val="left" w:pos="1134"/>
          <w:tab w:val="left" w:pos="2410"/>
        </w:tabs>
        <w:spacing w:line="240" w:lineRule="auto"/>
        <w:ind w:firstLine="540"/>
        <w:rPr>
          <w:rFonts w:ascii="GHEA Grapalat" w:hAnsi="GHEA Grapalat"/>
          <w:iCs/>
          <w:sz w:val="24"/>
          <w:szCs w:val="24"/>
        </w:rPr>
      </w:pPr>
      <w:r w:rsidRPr="00BB4C66">
        <w:rPr>
          <w:rFonts w:ascii="GHEA Grapalat" w:hAnsi="GHEA Grapalat"/>
          <w:sz w:val="24"/>
          <w:szCs w:val="24"/>
        </w:rPr>
        <w:t>"</w:t>
      </w:r>
      <w:r w:rsidRPr="00BB4C66">
        <w:rPr>
          <w:rFonts w:ascii="GHEA Grapalat" w:hAnsi="GHEA Grapalat"/>
          <w:sz w:val="24"/>
          <w:szCs w:val="24"/>
        </w:rPr>
        <w:tab/>
        <w:t>" "</w:t>
      </w:r>
      <w:r w:rsidRPr="00BB4C66">
        <w:rPr>
          <w:rFonts w:ascii="GHEA Grapalat" w:hAnsi="GHEA Grapalat"/>
          <w:sz w:val="24"/>
          <w:szCs w:val="24"/>
        </w:rPr>
        <w:tab/>
        <w:t>" 20</w:t>
      </w:r>
      <w:r w:rsidRPr="00BB4C66">
        <w:rPr>
          <w:rFonts w:ascii="GHEA Grapalat" w:hAnsi="GHEA Grapalat"/>
          <w:sz w:val="24"/>
          <w:szCs w:val="24"/>
        </w:rPr>
        <w:tab/>
        <w:t>г.</w:t>
      </w:r>
    </w:p>
    <w:p w:rsidR="00CE0D64" w:rsidRPr="00DF13E4" w:rsidRDefault="00CE0D64" w:rsidP="00CA236C">
      <w:pPr>
        <w:pStyle w:val="af4"/>
        <w:widowControl w:val="0"/>
        <w:spacing w:before="0" w:beforeAutospacing="0" w:after="0" w:afterAutospacing="0"/>
        <w:ind w:firstLine="567"/>
        <w:rPr>
          <w:rFonts w:ascii="GHEA Grapalat" w:hAnsi="GHEA Grapalat"/>
          <w:color w:val="000000"/>
        </w:rPr>
      </w:pPr>
      <w:r w:rsidRPr="00DF13E4">
        <w:rPr>
          <w:rFonts w:ascii="GHEA Grapalat" w:hAnsi="GHEA Grapalat"/>
          <w:color w:val="000000"/>
        </w:rPr>
        <w:t>Наименование договора (далее — Договор)______________________________</w:t>
      </w:r>
    </w:p>
    <w:p w:rsidR="00CE0D64" w:rsidRPr="00DF13E4" w:rsidRDefault="00CE0D64" w:rsidP="00CA236C">
      <w:pPr>
        <w:pStyle w:val="af4"/>
        <w:widowControl w:val="0"/>
        <w:spacing w:before="0" w:beforeAutospacing="0" w:after="0" w:afterAutospacing="0"/>
        <w:ind w:firstLine="567"/>
        <w:rPr>
          <w:rFonts w:ascii="GHEA Grapalat" w:hAnsi="GHEA Grapalat"/>
          <w:color w:val="000000"/>
        </w:rPr>
      </w:pPr>
      <w:r w:rsidRPr="00DF13E4">
        <w:rPr>
          <w:rFonts w:ascii="GHEA Grapalat" w:hAnsi="GHEA Grapalat"/>
          <w:color w:val="000000"/>
        </w:rPr>
        <w:t>Дата заключения Договора "</w:t>
      </w:r>
      <w:r w:rsidRPr="00DF13E4">
        <w:rPr>
          <w:rFonts w:ascii="GHEA Grapalat" w:hAnsi="GHEA Grapalat"/>
          <w:color w:val="000000"/>
        </w:rPr>
        <w:tab/>
        <w:t>" "</w:t>
      </w:r>
      <w:r w:rsidRPr="00DF13E4">
        <w:rPr>
          <w:rFonts w:ascii="GHEA Grapalat" w:hAnsi="GHEA Grapalat"/>
          <w:color w:val="000000"/>
        </w:rPr>
        <w:tab/>
        <w:t>" 20</w:t>
      </w:r>
      <w:r w:rsidRPr="00DF13E4">
        <w:rPr>
          <w:rFonts w:ascii="GHEA Grapalat" w:hAnsi="GHEA Grapalat"/>
          <w:color w:val="000000"/>
        </w:rPr>
        <w:tab/>
        <w:t>г.</w:t>
      </w:r>
    </w:p>
    <w:p w:rsidR="00CE0D64" w:rsidRPr="00DF13E4" w:rsidRDefault="00CE0D64" w:rsidP="00CA236C">
      <w:pPr>
        <w:pStyle w:val="af4"/>
        <w:widowControl w:val="0"/>
        <w:spacing w:before="0" w:beforeAutospacing="0" w:after="0" w:afterAutospacing="0"/>
        <w:ind w:firstLine="567"/>
        <w:rPr>
          <w:rFonts w:ascii="GHEA Grapalat" w:hAnsi="GHEA Grapalat"/>
          <w:color w:val="000000"/>
        </w:rPr>
      </w:pPr>
      <w:r w:rsidRPr="00DF13E4">
        <w:rPr>
          <w:rFonts w:ascii="GHEA Grapalat" w:hAnsi="GHEA Grapalat"/>
          <w:color w:val="000000"/>
        </w:rPr>
        <w:t>Номер Договора _____________________________________________________</w:t>
      </w:r>
    </w:p>
    <w:p w:rsidR="00CE0D64" w:rsidRPr="00DF13E4" w:rsidRDefault="00CE0D64" w:rsidP="00CA236C">
      <w:pPr>
        <w:widowControl w:val="0"/>
        <w:tabs>
          <w:tab w:val="left" w:pos="7088"/>
        </w:tabs>
        <w:ind w:firstLine="567"/>
        <w:jc w:val="both"/>
        <w:rPr>
          <w:rFonts w:ascii="GHEA Grapalat" w:hAnsi="GHEA Grapalat" w:cs="Sylfaen"/>
          <w:iCs/>
        </w:rPr>
      </w:pPr>
      <w:r w:rsidRPr="00DF13E4">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DF13E4">
        <w:rPr>
          <w:rFonts w:ascii="GHEA Grapalat" w:hAnsi="GHEA Grapalat"/>
          <w:color w:val="000000"/>
        </w:rPr>
        <w:tab/>
        <w:t>" "</w:t>
      </w:r>
      <w:r w:rsidRPr="00DF13E4">
        <w:rPr>
          <w:rFonts w:ascii="GHEA Grapalat" w:hAnsi="GHEA Grapalat"/>
          <w:color w:val="000000"/>
        </w:rPr>
        <w:tab/>
        <w:t>" 20</w:t>
      </w:r>
      <w:r w:rsidRPr="00DF13E4">
        <w:rPr>
          <w:rFonts w:ascii="GHEA Grapalat" w:hAnsi="GHEA Grapalat"/>
          <w:color w:val="000000"/>
        </w:rPr>
        <w:tab/>
        <w:t>г., составили настоящий акт о следующем:</w:t>
      </w:r>
    </w:p>
    <w:p w:rsidR="00CE0D64" w:rsidRPr="00DF13E4" w:rsidRDefault="00CE0D64" w:rsidP="00CA236C">
      <w:pPr>
        <w:pStyle w:val="a3"/>
        <w:widowControl w:val="0"/>
        <w:spacing w:line="240" w:lineRule="auto"/>
        <w:ind w:firstLine="0"/>
        <w:jc w:val="center"/>
        <w:rPr>
          <w:rFonts w:ascii="GHEA Grapalat" w:hAnsi="GHEA Grapalat"/>
          <w:b/>
          <w:bCs/>
          <w:iCs/>
          <w:sz w:val="24"/>
          <w:szCs w:val="24"/>
        </w:rPr>
      </w:pPr>
    </w:p>
    <w:p w:rsidR="005B4A72" w:rsidRPr="00DF13E4" w:rsidRDefault="005B4A72" w:rsidP="00CA236C">
      <w:pPr>
        <w:widowControl w:val="0"/>
        <w:jc w:val="both"/>
        <w:rPr>
          <w:rFonts w:ascii="GHEA Grapalat" w:hAnsi="GHEA Grapalat"/>
          <w:iCs/>
          <w:color w:val="000000"/>
        </w:rPr>
      </w:pPr>
      <w:r w:rsidRPr="00DF13E4">
        <w:rPr>
          <w:rFonts w:ascii="GHEA Grapalat" w:hAnsi="GHEA Grapalat"/>
          <w:color w:val="000000"/>
        </w:rPr>
        <w:t>В рамках Договора сторона Договора выполнила следующие работы:</w:t>
      </w:r>
    </w:p>
    <w:tbl>
      <w:tblPr>
        <w:tblW w:w="11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78"/>
        <w:gridCol w:w="1416"/>
        <w:gridCol w:w="1418"/>
        <w:gridCol w:w="1240"/>
        <w:gridCol w:w="1453"/>
        <w:gridCol w:w="1276"/>
        <w:gridCol w:w="1275"/>
        <w:gridCol w:w="1134"/>
      </w:tblGrid>
      <w:tr w:rsidR="005B4A72" w:rsidRPr="00DF13E4" w:rsidTr="00CE0D64">
        <w:trPr>
          <w:jc w:val="center"/>
        </w:trPr>
        <w:tc>
          <w:tcPr>
            <w:tcW w:w="534" w:type="dxa"/>
            <w:vMerge w:val="restart"/>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r w:rsidRPr="00DF13E4">
              <w:rPr>
                <w:rFonts w:ascii="GHEA Grapalat" w:hAnsi="GHEA Grapalat"/>
                <w:sz w:val="16"/>
                <w:szCs w:val="16"/>
              </w:rPr>
              <w:t>№</w:t>
            </w:r>
          </w:p>
        </w:tc>
        <w:tc>
          <w:tcPr>
            <w:tcW w:w="10490" w:type="dxa"/>
            <w:gridSpan w:val="8"/>
            <w:shd w:val="clear" w:color="auto" w:fill="auto"/>
            <w:vAlign w:val="center"/>
          </w:tcPr>
          <w:p w:rsidR="005B4A72" w:rsidRPr="00DF13E4" w:rsidRDefault="005B4A72" w:rsidP="00CA2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DF13E4">
              <w:rPr>
                <w:rFonts w:ascii="GHEA Grapalat" w:hAnsi="GHEA Grapalat"/>
                <w:sz w:val="16"/>
                <w:szCs w:val="16"/>
              </w:rPr>
              <w:t>Выполненные работы</w:t>
            </w:r>
          </w:p>
        </w:tc>
      </w:tr>
      <w:tr w:rsidR="005B4A72" w:rsidRPr="00DF13E4" w:rsidTr="00CE0D64">
        <w:trPr>
          <w:jc w:val="center"/>
        </w:trPr>
        <w:tc>
          <w:tcPr>
            <w:tcW w:w="534" w:type="dxa"/>
            <w:vMerge/>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78" w:type="dxa"/>
            <w:vMerge w:val="restart"/>
            <w:shd w:val="clear" w:color="auto" w:fill="auto"/>
            <w:vAlign w:val="center"/>
          </w:tcPr>
          <w:p w:rsidR="005B4A72" w:rsidRPr="00DF13E4" w:rsidRDefault="005B4A72" w:rsidP="00CA236C">
            <w:pPr>
              <w:pStyle w:val="af4"/>
              <w:widowControl w:val="0"/>
              <w:autoSpaceDE w:val="0"/>
              <w:autoSpaceDN w:val="0"/>
              <w:adjustRightInd w:val="0"/>
              <w:spacing w:before="0" w:beforeAutospacing="0" w:after="0" w:afterAutospacing="0"/>
              <w:jc w:val="center"/>
              <w:rPr>
                <w:rFonts w:ascii="GHEA Grapalat" w:hAnsi="GHEA Grapalat"/>
                <w:sz w:val="16"/>
                <w:szCs w:val="16"/>
              </w:rPr>
            </w:pPr>
            <w:r w:rsidRPr="00DF13E4">
              <w:rPr>
                <w:rFonts w:ascii="GHEA Grapalat" w:hAnsi="GHEA Grapalat"/>
                <w:sz w:val="16"/>
                <w:szCs w:val="16"/>
              </w:rPr>
              <w:t>наименование</w:t>
            </w:r>
          </w:p>
        </w:tc>
        <w:tc>
          <w:tcPr>
            <w:tcW w:w="1416" w:type="dxa"/>
            <w:vMerge w:val="restart"/>
            <w:shd w:val="clear" w:color="auto" w:fill="auto"/>
            <w:vAlign w:val="center"/>
          </w:tcPr>
          <w:p w:rsidR="005B4A72" w:rsidRPr="00DF13E4" w:rsidRDefault="005B4A72" w:rsidP="00CA236C">
            <w:pPr>
              <w:pStyle w:val="af4"/>
              <w:widowControl w:val="0"/>
              <w:autoSpaceDE w:val="0"/>
              <w:autoSpaceDN w:val="0"/>
              <w:adjustRightInd w:val="0"/>
              <w:spacing w:before="0" w:beforeAutospacing="0" w:after="0" w:afterAutospacing="0"/>
              <w:jc w:val="center"/>
              <w:rPr>
                <w:rFonts w:ascii="GHEA Grapalat" w:hAnsi="GHEA Grapalat"/>
                <w:sz w:val="16"/>
                <w:szCs w:val="16"/>
              </w:rPr>
            </w:pPr>
            <w:r w:rsidRPr="00DF13E4">
              <w:rPr>
                <w:rFonts w:ascii="GHEA Grapalat" w:hAnsi="GHEA Grapalat"/>
                <w:sz w:val="16"/>
                <w:szCs w:val="16"/>
              </w:rPr>
              <w:t>краткое изложение технической характеристики</w:t>
            </w:r>
          </w:p>
        </w:tc>
        <w:tc>
          <w:tcPr>
            <w:tcW w:w="2658" w:type="dxa"/>
            <w:gridSpan w:val="2"/>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r w:rsidRPr="00DF13E4">
              <w:rPr>
                <w:rFonts w:ascii="GHEA Grapalat" w:hAnsi="GHEA Grapalat"/>
                <w:sz w:val="16"/>
                <w:szCs w:val="16"/>
              </w:rPr>
              <w:t>количественный показатель</w:t>
            </w:r>
          </w:p>
        </w:tc>
        <w:tc>
          <w:tcPr>
            <w:tcW w:w="2729" w:type="dxa"/>
            <w:gridSpan w:val="2"/>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r w:rsidRPr="00DF13E4">
              <w:rPr>
                <w:rFonts w:ascii="GHEA Grapalat" w:hAnsi="GHEA Grapalat"/>
                <w:sz w:val="16"/>
                <w:szCs w:val="16"/>
              </w:rPr>
              <w:t>срок исполнения</w:t>
            </w:r>
          </w:p>
        </w:tc>
        <w:tc>
          <w:tcPr>
            <w:tcW w:w="1275" w:type="dxa"/>
            <w:vMerge w:val="restart"/>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r w:rsidRPr="00DF13E4">
              <w:rPr>
                <w:rFonts w:ascii="GHEA Grapalat" w:hAnsi="GHEA Grapalat"/>
                <w:sz w:val="16"/>
                <w:szCs w:val="16"/>
              </w:rPr>
              <w:t xml:space="preserve">сумма, подлежащая уплате (тыс. </w:t>
            </w:r>
            <w:proofErr w:type="spellStart"/>
            <w:r w:rsidRPr="00DF13E4">
              <w:rPr>
                <w:rFonts w:ascii="GHEA Grapalat" w:hAnsi="GHEA Grapalat"/>
                <w:sz w:val="16"/>
                <w:szCs w:val="16"/>
              </w:rPr>
              <w:t>драмов</w:t>
            </w:r>
            <w:proofErr w:type="spellEnd"/>
            <w:r w:rsidRPr="00DF13E4">
              <w:rPr>
                <w:rFonts w:ascii="GHEA Grapalat" w:hAnsi="GHEA Grapalat"/>
                <w:sz w:val="16"/>
                <w:szCs w:val="16"/>
              </w:rPr>
              <w:t>)</w:t>
            </w:r>
          </w:p>
        </w:tc>
        <w:tc>
          <w:tcPr>
            <w:tcW w:w="1134" w:type="dxa"/>
            <w:vMerge w:val="restart"/>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r w:rsidRPr="00DF13E4">
              <w:rPr>
                <w:rFonts w:ascii="GHEA Grapalat" w:hAnsi="GHEA Grapalat"/>
                <w:sz w:val="16"/>
                <w:szCs w:val="16"/>
              </w:rPr>
              <w:t>срок оплаты (по графику оплаты)</w:t>
            </w:r>
          </w:p>
        </w:tc>
      </w:tr>
      <w:tr w:rsidR="005B4A72" w:rsidRPr="00DF13E4" w:rsidTr="00CE0D64">
        <w:trPr>
          <w:trHeight w:val="1105"/>
          <w:jc w:val="center"/>
        </w:trPr>
        <w:tc>
          <w:tcPr>
            <w:tcW w:w="534" w:type="dxa"/>
            <w:vMerge/>
            <w:tcBorders>
              <w:bottom w:val="single" w:sz="4" w:space="0" w:color="auto"/>
            </w:tcBorders>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78" w:type="dxa"/>
            <w:vMerge/>
            <w:tcBorders>
              <w:bottom w:val="single" w:sz="4" w:space="0" w:color="auto"/>
            </w:tcBorders>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416" w:type="dxa"/>
            <w:vMerge/>
            <w:tcBorders>
              <w:bottom w:val="single" w:sz="4" w:space="0" w:color="auto"/>
            </w:tcBorders>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418" w:type="dxa"/>
            <w:tcBorders>
              <w:bottom w:val="single" w:sz="4" w:space="0" w:color="auto"/>
            </w:tcBorders>
            <w:shd w:val="clear" w:color="auto" w:fill="auto"/>
            <w:vAlign w:val="center"/>
          </w:tcPr>
          <w:p w:rsidR="005B4A72" w:rsidRPr="00DF13E4" w:rsidRDefault="005B4A72" w:rsidP="00CA236C">
            <w:pPr>
              <w:pStyle w:val="af4"/>
              <w:widowControl w:val="0"/>
              <w:autoSpaceDE w:val="0"/>
              <w:autoSpaceDN w:val="0"/>
              <w:adjustRightInd w:val="0"/>
              <w:spacing w:before="0" w:beforeAutospacing="0" w:after="0" w:afterAutospacing="0"/>
              <w:jc w:val="center"/>
              <w:rPr>
                <w:rFonts w:ascii="GHEA Grapalat" w:hAnsi="GHEA Grapalat"/>
                <w:sz w:val="16"/>
                <w:szCs w:val="16"/>
              </w:rPr>
            </w:pPr>
            <w:r w:rsidRPr="00DF13E4">
              <w:rPr>
                <w:rFonts w:ascii="GHEA Grapalat" w:hAnsi="GHEA Grapalat"/>
                <w:sz w:val="16"/>
                <w:szCs w:val="16"/>
              </w:rPr>
              <w:t>по графику закупки, утвержденному договором</w:t>
            </w:r>
          </w:p>
        </w:tc>
        <w:tc>
          <w:tcPr>
            <w:tcW w:w="1240" w:type="dxa"/>
            <w:tcBorders>
              <w:bottom w:val="single" w:sz="4" w:space="0" w:color="auto"/>
            </w:tcBorders>
            <w:shd w:val="clear" w:color="auto" w:fill="auto"/>
            <w:vAlign w:val="center"/>
          </w:tcPr>
          <w:p w:rsidR="005B4A72" w:rsidRPr="00DF13E4" w:rsidRDefault="005B4A72" w:rsidP="00CA236C">
            <w:pPr>
              <w:pStyle w:val="af4"/>
              <w:widowControl w:val="0"/>
              <w:autoSpaceDE w:val="0"/>
              <w:autoSpaceDN w:val="0"/>
              <w:adjustRightInd w:val="0"/>
              <w:spacing w:before="0" w:beforeAutospacing="0" w:after="0" w:afterAutospacing="0"/>
              <w:jc w:val="center"/>
              <w:rPr>
                <w:rFonts w:ascii="GHEA Grapalat" w:hAnsi="GHEA Grapalat"/>
                <w:sz w:val="16"/>
                <w:szCs w:val="16"/>
              </w:rPr>
            </w:pPr>
            <w:r w:rsidRPr="00DF13E4">
              <w:rPr>
                <w:rFonts w:ascii="GHEA Grapalat" w:hAnsi="GHEA Grapalat"/>
                <w:sz w:val="16"/>
                <w:szCs w:val="16"/>
              </w:rPr>
              <w:t>фактический</w:t>
            </w:r>
          </w:p>
        </w:tc>
        <w:tc>
          <w:tcPr>
            <w:tcW w:w="1453" w:type="dxa"/>
            <w:tcBorders>
              <w:bottom w:val="single" w:sz="4" w:space="0" w:color="auto"/>
            </w:tcBorders>
            <w:shd w:val="clear" w:color="auto" w:fill="auto"/>
            <w:vAlign w:val="center"/>
          </w:tcPr>
          <w:p w:rsidR="005B4A72" w:rsidRPr="00DF13E4" w:rsidRDefault="005B4A72" w:rsidP="00CA236C">
            <w:pPr>
              <w:pStyle w:val="af4"/>
              <w:widowControl w:val="0"/>
              <w:autoSpaceDE w:val="0"/>
              <w:autoSpaceDN w:val="0"/>
              <w:adjustRightInd w:val="0"/>
              <w:spacing w:before="0" w:beforeAutospacing="0" w:after="0" w:afterAutospacing="0"/>
              <w:jc w:val="center"/>
              <w:rPr>
                <w:rFonts w:ascii="GHEA Grapalat" w:hAnsi="GHEA Grapalat"/>
                <w:sz w:val="16"/>
                <w:szCs w:val="16"/>
              </w:rPr>
            </w:pPr>
            <w:r w:rsidRPr="00DF13E4">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5B4A72" w:rsidRPr="00DF13E4" w:rsidRDefault="005B4A72" w:rsidP="00CA236C">
            <w:pPr>
              <w:pStyle w:val="af4"/>
              <w:widowControl w:val="0"/>
              <w:autoSpaceDE w:val="0"/>
              <w:autoSpaceDN w:val="0"/>
              <w:adjustRightInd w:val="0"/>
              <w:spacing w:before="0" w:beforeAutospacing="0" w:after="0" w:afterAutospacing="0"/>
              <w:jc w:val="center"/>
              <w:rPr>
                <w:rFonts w:ascii="GHEA Grapalat" w:hAnsi="GHEA Grapalat"/>
                <w:sz w:val="16"/>
                <w:szCs w:val="16"/>
              </w:rPr>
            </w:pPr>
            <w:r w:rsidRPr="00DF13E4">
              <w:rPr>
                <w:rFonts w:ascii="GHEA Grapalat" w:hAnsi="GHEA Grapalat"/>
                <w:sz w:val="16"/>
                <w:szCs w:val="16"/>
              </w:rPr>
              <w:t>фактический</w:t>
            </w:r>
          </w:p>
        </w:tc>
        <w:tc>
          <w:tcPr>
            <w:tcW w:w="1275" w:type="dxa"/>
            <w:vMerge/>
            <w:tcBorders>
              <w:bottom w:val="single" w:sz="4" w:space="0" w:color="auto"/>
            </w:tcBorders>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134" w:type="dxa"/>
            <w:vMerge/>
            <w:tcBorders>
              <w:bottom w:val="single" w:sz="4" w:space="0" w:color="auto"/>
            </w:tcBorders>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r>
      <w:tr w:rsidR="005B4A72" w:rsidRPr="00DF13E4" w:rsidTr="00CE0D64">
        <w:trPr>
          <w:jc w:val="center"/>
        </w:trPr>
        <w:tc>
          <w:tcPr>
            <w:tcW w:w="534"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78"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416"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40"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453"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r>
      <w:tr w:rsidR="005B4A72" w:rsidRPr="00DF13E4" w:rsidTr="00CE0D64">
        <w:trPr>
          <w:jc w:val="center"/>
        </w:trPr>
        <w:tc>
          <w:tcPr>
            <w:tcW w:w="534"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78"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416"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40"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453"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5B4A72" w:rsidRPr="00DF13E4" w:rsidRDefault="005B4A72" w:rsidP="00CA236C">
            <w:pPr>
              <w:pStyle w:val="af4"/>
              <w:widowControl w:val="0"/>
              <w:spacing w:before="0" w:beforeAutospacing="0" w:after="0" w:afterAutospacing="0"/>
              <w:jc w:val="center"/>
              <w:rPr>
                <w:rFonts w:ascii="GHEA Grapalat" w:hAnsi="GHEA Grapalat"/>
                <w:sz w:val="16"/>
                <w:szCs w:val="16"/>
              </w:rPr>
            </w:pPr>
          </w:p>
        </w:tc>
      </w:tr>
    </w:tbl>
    <w:p w:rsidR="005B4A72" w:rsidRPr="00DF13E4" w:rsidRDefault="005B4A72" w:rsidP="00CA236C">
      <w:pPr>
        <w:widowControl w:val="0"/>
        <w:ind w:firstLine="375"/>
        <w:jc w:val="both"/>
        <w:rPr>
          <w:rFonts w:ascii="GHEA Grapalat" w:hAnsi="GHEA Grapalat" w:cs="Arial"/>
          <w:iCs/>
          <w:color w:val="000000"/>
        </w:rPr>
      </w:pPr>
    </w:p>
    <w:p w:rsidR="005B4A72" w:rsidRPr="00DF13E4" w:rsidRDefault="005B4A72" w:rsidP="00CA236C">
      <w:pPr>
        <w:widowControl w:val="0"/>
        <w:ind w:firstLine="567"/>
        <w:jc w:val="both"/>
        <w:rPr>
          <w:rFonts w:ascii="GHEA Grapalat" w:hAnsi="GHEA Grapalat"/>
          <w:iCs/>
          <w:snapToGrid w:val="0"/>
          <w:color w:val="000000"/>
        </w:rPr>
      </w:pPr>
      <w:r w:rsidRPr="00DF13E4">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5B4A72" w:rsidRPr="00DF13E4" w:rsidRDefault="005B4A72" w:rsidP="00CA236C">
      <w:pPr>
        <w:widowControl w:val="0"/>
        <w:ind w:firstLine="375"/>
        <w:jc w:val="both"/>
        <w:rPr>
          <w:rFonts w:ascii="GHEA Grapalat" w:hAnsi="GHEA Grapalat"/>
          <w:iCs/>
          <w:snapToGrid w:val="0"/>
          <w:color w:val="000000"/>
        </w:rPr>
      </w:pPr>
    </w:p>
    <w:tbl>
      <w:tblPr>
        <w:tblStyle w:val="25"/>
        <w:tblW w:w="9704" w:type="dxa"/>
        <w:jc w:val="center"/>
        <w:tblLook w:val="0000" w:firstRow="0" w:lastRow="0" w:firstColumn="0" w:lastColumn="0" w:noHBand="0" w:noVBand="0"/>
      </w:tblPr>
      <w:tblGrid>
        <w:gridCol w:w="4852"/>
        <w:gridCol w:w="4852"/>
      </w:tblGrid>
      <w:tr w:rsidR="00C5074A" w:rsidRPr="00DF13E4" w:rsidTr="005110FD">
        <w:trPr>
          <w:trHeight w:val="266"/>
          <w:jc w:val="center"/>
        </w:trPr>
        <w:tc>
          <w:tcPr>
            <w:tcW w:w="0" w:type="auto"/>
          </w:tcPr>
          <w:p w:rsidR="00C5074A" w:rsidRPr="00DF13E4" w:rsidRDefault="00C5074A" w:rsidP="00CA236C">
            <w:pPr>
              <w:widowControl w:val="0"/>
              <w:jc w:val="center"/>
              <w:rPr>
                <w:rFonts w:ascii="GHEA Grapalat" w:hAnsi="GHEA Grapalat"/>
                <w:iCs/>
                <w:color w:val="000000"/>
              </w:rPr>
            </w:pPr>
            <w:r w:rsidRPr="00DF13E4">
              <w:rPr>
                <w:rFonts w:ascii="GHEA Grapalat" w:hAnsi="GHEA Grapalat"/>
                <w:color w:val="000000"/>
              </w:rPr>
              <w:t>Работу сдал</w:t>
            </w:r>
          </w:p>
        </w:tc>
        <w:tc>
          <w:tcPr>
            <w:tcW w:w="0" w:type="auto"/>
          </w:tcPr>
          <w:p w:rsidR="00C5074A" w:rsidRPr="00DF13E4" w:rsidRDefault="00C5074A" w:rsidP="00CA236C">
            <w:pPr>
              <w:widowControl w:val="0"/>
              <w:jc w:val="center"/>
              <w:rPr>
                <w:rFonts w:ascii="GHEA Grapalat" w:hAnsi="GHEA Grapalat"/>
                <w:iCs/>
                <w:color w:val="000000"/>
              </w:rPr>
            </w:pPr>
            <w:r w:rsidRPr="00DF13E4">
              <w:rPr>
                <w:rFonts w:ascii="GHEA Grapalat" w:hAnsi="GHEA Grapalat"/>
                <w:color w:val="000000"/>
              </w:rPr>
              <w:t>Работу принял</w:t>
            </w:r>
          </w:p>
        </w:tc>
      </w:tr>
      <w:tr w:rsidR="00C5074A" w:rsidRPr="00DF13E4" w:rsidTr="005110FD">
        <w:trPr>
          <w:trHeight w:val="473"/>
          <w:jc w:val="center"/>
        </w:trPr>
        <w:tc>
          <w:tcPr>
            <w:tcW w:w="0" w:type="auto"/>
          </w:tcPr>
          <w:p w:rsidR="00C5074A" w:rsidRPr="00DF13E4" w:rsidRDefault="00C5074A" w:rsidP="00CA236C">
            <w:pPr>
              <w:widowControl w:val="0"/>
              <w:jc w:val="center"/>
              <w:rPr>
                <w:rFonts w:ascii="GHEA Grapalat" w:hAnsi="GHEA Grapalat"/>
                <w:iCs/>
                <w:lang w:val="en-US"/>
              </w:rPr>
            </w:pPr>
            <w:r w:rsidRPr="00DF13E4">
              <w:rPr>
                <w:rFonts w:ascii="GHEA Grapalat" w:hAnsi="GHEA Grapalat"/>
              </w:rPr>
              <w:t>___________________________</w:t>
            </w:r>
          </w:p>
          <w:p w:rsidR="00C5074A" w:rsidRPr="00DF13E4" w:rsidRDefault="00C5074A" w:rsidP="00CA236C">
            <w:pPr>
              <w:widowControl w:val="0"/>
              <w:jc w:val="center"/>
              <w:rPr>
                <w:rFonts w:ascii="GHEA Grapalat" w:hAnsi="GHEA Grapalat"/>
                <w:iCs/>
              </w:rPr>
            </w:pPr>
            <w:r w:rsidRPr="00DF13E4">
              <w:rPr>
                <w:rFonts w:ascii="GHEA Grapalat" w:hAnsi="GHEA Grapalat"/>
                <w:sz w:val="16"/>
              </w:rPr>
              <w:t xml:space="preserve">подпись </w:t>
            </w:r>
          </w:p>
        </w:tc>
        <w:tc>
          <w:tcPr>
            <w:tcW w:w="0" w:type="auto"/>
          </w:tcPr>
          <w:p w:rsidR="00C5074A" w:rsidRPr="00DF13E4" w:rsidRDefault="00C5074A" w:rsidP="00CA236C">
            <w:pPr>
              <w:widowControl w:val="0"/>
              <w:autoSpaceDE w:val="0"/>
              <w:autoSpaceDN w:val="0"/>
              <w:adjustRightInd w:val="0"/>
              <w:jc w:val="center"/>
              <w:rPr>
                <w:rFonts w:ascii="GHEA Grapalat" w:hAnsi="GHEA Grapalat"/>
                <w:iCs/>
              </w:rPr>
            </w:pPr>
            <w:r w:rsidRPr="00DF13E4">
              <w:rPr>
                <w:rFonts w:ascii="GHEA Grapalat" w:hAnsi="GHEA Grapalat"/>
              </w:rPr>
              <w:t>___________________________</w:t>
            </w:r>
          </w:p>
          <w:p w:rsidR="00C5074A" w:rsidRPr="00DF13E4" w:rsidRDefault="00C5074A" w:rsidP="00CA236C">
            <w:pPr>
              <w:widowControl w:val="0"/>
              <w:jc w:val="center"/>
              <w:rPr>
                <w:rFonts w:ascii="GHEA Grapalat" w:hAnsi="GHEA Grapalat"/>
                <w:iCs/>
              </w:rPr>
            </w:pPr>
            <w:r w:rsidRPr="00DF13E4">
              <w:rPr>
                <w:rFonts w:ascii="GHEA Grapalat" w:hAnsi="GHEA Grapalat"/>
                <w:sz w:val="16"/>
              </w:rPr>
              <w:t xml:space="preserve">подпись </w:t>
            </w:r>
          </w:p>
        </w:tc>
      </w:tr>
      <w:tr w:rsidR="00C5074A" w:rsidRPr="00DF13E4" w:rsidTr="005110FD">
        <w:trPr>
          <w:trHeight w:val="503"/>
          <w:jc w:val="center"/>
        </w:trPr>
        <w:tc>
          <w:tcPr>
            <w:tcW w:w="0" w:type="auto"/>
          </w:tcPr>
          <w:p w:rsidR="00C5074A" w:rsidRPr="00DF13E4" w:rsidRDefault="00C5074A" w:rsidP="00CA236C">
            <w:pPr>
              <w:widowControl w:val="0"/>
              <w:autoSpaceDE w:val="0"/>
              <w:autoSpaceDN w:val="0"/>
              <w:adjustRightInd w:val="0"/>
              <w:jc w:val="center"/>
              <w:rPr>
                <w:rFonts w:ascii="GHEA Grapalat" w:hAnsi="GHEA Grapalat"/>
                <w:iCs/>
                <w:lang w:val="en-US"/>
              </w:rPr>
            </w:pPr>
            <w:r w:rsidRPr="00DF13E4">
              <w:rPr>
                <w:rFonts w:ascii="GHEA Grapalat" w:hAnsi="GHEA Grapalat"/>
              </w:rPr>
              <w:t>___________________________</w:t>
            </w:r>
          </w:p>
          <w:p w:rsidR="00C5074A" w:rsidRPr="00DF13E4" w:rsidRDefault="00C5074A" w:rsidP="00CA236C">
            <w:pPr>
              <w:widowControl w:val="0"/>
              <w:jc w:val="center"/>
              <w:rPr>
                <w:rFonts w:ascii="GHEA Grapalat" w:hAnsi="GHEA Grapalat"/>
                <w:iCs/>
              </w:rPr>
            </w:pPr>
            <w:r w:rsidRPr="00DF13E4">
              <w:rPr>
                <w:rFonts w:ascii="GHEA Grapalat" w:hAnsi="GHEA Grapalat"/>
                <w:sz w:val="16"/>
              </w:rPr>
              <w:t>фамилия, имя</w:t>
            </w:r>
          </w:p>
        </w:tc>
        <w:tc>
          <w:tcPr>
            <w:tcW w:w="0" w:type="auto"/>
          </w:tcPr>
          <w:p w:rsidR="00C5074A" w:rsidRPr="00DF13E4" w:rsidRDefault="00C5074A" w:rsidP="00CA236C">
            <w:pPr>
              <w:widowControl w:val="0"/>
              <w:autoSpaceDE w:val="0"/>
              <w:autoSpaceDN w:val="0"/>
              <w:adjustRightInd w:val="0"/>
              <w:jc w:val="center"/>
              <w:rPr>
                <w:rFonts w:ascii="GHEA Grapalat" w:hAnsi="GHEA Grapalat"/>
                <w:iCs/>
              </w:rPr>
            </w:pPr>
            <w:r w:rsidRPr="00DF13E4">
              <w:rPr>
                <w:rFonts w:ascii="GHEA Grapalat" w:hAnsi="GHEA Grapalat"/>
              </w:rPr>
              <w:t>___________________________</w:t>
            </w:r>
          </w:p>
          <w:p w:rsidR="00C5074A" w:rsidRPr="00DF13E4" w:rsidRDefault="00C5074A" w:rsidP="00CA236C">
            <w:pPr>
              <w:widowControl w:val="0"/>
              <w:jc w:val="center"/>
              <w:rPr>
                <w:rFonts w:ascii="GHEA Grapalat" w:hAnsi="GHEA Grapalat"/>
                <w:iCs/>
              </w:rPr>
            </w:pPr>
            <w:r w:rsidRPr="00DF13E4">
              <w:rPr>
                <w:rFonts w:ascii="GHEA Grapalat" w:hAnsi="GHEA Grapalat"/>
                <w:sz w:val="16"/>
              </w:rPr>
              <w:t>фамилия, имя</w:t>
            </w:r>
          </w:p>
        </w:tc>
      </w:tr>
      <w:tr w:rsidR="00C5074A" w:rsidRPr="00DF13E4" w:rsidTr="005110FD">
        <w:trPr>
          <w:trHeight w:val="281"/>
          <w:jc w:val="center"/>
        </w:trPr>
        <w:tc>
          <w:tcPr>
            <w:tcW w:w="0" w:type="auto"/>
          </w:tcPr>
          <w:p w:rsidR="00C5074A" w:rsidRPr="00DF13E4" w:rsidRDefault="00C5074A" w:rsidP="00CA236C">
            <w:pPr>
              <w:widowControl w:val="0"/>
              <w:autoSpaceDE w:val="0"/>
              <w:autoSpaceDN w:val="0"/>
              <w:adjustRightInd w:val="0"/>
              <w:jc w:val="center"/>
              <w:rPr>
                <w:rFonts w:ascii="GHEA Grapalat" w:hAnsi="GHEA Grapalat"/>
                <w:iCs/>
                <w:color w:val="000000"/>
              </w:rPr>
            </w:pPr>
            <w:r w:rsidRPr="00DF13E4">
              <w:rPr>
                <w:rFonts w:ascii="GHEA Grapalat" w:hAnsi="GHEA Grapalat"/>
                <w:color w:val="000000"/>
              </w:rPr>
              <w:t>М. П.</w:t>
            </w:r>
          </w:p>
        </w:tc>
        <w:tc>
          <w:tcPr>
            <w:tcW w:w="0" w:type="auto"/>
          </w:tcPr>
          <w:p w:rsidR="00C5074A" w:rsidRPr="00DF13E4" w:rsidRDefault="00C5074A" w:rsidP="00CA236C">
            <w:pPr>
              <w:widowControl w:val="0"/>
              <w:autoSpaceDE w:val="0"/>
              <w:autoSpaceDN w:val="0"/>
              <w:adjustRightInd w:val="0"/>
              <w:jc w:val="center"/>
              <w:rPr>
                <w:rFonts w:ascii="GHEA Grapalat" w:hAnsi="GHEA Grapalat"/>
                <w:iCs/>
                <w:color w:val="000000"/>
              </w:rPr>
            </w:pPr>
            <w:r w:rsidRPr="00DF13E4">
              <w:rPr>
                <w:rFonts w:ascii="GHEA Grapalat" w:hAnsi="GHEA Grapalat"/>
                <w:color w:val="000000"/>
              </w:rPr>
              <w:t>М. П.</w:t>
            </w:r>
          </w:p>
        </w:tc>
      </w:tr>
    </w:tbl>
    <w:p w:rsidR="005B4A72" w:rsidRPr="00DF13E4" w:rsidRDefault="005B4A72" w:rsidP="00CA236C">
      <w:pPr>
        <w:widowControl w:val="0"/>
        <w:ind w:firstLine="375"/>
        <w:jc w:val="both"/>
        <w:rPr>
          <w:rFonts w:ascii="GHEA Grapalat" w:hAnsi="GHEA Grapalat"/>
          <w:iCs/>
          <w:snapToGrid w:val="0"/>
          <w:color w:val="000000"/>
        </w:rPr>
      </w:pPr>
    </w:p>
    <w:p w:rsidR="00C5074A" w:rsidRPr="00DF13E4" w:rsidRDefault="00C5074A" w:rsidP="00CA236C">
      <w:pPr>
        <w:widowControl w:val="0"/>
        <w:ind w:firstLine="375"/>
        <w:rPr>
          <w:rFonts w:ascii="GHEA Grapalat" w:hAnsi="GHEA Grapalat" w:cs="Sylfaen"/>
          <w:b/>
        </w:rPr>
      </w:pPr>
      <w:r w:rsidRPr="00DF13E4">
        <w:rPr>
          <w:rFonts w:ascii="GHEA Grapalat" w:hAnsi="GHEA Grapalat" w:cs="Sylfaen"/>
          <w:b/>
        </w:rPr>
        <w:br w:type="page"/>
      </w:r>
    </w:p>
    <w:p w:rsidR="00516665" w:rsidRPr="00DF13E4" w:rsidRDefault="00516665" w:rsidP="00CA236C">
      <w:pPr>
        <w:widowControl w:val="0"/>
        <w:ind w:firstLine="567"/>
        <w:jc w:val="right"/>
        <w:rPr>
          <w:rFonts w:ascii="GHEA Grapalat" w:hAnsi="GHEA Grapalat" w:cs="Sylfaen"/>
          <w:i/>
        </w:rPr>
      </w:pPr>
      <w:r w:rsidRPr="00DF13E4">
        <w:rPr>
          <w:rFonts w:ascii="GHEA Grapalat" w:hAnsi="GHEA Grapalat"/>
          <w:i/>
        </w:rPr>
        <w:lastRenderedPageBreak/>
        <w:t>Приложение № 4.1</w:t>
      </w:r>
    </w:p>
    <w:p w:rsidR="00AC25C8" w:rsidRPr="00DF13E4" w:rsidRDefault="00693858" w:rsidP="00CA236C">
      <w:pPr>
        <w:widowControl w:val="0"/>
        <w:ind w:firstLine="567"/>
        <w:jc w:val="right"/>
        <w:rPr>
          <w:rFonts w:ascii="GHEA Grapalat" w:hAnsi="GHEA Grapalat" w:cs="Arial"/>
          <w:i/>
        </w:rPr>
      </w:pPr>
      <w:r w:rsidRPr="00DF13E4">
        <w:rPr>
          <w:rFonts w:ascii="GHEA Grapalat" w:hAnsi="GHEA Grapalat"/>
          <w:i/>
        </w:rPr>
        <w:t>к Договору</w:t>
      </w:r>
      <w:r w:rsidR="00AC25C8" w:rsidRPr="00DF13E4">
        <w:rPr>
          <w:rFonts w:ascii="GHEA Grapalat" w:hAnsi="GHEA Grapalat"/>
          <w:i/>
        </w:rPr>
        <w:t xml:space="preserve"> под кодом </w:t>
      </w:r>
      <w:r w:rsidR="00C5074A" w:rsidRPr="00DF13E4">
        <w:rPr>
          <w:rFonts w:ascii="GHEA Grapalat" w:hAnsi="GHEA Grapalat" w:cs="Arial"/>
          <w:i/>
        </w:rPr>
        <w:br/>
      </w:r>
      <w:r w:rsidR="00AC25C8" w:rsidRPr="00DF13E4">
        <w:rPr>
          <w:rFonts w:ascii="GHEA Grapalat" w:hAnsi="GHEA Grapalat"/>
          <w:i/>
        </w:rPr>
        <w:t xml:space="preserve">заключенному </w:t>
      </w:r>
      <w:r w:rsidR="00F529FA" w:rsidRPr="00DF13E4">
        <w:rPr>
          <w:rFonts w:ascii="GHEA Grapalat" w:hAnsi="GHEA Grapalat"/>
          <w:i/>
        </w:rPr>
        <w:t>"</w:t>
      </w:r>
      <w:r w:rsidR="00AC25C8" w:rsidRPr="00DF13E4">
        <w:rPr>
          <w:rFonts w:ascii="GHEA Grapalat" w:hAnsi="GHEA Grapalat"/>
          <w:i/>
        </w:rPr>
        <w:t xml:space="preserve"> </w:t>
      </w:r>
      <w:r w:rsidR="00CE0D64" w:rsidRPr="00DF13E4">
        <w:rPr>
          <w:rFonts w:ascii="GHEA Grapalat" w:hAnsi="GHEA Grapalat"/>
          <w:i/>
        </w:rPr>
        <w:tab/>
      </w:r>
      <w:r w:rsidR="00F529FA" w:rsidRPr="00DF13E4">
        <w:rPr>
          <w:rFonts w:ascii="GHEA Grapalat" w:hAnsi="GHEA Grapalat"/>
          <w:i/>
        </w:rPr>
        <w:t>"</w:t>
      </w:r>
      <w:r w:rsidR="00AC25C8" w:rsidRPr="00DF13E4">
        <w:rPr>
          <w:rFonts w:ascii="GHEA Grapalat" w:hAnsi="GHEA Grapalat"/>
          <w:i/>
        </w:rPr>
        <w:t xml:space="preserve"> </w:t>
      </w:r>
      <w:r w:rsidR="00CE0D64" w:rsidRPr="00DF13E4">
        <w:rPr>
          <w:rFonts w:ascii="GHEA Grapalat" w:hAnsi="GHEA Grapalat"/>
          <w:i/>
        </w:rPr>
        <w:tab/>
      </w:r>
      <w:r w:rsidR="00AC25C8" w:rsidRPr="00DF13E4">
        <w:rPr>
          <w:rFonts w:ascii="GHEA Grapalat" w:hAnsi="GHEA Grapalat"/>
          <w:i/>
        </w:rPr>
        <w:t>20</w:t>
      </w:r>
      <w:r w:rsidR="00CE0D64" w:rsidRPr="00DF13E4">
        <w:rPr>
          <w:rFonts w:ascii="GHEA Grapalat" w:hAnsi="GHEA Grapalat"/>
          <w:i/>
        </w:rPr>
        <w:tab/>
      </w:r>
      <w:r w:rsidR="00AC25C8" w:rsidRPr="00DF13E4">
        <w:rPr>
          <w:rFonts w:ascii="GHEA Grapalat" w:hAnsi="GHEA Grapalat"/>
          <w:i/>
        </w:rPr>
        <w:t>г.</w:t>
      </w:r>
    </w:p>
    <w:p w:rsidR="00516665" w:rsidRPr="00DF13E4" w:rsidRDefault="00516665" w:rsidP="00CA236C">
      <w:pPr>
        <w:widowControl w:val="0"/>
        <w:jc w:val="center"/>
        <w:rPr>
          <w:rFonts w:ascii="GHEA Grapalat" w:hAnsi="GHEA Grapalat" w:cs="Sylfaen"/>
          <w:b/>
          <w:bCs/>
        </w:rPr>
      </w:pPr>
    </w:p>
    <w:p w:rsidR="00A6012E" w:rsidRPr="00DF13E4" w:rsidRDefault="00A6012E" w:rsidP="00CA236C">
      <w:pPr>
        <w:widowControl w:val="0"/>
        <w:jc w:val="center"/>
        <w:rPr>
          <w:rFonts w:ascii="GHEA Grapalat" w:hAnsi="GHEA Grapalat" w:cs="Sylfaen"/>
          <w:bCs/>
        </w:rPr>
      </w:pPr>
      <w:r w:rsidRPr="00DF13E4">
        <w:rPr>
          <w:rFonts w:ascii="GHEA Grapalat" w:hAnsi="GHEA Grapalat"/>
        </w:rPr>
        <w:t>АКТ №</w:t>
      </w:r>
      <w:r w:rsidR="00CE0D64" w:rsidRPr="00DF13E4">
        <w:rPr>
          <w:rFonts w:ascii="GHEA Grapalat" w:hAnsi="GHEA Grapalat"/>
        </w:rPr>
        <w:t>_____________</w:t>
      </w:r>
    </w:p>
    <w:p w:rsidR="00C5074A" w:rsidRPr="00DF13E4" w:rsidRDefault="00A6012E" w:rsidP="00CA236C">
      <w:pPr>
        <w:widowControl w:val="0"/>
        <w:jc w:val="center"/>
        <w:rPr>
          <w:rFonts w:ascii="GHEA Grapalat" w:hAnsi="GHEA Grapalat"/>
        </w:rPr>
      </w:pPr>
      <w:r w:rsidRPr="00DF13E4">
        <w:rPr>
          <w:rFonts w:ascii="GHEA Grapalat" w:hAnsi="GHEA Grapalat"/>
        </w:rPr>
        <w:t>относительно фиксирования факта сдачи Заказчику результата договора</w:t>
      </w:r>
    </w:p>
    <w:p w:rsidR="00A6012E" w:rsidRPr="00DF13E4" w:rsidRDefault="00A6012E" w:rsidP="00CA236C">
      <w:pPr>
        <w:widowControl w:val="0"/>
        <w:tabs>
          <w:tab w:val="left" w:pos="360"/>
          <w:tab w:val="left" w:pos="540"/>
        </w:tabs>
        <w:rPr>
          <w:rFonts w:ascii="GHEA Grapalat" w:hAnsi="GHEA Grapalat" w:cs="Sylfaen"/>
        </w:rPr>
      </w:pPr>
    </w:p>
    <w:p w:rsidR="00C5074A" w:rsidRPr="00DF13E4" w:rsidRDefault="00C5074A" w:rsidP="00CA236C">
      <w:pPr>
        <w:widowControl w:val="0"/>
        <w:ind w:firstLine="567"/>
        <w:jc w:val="both"/>
        <w:rPr>
          <w:rFonts w:ascii="GHEA Grapalat" w:hAnsi="GHEA Grapalat"/>
        </w:rPr>
      </w:pPr>
      <w:r w:rsidRPr="00DF13E4">
        <w:rPr>
          <w:rFonts w:ascii="GHEA Grapalat" w:hAnsi="GHEA Grapalat"/>
        </w:rPr>
        <w:t>Настоящим фиксируется, что в рамках договора закупки № ______________,</w:t>
      </w:r>
    </w:p>
    <w:p w:rsidR="00C5074A" w:rsidRPr="00DF13E4" w:rsidRDefault="00C5074A" w:rsidP="00CA236C">
      <w:pPr>
        <w:widowControl w:val="0"/>
        <w:ind w:left="7513"/>
        <w:jc w:val="both"/>
        <w:rPr>
          <w:rFonts w:ascii="GHEA Grapalat" w:hAnsi="GHEA Grapalat"/>
          <w:sz w:val="16"/>
        </w:rPr>
      </w:pPr>
      <w:r w:rsidRPr="00DF13E4">
        <w:rPr>
          <w:rFonts w:ascii="GHEA Grapalat" w:hAnsi="GHEA Grapalat"/>
          <w:sz w:val="16"/>
        </w:rPr>
        <w:t>номер договора</w:t>
      </w:r>
    </w:p>
    <w:p w:rsidR="00C5074A" w:rsidRPr="00DF13E4" w:rsidRDefault="00C5074A" w:rsidP="00CA236C">
      <w:pPr>
        <w:widowControl w:val="0"/>
        <w:tabs>
          <w:tab w:val="left" w:pos="4480"/>
        </w:tabs>
        <w:jc w:val="both"/>
        <w:rPr>
          <w:rFonts w:ascii="GHEA Grapalat" w:hAnsi="GHEA Grapalat" w:cs="Sylfaen"/>
        </w:rPr>
      </w:pPr>
      <w:r w:rsidRPr="00DF13E4">
        <w:rPr>
          <w:rFonts w:ascii="GHEA Grapalat" w:hAnsi="GHEA Grapalat"/>
        </w:rPr>
        <w:t>заключенного __________________ 20</w:t>
      </w:r>
      <w:r w:rsidRPr="00DF13E4">
        <w:rPr>
          <w:rFonts w:ascii="GHEA Grapalat" w:hAnsi="GHEA Grapalat"/>
        </w:rPr>
        <w:tab/>
        <w:t>г. между _____________________________</w:t>
      </w:r>
    </w:p>
    <w:p w:rsidR="00C5074A" w:rsidRPr="00DF13E4" w:rsidRDefault="00C5074A" w:rsidP="00CA236C">
      <w:pPr>
        <w:widowControl w:val="0"/>
        <w:tabs>
          <w:tab w:val="left" w:pos="6379"/>
        </w:tabs>
        <w:ind w:left="1701" w:right="-360"/>
        <w:jc w:val="both"/>
        <w:rPr>
          <w:rFonts w:ascii="GHEA Grapalat" w:hAnsi="GHEA Grapalat" w:cs="Sylfaen"/>
          <w:sz w:val="8"/>
        </w:rPr>
      </w:pPr>
      <w:r w:rsidRPr="00DF13E4">
        <w:rPr>
          <w:rFonts w:ascii="GHEA Grapalat" w:hAnsi="GHEA Grapalat"/>
          <w:sz w:val="16"/>
        </w:rPr>
        <w:t xml:space="preserve">дата заключения договора </w:t>
      </w:r>
      <w:r w:rsidRPr="00DF13E4">
        <w:rPr>
          <w:rFonts w:ascii="GHEA Grapalat" w:hAnsi="GHEA Grapalat"/>
          <w:sz w:val="16"/>
        </w:rPr>
        <w:tab/>
        <w:t>наименование Покупателя</w:t>
      </w:r>
    </w:p>
    <w:p w:rsidR="003C0D96" w:rsidRPr="00DF13E4" w:rsidRDefault="003C0D96" w:rsidP="00CA236C">
      <w:pPr>
        <w:widowControl w:val="0"/>
        <w:tabs>
          <w:tab w:val="left" w:pos="360"/>
          <w:tab w:val="left" w:pos="540"/>
        </w:tabs>
        <w:jc w:val="both"/>
        <w:rPr>
          <w:rFonts w:ascii="GHEA Grapalat" w:hAnsi="GHEA Grapalat"/>
        </w:rPr>
      </w:pPr>
      <w:r w:rsidRPr="00DF13E4">
        <w:rPr>
          <w:rFonts w:ascii="GHEA Grapalat" w:hAnsi="GHEA Grapalat"/>
        </w:rPr>
        <w:t xml:space="preserve">(далее — Заказчик) и ________________________________ (далее — Подрядчик), </w:t>
      </w:r>
    </w:p>
    <w:p w:rsidR="003C0D96" w:rsidRPr="00DF13E4" w:rsidRDefault="003C0D96" w:rsidP="00CA236C">
      <w:pPr>
        <w:widowControl w:val="0"/>
        <w:tabs>
          <w:tab w:val="left" w:pos="360"/>
          <w:tab w:val="left" w:pos="540"/>
        </w:tabs>
        <w:ind w:left="3686"/>
        <w:jc w:val="both"/>
        <w:rPr>
          <w:rFonts w:ascii="GHEA Grapalat" w:hAnsi="GHEA Grapalat"/>
          <w:sz w:val="16"/>
        </w:rPr>
      </w:pPr>
      <w:r w:rsidRPr="00DF13E4">
        <w:rPr>
          <w:rFonts w:ascii="GHEA Grapalat" w:hAnsi="GHEA Grapalat"/>
          <w:sz w:val="16"/>
        </w:rPr>
        <w:t>Имя Подрядчика</w:t>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86"/>
        <w:gridCol w:w="2268"/>
        <w:gridCol w:w="2144"/>
      </w:tblGrid>
      <w:tr w:rsidR="00A6012E" w:rsidRPr="00DF13E4" w:rsidTr="00FC09C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6012E" w:rsidRPr="00DF13E4" w:rsidRDefault="00A6012E"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Работа</w:t>
            </w:r>
          </w:p>
        </w:tc>
      </w:tr>
      <w:tr w:rsidR="00A6012E" w:rsidRPr="00DF13E4" w:rsidTr="003C0D96">
        <w:trPr>
          <w:trHeight w:val="273"/>
        </w:trPr>
        <w:tc>
          <w:tcPr>
            <w:tcW w:w="3286" w:type="dxa"/>
            <w:tcBorders>
              <w:top w:val="single" w:sz="4" w:space="0" w:color="000000"/>
              <w:left w:val="single" w:sz="4" w:space="0" w:color="000000"/>
              <w:bottom w:val="single" w:sz="4" w:space="0" w:color="000000"/>
              <w:right w:val="single" w:sz="4" w:space="0" w:color="000000"/>
            </w:tcBorders>
            <w:vAlign w:val="center"/>
          </w:tcPr>
          <w:p w:rsidR="00A6012E" w:rsidRPr="00DF13E4" w:rsidRDefault="00A6012E"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наименование</w:t>
            </w:r>
          </w:p>
        </w:tc>
        <w:tc>
          <w:tcPr>
            <w:tcW w:w="2268" w:type="dxa"/>
            <w:tcBorders>
              <w:top w:val="single" w:sz="4" w:space="0" w:color="000000"/>
              <w:left w:val="single" w:sz="4" w:space="0" w:color="000000"/>
              <w:bottom w:val="single" w:sz="4" w:space="0" w:color="000000"/>
              <w:right w:val="single" w:sz="4" w:space="0" w:color="auto"/>
            </w:tcBorders>
            <w:vAlign w:val="center"/>
          </w:tcPr>
          <w:p w:rsidR="00A6012E" w:rsidRPr="00DF13E4" w:rsidRDefault="00A6012E" w:rsidP="00CA236C">
            <w:pPr>
              <w:pStyle w:val="23"/>
              <w:widowControl w:val="0"/>
              <w:autoSpaceDE w:val="0"/>
              <w:autoSpaceDN w:val="0"/>
              <w:adjustRightInd w:val="0"/>
              <w:spacing w:line="240" w:lineRule="auto"/>
              <w:ind w:firstLine="0"/>
              <w:jc w:val="center"/>
              <w:rPr>
                <w:rFonts w:ascii="GHEA Grapalat" w:hAnsi="GHEA Grapalat"/>
                <w:szCs w:val="24"/>
              </w:rPr>
            </w:pPr>
            <w:r w:rsidRPr="00BB4C66">
              <w:rPr>
                <w:rFonts w:ascii="GHEA Grapalat" w:hAnsi="GHEA Grapalat"/>
                <w:szCs w:val="24"/>
              </w:rPr>
              <w:t xml:space="preserve">единица измерения </w:t>
            </w:r>
          </w:p>
        </w:tc>
        <w:tc>
          <w:tcPr>
            <w:tcW w:w="2144" w:type="dxa"/>
            <w:tcBorders>
              <w:top w:val="single" w:sz="4" w:space="0" w:color="000000"/>
              <w:left w:val="single" w:sz="4" w:space="0" w:color="auto"/>
              <w:bottom w:val="single" w:sz="4" w:space="0" w:color="000000"/>
              <w:right w:val="single" w:sz="4" w:space="0" w:color="000000"/>
            </w:tcBorders>
            <w:vAlign w:val="center"/>
          </w:tcPr>
          <w:p w:rsidR="00A6012E" w:rsidRPr="00DF13E4" w:rsidRDefault="00A6012E" w:rsidP="00CA236C">
            <w:pPr>
              <w:pStyle w:val="23"/>
              <w:widowControl w:val="0"/>
              <w:spacing w:line="240" w:lineRule="auto"/>
              <w:ind w:firstLine="0"/>
              <w:jc w:val="center"/>
              <w:rPr>
                <w:rFonts w:ascii="GHEA Grapalat" w:hAnsi="GHEA Grapalat"/>
                <w:szCs w:val="24"/>
              </w:rPr>
            </w:pPr>
            <w:r w:rsidRPr="00BB4C66">
              <w:rPr>
                <w:rFonts w:ascii="GHEA Grapalat" w:hAnsi="GHEA Grapalat"/>
                <w:szCs w:val="24"/>
              </w:rPr>
              <w:t>количество (фактическое)</w:t>
            </w:r>
          </w:p>
        </w:tc>
      </w:tr>
      <w:tr w:rsidR="00A6012E" w:rsidRPr="00DF13E4" w:rsidTr="003C0D96">
        <w:trPr>
          <w:trHeight w:val="273"/>
        </w:trPr>
        <w:tc>
          <w:tcPr>
            <w:tcW w:w="3286" w:type="dxa"/>
            <w:tcBorders>
              <w:top w:val="single" w:sz="4" w:space="0" w:color="000000"/>
              <w:left w:val="single" w:sz="4" w:space="0" w:color="000000"/>
              <w:bottom w:val="single" w:sz="4" w:space="0" w:color="000000"/>
              <w:right w:val="single" w:sz="4" w:space="0" w:color="000000"/>
            </w:tcBorders>
          </w:tcPr>
          <w:p w:rsidR="00A6012E" w:rsidRPr="00DF13E4" w:rsidRDefault="00A6012E" w:rsidP="00CA236C">
            <w:pPr>
              <w:pStyle w:val="23"/>
              <w:widowControl w:val="0"/>
              <w:spacing w:line="240" w:lineRule="auto"/>
              <w:ind w:firstLine="0"/>
              <w:jc w:val="center"/>
              <w:rPr>
                <w:rFonts w:ascii="GHEA Grapalat" w:hAnsi="GHEA Grapalat"/>
                <w:szCs w:val="24"/>
              </w:rPr>
            </w:pPr>
          </w:p>
        </w:tc>
        <w:tc>
          <w:tcPr>
            <w:tcW w:w="2268" w:type="dxa"/>
            <w:tcBorders>
              <w:top w:val="single" w:sz="4" w:space="0" w:color="000000"/>
              <w:left w:val="single" w:sz="4" w:space="0" w:color="000000"/>
              <w:bottom w:val="single" w:sz="4" w:space="0" w:color="000000"/>
              <w:right w:val="single" w:sz="4" w:space="0" w:color="auto"/>
            </w:tcBorders>
          </w:tcPr>
          <w:p w:rsidR="00A6012E" w:rsidRPr="00DF13E4" w:rsidRDefault="00A6012E" w:rsidP="00CA236C">
            <w:pPr>
              <w:pStyle w:val="23"/>
              <w:widowControl w:val="0"/>
              <w:spacing w:line="240" w:lineRule="auto"/>
              <w:ind w:firstLine="0"/>
              <w:jc w:val="center"/>
              <w:rPr>
                <w:rFonts w:ascii="GHEA Grapalat" w:hAnsi="GHEA Grapalat"/>
                <w:szCs w:val="24"/>
              </w:rPr>
            </w:pPr>
          </w:p>
        </w:tc>
        <w:tc>
          <w:tcPr>
            <w:tcW w:w="2144" w:type="dxa"/>
            <w:tcBorders>
              <w:top w:val="single" w:sz="4" w:space="0" w:color="000000"/>
              <w:left w:val="single" w:sz="4" w:space="0" w:color="auto"/>
              <w:bottom w:val="single" w:sz="4" w:space="0" w:color="000000"/>
              <w:right w:val="single" w:sz="4" w:space="0" w:color="000000"/>
            </w:tcBorders>
          </w:tcPr>
          <w:p w:rsidR="00A6012E" w:rsidRPr="00DF13E4" w:rsidRDefault="00A6012E" w:rsidP="00CA236C">
            <w:pPr>
              <w:pStyle w:val="23"/>
              <w:widowControl w:val="0"/>
              <w:spacing w:line="240" w:lineRule="auto"/>
              <w:ind w:firstLine="0"/>
              <w:jc w:val="center"/>
              <w:rPr>
                <w:rFonts w:ascii="GHEA Grapalat" w:hAnsi="GHEA Grapalat"/>
                <w:szCs w:val="24"/>
              </w:rPr>
            </w:pPr>
          </w:p>
        </w:tc>
      </w:tr>
      <w:tr w:rsidR="00A6012E" w:rsidRPr="00DF13E4" w:rsidTr="003C0D96">
        <w:trPr>
          <w:trHeight w:val="273"/>
        </w:trPr>
        <w:tc>
          <w:tcPr>
            <w:tcW w:w="3286" w:type="dxa"/>
            <w:tcBorders>
              <w:top w:val="single" w:sz="4" w:space="0" w:color="000000"/>
              <w:left w:val="single" w:sz="4" w:space="0" w:color="000000"/>
              <w:bottom w:val="single" w:sz="4" w:space="0" w:color="000000"/>
              <w:right w:val="single" w:sz="4" w:space="0" w:color="000000"/>
            </w:tcBorders>
          </w:tcPr>
          <w:p w:rsidR="00A6012E" w:rsidRPr="00DF13E4" w:rsidRDefault="00A6012E" w:rsidP="00CA236C">
            <w:pPr>
              <w:pStyle w:val="23"/>
              <w:widowControl w:val="0"/>
              <w:spacing w:line="240" w:lineRule="auto"/>
              <w:ind w:firstLine="0"/>
              <w:jc w:val="center"/>
              <w:rPr>
                <w:rFonts w:ascii="GHEA Grapalat" w:hAnsi="GHEA Grapalat"/>
                <w:szCs w:val="24"/>
              </w:rPr>
            </w:pPr>
          </w:p>
        </w:tc>
        <w:tc>
          <w:tcPr>
            <w:tcW w:w="2268" w:type="dxa"/>
            <w:tcBorders>
              <w:top w:val="single" w:sz="4" w:space="0" w:color="000000"/>
              <w:left w:val="single" w:sz="4" w:space="0" w:color="000000"/>
              <w:bottom w:val="single" w:sz="4" w:space="0" w:color="000000"/>
              <w:right w:val="single" w:sz="4" w:space="0" w:color="auto"/>
            </w:tcBorders>
          </w:tcPr>
          <w:p w:rsidR="00A6012E" w:rsidRPr="00DF13E4" w:rsidRDefault="00A6012E" w:rsidP="00CA236C">
            <w:pPr>
              <w:pStyle w:val="23"/>
              <w:widowControl w:val="0"/>
              <w:spacing w:line="240" w:lineRule="auto"/>
              <w:ind w:firstLine="0"/>
              <w:jc w:val="center"/>
              <w:rPr>
                <w:rFonts w:ascii="GHEA Grapalat" w:hAnsi="GHEA Grapalat"/>
                <w:szCs w:val="24"/>
              </w:rPr>
            </w:pPr>
          </w:p>
        </w:tc>
        <w:tc>
          <w:tcPr>
            <w:tcW w:w="2144" w:type="dxa"/>
            <w:tcBorders>
              <w:top w:val="single" w:sz="4" w:space="0" w:color="000000"/>
              <w:left w:val="single" w:sz="4" w:space="0" w:color="auto"/>
              <w:bottom w:val="single" w:sz="4" w:space="0" w:color="000000"/>
              <w:right w:val="single" w:sz="4" w:space="0" w:color="000000"/>
            </w:tcBorders>
          </w:tcPr>
          <w:p w:rsidR="00A6012E" w:rsidRPr="00DF13E4" w:rsidRDefault="00A6012E" w:rsidP="00CA236C">
            <w:pPr>
              <w:pStyle w:val="23"/>
              <w:widowControl w:val="0"/>
              <w:spacing w:line="240" w:lineRule="auto"/>
              <w:ind w:firstLine="0"/>
              <w:jc w:val="center"/>
              <w:rPr>
                <w:rFonts w:ascii="GHEA Grapalat" w:hAnsi="GHEA Grapalat"/>
                <w:szCs w:val="24"/>
              </w:rPr>
            </w:pPr>
          </w:p>
        </w:tc>
      </w:tr>
    </w:tbl>
    <w:p w:rsidR="00516665" w:rsidRPr="00DF13E4" w:rsidRDefault="00516665" w:rsidP="00CA236C">
      <w:pPr>
        <w:widowControl w:val="0"/>
        <w:tabs>
          <w:tab w:val="left" w:pos="360"/>
          <w:tab w:val="left" w:pos="540"/>
        </w:tabs>
        <w:jc w:val="both"/>
        <w:rPr>
          <w:rFonts w:ascii="GHEA Grapalat" w:hAnsi="GHEA Grapalat" w:cs="Sylfaen"/>
        </w:rPr>
      </w:pPr>
    </w:p>
    <w:p w:rsidR="00516665" w:rsidRPr="00DF13E4" w:rsidRDefault="00516665" w:rsidP="00CA236C">
      <w:pPr>
        <w:widowControl w:val="0"/>
        <w:ind w:firstLine="567"/>
        <w:jc w:val="both"/>
        <w:rPr>
          <w:rFonts w:ascii="GHEA Grapalat" w:hAnsi="GHEA Grapalat" w:cs="Sylfaen"/>
        </w:rPr>
      </w:pPr>
      <w:r w:rsidRPr="00DF13E4">
        <w:rPr>
          <w:rFonts w:ascii="GHEA Grapalat" w:hAnsi="GHEA Grapalat"/>
        </w:rPr>
        <w:t>Настоящий акт составлен в 2 экземплярах, каждой из сторон предоставляется по одному экземпляру.</w:t>
      </w:r>
    </w:p>
    <w:p w:rsidR="00516665" w:rsidRPr="00DF13E4" w:rsidRDefault="00516665" w:rsidP="00CA236C">
      <w:pPr>
        <w:widowControl w:val="0"/>
        <w:tabs>
          <w:tab w:val="left" w:pos="360"/>
          <w:tab w:val="left" w:pos="540"/>
        </w:tabs>
        <w:rPr>
          <w:rFonts w:ascii="GHEA Grapalat" w:hAnsi="GHEA Grapalat" w:cs="Sylfaen"/>
        </w:rPr>
      </w:pPr>
    </w:p>
    <w:p w:rsidR="00516665" w:rsidRPr="00DF13E4" w:rsidRDefault="00516665" w:rsidP="00CA236C">
      <w:pPr>
        <w:widowControl w:val="0"/>
        <w:jc w:val="center"/>
        <w:rPr>
          <w:rFonts w:ascii="GHEA Grapalat" w:hAnsi="GHEA Grapalat" w:cs="Sylfaen"/>
        </w:rPr>
      </w:pPr>
    </w:p>
    <w:p w:rsidR="00B9533C" w:rsidRPr="00DF13E4" w:rsidRDefault="00B9533C" w:rsidP="00CA236C">
      <w:pPr>
        <w:rPr>
          <w:rFonts w:ascii="GHEA Grapalat" w:hAnsi="GHEA Grapalat" w:cs="Sylfaen"/>
        </w:rPr>
      </w:pPr>
      <w:r w:rsidRPr="00DF13E4">
        <w:rPr>
          <w:rFonts w:ascii="GHEA Grapalat" w:hAnsi="GHEA Grapalat" w:cs="Sylfaen"/>
        </w:rPr>
        <w:br w:type="page"/>
      </w:r>
    </w:p>
    <w:p w:rsidR="00516665" w:rsidRPr="00DF13E4" w:rsidRDefault="00516665" w:rsidP="00CA236C">
      <w:pPr>
        <w:widowControl w:val="0"/>
        <w:jc w:val="center"/>
        <w:rPr>
          <w:rFonts w:ascii="GHEA Grapalat" w:hAnsi="GHEA Grapalat" w:cs="Sylfaen"/>
        </w:rPr>
      </w:pPr>
      <w:r w:rsidRPr="00DF13E4">
        <w:rPr>
          <w:rFonts w:ascii="GHEA Grapalat" w:hAnsi="GHEA Grapalat"/>
        </w:rPr>
        <w:lastRenderedPageBreak/>
        <w:t>СТОРОНЫ</w:t>
      </w:r>
    </w:p>
    <w:p w:rsidR="00516665" w:rsidRPr="00DF13E4" w:rsidRDefault="00516665" w:rsidP="00CA236C">
      <w:pPr>
        <w:widowControl w:val="0"/>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E04A16" w:rsidRPr="00DF13E4" w:rsidTr="005110FD">
        <w:tc>
          <w:tcPr>
            <w:tcW w:w="4450" w:type="dxa"/>
          </w:tcPr>
          <w:p w:rsidR="00E04A16" w:rsidRPr="00DF13E4" w:rsidRDefault="00E04A16" w:rsidP="00CA236C">
            <w:pPr>
              <w:widowControl w:val="0"/>
              <w:tabs>
                <w:tab w:val="left" w:pos="360"/>
                <w:tab w:val="left" w:pos="540"/>
              </w:tabs>
              <w:jc w:val="center"/>
              <w:rPr>
                <w:rFonts w:ascii="GHEA Grapalat" w:hAnsi="GHEA Grapalat" w:cs="Sylfaen"/>
                <w:b/>
                <w:bCs/>
              </w:rPr>
            </w:pPr>
            <w:r w:rsidRPr="00DF13E4">
              <w:rPr>
                <w:rFonts w:ascii="GHEA Grapalat" w:hAnsi="GHEA Grapalat"/>
                <w:b/>
              </w:rPr>
              <w:t>Сдал</w:t>
            </w:r>
          </w:p>
        </w:tc>
        <w:tc>
          <w:tcPr>
            <w:tcW w:w="4836" w:type="dxa"/>
          </w:tcPr>
          <w:p w:rsidR="00E04A16" w:rsidRPr="00DF13E4" w:rsidRDefault="00E04A16" w:rsidP="00CA236C">
            <w:pPr>
              <w:widowControl w:val="0"/>
              <w:tabs>
                <w:tab w:val="left" w:pos="360"/>
                <w:tab w:val="left" w:pos="540"/>
              </w:tabs>
              <w:jc w:val="center"/>
              <w:rPr>
                <w:rFonts w:ascii="GHEA Grapalat" w:hAnsi="GHEA Grapalat" w:cs="Sylfaen"/>
                <w:b/>
                <w:bCs/>
              </w:rPr>
            </w:pPr>
            <w:r w:rsidRPr="00DF13E4">
              <w:rPr>
                <w:rFonts w:ascii="GHEA Grapalat" w:hAnsi="GHEA Grapalat"/>
                <w:b/>
              </w:rPr>
              <w:t>Принял</w:t>
            </w:r>
          </w:p>
        </w:tc>
      </w:tr>
    </w:tbl>
    <w:p w:rsidR="00E04A16" w:rsidRPr="00DF13E4" w:rsidRDefault="00E04A16" w:rsidP="00CA236C">
      <w:pPr>
        <w:widowControl w:val="0"/>
        <w:jc w:val="right"/>
        <w:rPr>
          <w:rFonts w:ascii="GHEA Grapalat" w:hAnsi="GHEA Grapalat" w:cs="Sylfaen"/>
          <w:sz w:val="20"/>
          <w:szCs w:val="20"/>
        </w:rPr>
      </w:pPr>
      <w:r w:rsidRPr="00DF13E4">
        <w:rPr>
          <w:rFonts w:ascii="GHEA Grapalat" w:hAnsi="GHEA Grapalat"/>
          <w:sz w:val="20"/>
          <w:szCs w:val="20"/>
        </w:rPr>
        <w:t>представитель, спроектировавший заявку:</w:t>
      </w:r>
    </w:p>
    <w:p w:rsidR="00E04A16" w:rsidRPr="00DF13E4" w:rsidRDefault="00E04A16" w:rsidP="00CA236C">
      <w:pPr>
        <w:widowControl w:val="0"/>
        <w:tabs>
          <w:tab w:val="left" w:pos="360"/>
          <w:tab w:val="left" w:pos="540"/>
        </w:tabs>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04A16" w:rsidRPr="00DF13E4" w:rsidTr="005110FD">
        <w:tc>
          <w:tcPr>
            <w:tcW w:w="4643" w:type="dxa"/>
            <w:vAlign w:val="center"/>
          </w:tcPr>
          <w:p w:rsidR="00E04A16" w:rsidRPr="00DF13E4" w:rsidRDefault="00E04A16" w:rsidP="00CA236C">
            <w:pPr>
              <w:jc w:val="center"/>
              <w:rPr>
                <w:rFonts w:ascii="GHEA Grapalat" w:hAnsi="GHEA Grapalat" w:cs="GHEA Grapalat"/>
                <w:color w:val="000000"/>
                <w:lang w:val="en-US"/>
              </w:rPr>
            </w:pPr>
            <w:r w:rsidRPr="00DF13E4">
              <w:rPr>
                <w:rFonts w:ascii="GHEA Grapalat" w:hAnsi="GHEA Grapalat"/>
                <w:color w:val="000000"/>
              </w:rPr>
              <w:t>___________________________</w:t>
            </w:r>
          </w:p>
          <w:p w:rsidR="00E04A16" w:rsidRPr="00DF13E4" w:rsidRDefault="00E04A16" w:rsidP="00CA236C">
            <w:pPr>
              <w:jc w:val="center"/>
              <w:rPr>
                <w:rFonts w:ascii="GHEA Grapalat" w:hAnsi="GHEA Grapalat" w:cs="GHEA Grapalat"/>
                <w:color w:val="000000"/>
                <w:sz w:val="16"/>
                <w:szCs w:val="16"/>
              </w:rPr>
            </w:pPr>
            <w:r w:rsidRPr="00DF13E4">
              <w:rPr>
                <w:rFonts w:ascii="GHEA Grapalat" w:hAnsi="GHEA Grapalat"/>
                <w:color w:val="000000"/>
                <w:sz w:val="16"/>
                <w:szCs w:val="16"/>
              </w:rPr>
              <w:t>фамилия, имя</w:t>
            </w:r>
          </w:p>
        </w:tc>
        <w:tc>
          <w:tcPr>
            <w:tcW w:w="4644" w:type="dxa"/>
            <w:vAlign w:val="center"/>
          </w:tcPr>
          <w:p w:rsidR="00E04A16" w:rsidRPr="00DF13E4" w:rsidRDefault="00E04A16" w:rsidP="00CA236C">
            <w:pPr>
              <w:jc w:val="center"/>
              <w:rPr>
                <w:rFonts w:ascii="GHEA Grapalat" w:hAnsi="GHEA Grapalat" w:cs="GHEA Grapalat"/>
                <w:color w:val="000000"/>
              </w:rPr>
            </w:pPr>
            <w:r w:rsidRPr="00DF13E4">
              <w:rPr>
                <w:rFonts w:ascii="GHEA Grapalat" w:hAnsi="GHEA Grapalat"/>
                <w:color w:val="000000"/>
              </w:rPr>
              <w:t>___________________________</w:t>
            </w:r>
          </w:p>
          <w:p w:rsidR="00E04A16" w:rsidRPr="00DF13E4" w:rsidRDefault="00E04A16" w:rsidP="00CA236C">
            <w:pPr>
              <w:jc w:val="center"/>
              <w:rPr>
                <w:rFonts w:ascii="GHEA Grapalat" w:hAnsi="GHEA Grapalat" w:cs="GHEA Grapalat"/>
                <w:color w:val="000000"/>
                <w:sz w:val="16"/>
                <w:szCs w:val="16"/>
              </w:rPr>
            </w:pPr>
            <w:r w:rsidRPr="00DF13E4">
              <w:rPr>
                <w:rFonts w:ascii="GHEA Grapalat" w:hAnsi="GHEA Grapalat"/>
                <w:color w:val="000000"/>
                <w:sz w:val="16"/>
                <w:szCs w:val="16"/>
              </w:rPr>
              <w:t>фамилия, имя</w:t>
            </w:r>
          </w:p>
        </w:tc>
      </w:tr>
      <w:tr w:rsidR="00E04A16" w:rsidRPr="00DF13E4" w:rsidTr="005110FD">
        <w:tc>
          <w:tcPr>
            <w:tcW w:w="4643" w:type="dxa"/>
            <w:vAlign w:val="center"/>
          </w:tcPr>
          <w:p w:rsidR="00E04A16" w:rsidRPr="00DF13E4" w:rsidRDefault="00E04A16" w:rsidP="00CA236C">
            <w:pPr>
              <w:jc w:val="center"/>
              <w:rPr>
                <w:rFonts w:ascii="GHEA Grapalat" w:hAnsi="GHEA Grapalat" w:cs="GHEA Grapalat"/>
                <w:color w:val="000000"/>
                <w:lang w:val="en-US"/>
              </w:rPr>
            </w:pPr>
            <w:r w:rsidRPr="00DF13E4">
              <w:rPr>
                <w:rFonts w:ascii="GHEA Grapalat" w:hAnsi="GHEA Grapalat"/>
                <w:color w:val="000000"/>
              </w:rPr>
              <w:t>___________________________</w:t>
            </w:r>
          </w:p>
          <w:p w:rsidR="00E04A16" w:rsidRPr="00DF13E4" w:rsidRDefault="00E04A16" w:rsidP="00CA236C">
            <w:pPr>
              <w:jc w:val="center"/>
              <w:rPr>
                <w:rFonts w:ascii="GHEA Grapalat" w:hAnsi="GHEA Grapalat" w:cs="GHEA Grapalat"/>
                <w:color w:val="000000"/>
                <w:sz w:val="16"/>
                <w:szCs w:val="16"/>
              </w:rPr>
            </w:pPr>
            <w:r w:rsidRPr="00DF13E4">
              <w:rPr>
                <w:rFonts w:ascii="GHEA Grapalat" w:hAnsi="GHEA Grapalat"/>
                <w:color w:val="000000"/>
                <w:sz w:val="16"/>
                <w:szCs w:val="16"/>
              </w:rPr>
              <w:t>подпись</w:t>
            </w:r>
          </w:p>
        </w:tc>
        <w:tc>
          <w:tcPr>
            <w:tcW w:w="4644" w:type="dxa"/>
            <w:vAlign w:val="center"/>
          </w:tcPr>
          <w:p w:rsidR="00E04A16" w:rsidRPr="00DF13E4" w:rsidRDefault="00E04A16" w:rsidP="00CA236C">
            <w:pPr>
              <w:autoSpaceDE w:val="0"/>
              <w:autoSpaceDN w:val="0"/>
              <w:adjustRightInd w:val="0"/>
              <w:jc w:val="center"/>
              <w:rPr>
                <w:rFonts w:ascii="GHEA Grapalat" w:hAnsi="GHEA Grapalat" w:cs="GHEA Grapalat"/>
                <w:color w:val="000000"/>
              </w:rPr>
            </w:pPr>
            <w:r w:rsidRPr="00DF13E4">
              <w:rPr>
                <w:rFonts w:ascii="GHEA Grapalat" w:hAnsi="GHEA Grapalat"/>
                <w:color w:val="000000"/>
              </w:rPr>
              <w:t>___________________________</w:t>
            </w:r>
          </w:p>
          <w:p w:rsidR="00E04A16" w:rsidRPr="00DF13E4" w:rsidRDefault="00E04A16" w:rsidP="00CA236C">
            <w:pPr>
              <w:jc w:val="center"/>
              <w:rPr>
                <w:rFonts w:ascii="GHEA Grapalat" w:hAnsi="GHEA Grapalat" w:cs="GHEA Grapalat"/>
                <w:color w:val="000000"/>
                <w:sz w:val="16"/>
                <w:szCs w:val="16"/>
              </w:rPr>
            </w:pPr>
            <w:r w:rsidRPr="00DF13E4">
              <w:rPr>
                <w:rFonts w:ascii="GHEA Grapalat" w:hAnsi="GHEA Grapalat"/>
                <w:color w:val="000000"/>
                <w:sz w:val="16"/>
                <w:szCs w:val="16"/>
              </w:rPr>
              <w:t>подпись</w:t>
            </w:r>
          </w:p>
        </w:tc>
      </w:tr>
    </w:tbl>
    <w:p w:rsidR="00E04A16" w:rsidRPr="00DF13E4" w:rsidRDefault="00E04A16" w:rsidP="00CA236C">
      <w:pPr>
        <w:widowControl w:val="0"/>
        <w:tabs>
          <w:tab w:val="left" w:pos="360"/>
          <w:tab w:val="left" w:pos="540"/>
        </w:tabs>
        <w:rPr>
          <w:rFonts w:ascii="GHEA Grapalat" w:hAnsi="GHEA Grapalat" w:cs="Sylfaen"/>
        </w:rPr>
      </w:pPr>
    </w:p>
    <w:p w:rsidR="009E4A0F" w:rsidRPr="00DF13E4" w:rsidRDefault="009E4A0F" w:rsidP="00CA236C">
      <w:pPr>
        <w:pStyle w:val="norm"/>
        <w:widowControl w:val="0"/>
        <w:spacing w:line="240" w:lineRule="auto"/>
        <w:ind w:firstLine="284"/>
        <w:jc w:val="right"/>
        <w:rPr>
          <w:rFonts w:ascii="GHEA Grapalat" w:hAnsi="GHEA Grapalat"/>
          <w:b/>
          <w:sz w:val="24"/>
          <w:szCs w:val="24"/>
        </w:rPr>
      </w:pPr>
    </w:p>
    <w:p w:rsidR="009E4A0F" w:rsidRPr="00DF13E4" w:rsidRDefault="009E4A0F" w:rsidP="00CA236C">
      <w:pPr>
        <w:pStyle w:val="norm"/>
        <w:widowControl w:val="0"/>
        <w:spacing w:line="240" w:lineRule="auto"/>
        <w:ind w:firstLine="284"/>
        <w:jc w:val="right"/>
        <w:rPr>
          <w:rFonts w:ascii="GHEA Grapalat" w:hAnsi="GHEA Grapalat"/>
          <w:b/>
          <w:sz w:val="24"/>
          <w:szCs w:val="24"/>
        </w:rPr>
      </w:pPr>
    </w:p>
    <w:p w:rsidR="00A6012E" w:rsidRPr="00DF13E4" w:rsidRDefault="00A6012E" w:rsidP="00CA236C">
      <w:pPr>
        <w:pStyle w:val="a3"/>
        <w:widowControl w:val="0"/>
        <w:spacing w:line="240" w:lineRule="auto"/>
        <w:jc w:val="right"/>
        <w:rPr>
          <w:rFonts w:ascii="GHEA Grapalat" w:hAnsi="GHEA Grapalat" w:cs="Sylfaen"/>
          <w:i w:val="0"/>
          <w:sz w:val="24"/>
          <w:szCs w:val="24"/>
        </w:rPr>
        <w:sectPr w:rsidR="00A6012E" w:rsidRPr="00DF13E4" w:rsidSect="007270A3">
          <w:pgSz w:w="11906" w:h="16838" w:code="9"/>
          <w:pgMar w:top="1418" w:right="1418" w:bottom="1418" w:left="1418" w:header="561" w:footer="561" w:gutter="0"/>
          <w:cols w:space="720"/>
        </w:sectPr>
      </w:pPr>
    </w:p>
    <w:p w:rsidR="00B2572B" w:rsidRPr="00DF13E4" w:rsidRDefault="00B2572B" w:rsidP="00CA236C">
      <w:pPr>
        <w:pStyle w:val="a3"/>
        <w:widowControl w:val="0"/>
        <w:spacing w:line="240" w:lineRule="auto"/>
        <w:jc w:val="right"/>
        <w:rPr>
          <w:rFonts w:ascii="GHEA Grapalat" w:hAnsi="GHEA Grapalat" w:cs="Sylfaen"/>
          <w:i w:val="0"/>
          <w:sz w:val="24"/>
          <w:szCs w:val="24"/>
        </w:rPr>
      </w:pPr>
      <w:r w:rsidRPr="00BB4C66">
        <w:rPr>
          <w:rFonts w:ascii="GHEA Grapalat" w:hAnsi="GHEA Grapalat"/>
        </w:rPr>
        <w:lastRenderedPageBreak/>
        <w:t xml:space="preserve">Приложение № </w:t>
      </w:r>
      <w:r w:rsidR="00761511" w:rsidRPr="00BB4C66">
        <w:rPr>
          <w:rFonts w:ascii="GHEA Grapalat" w:hAnsi="GHEA Grapalat"/>
        </w:rPr>
        <w:t>6</w:t>
      </w:r>
      <w:r w:rsidRPr="00DF13E4">
        <w:rPr>
          <w:rFonts w:ascii="GHEA Grapalat" w:hAnsi="GHEA Grapalat"/>
          <w:i w:val="0"/>
          <w:sz w:val="24"/>
          <w:szCs w:val="24"/>
        </w:rPr>
        <w:t>к Приглашению на запрос котировок</w:t>
      </w:r>
      <w:r w:rsidR="003C0D96" w:rsidRPr="00DF13E4">
        <w:rPr>
          <w:rFonts w:ascii="GHEA Grapalat" w:hAnsi="GHEA Grapalat" w:cs="Sylfaen"/>
          <w:i w:val="0"/>
          <w:sz w:val="24"/>
          <w:szCs w:val="24"/>
        </w:rPr>
        <w:br/>
      </w:r>
      <w:r w:rsidR="003C0D96" w:rsidRPr="00DF13E4">
        <w:rPr>
          <w:rFonts w:ascii="GHEA Grapalat" w:hAnsi="GHEA Grapalat"/>
          <w:i w:val="0"/>
          <w:sz w:val="24"/>
          <w:szCs w:val="24"/>
        </w:rPr>
        <w:t xml:space="preserve">под кодом </w:t>
      </w:r>
      <w:r w:rsidR="0034479D">
        <w:rPr>
          <w:rFonts w:ascii="GHEA Grapalat" w:hAnsi="GHEA Grapalat"/>
          <w:i w:val="0"/>
          <w:sz w:val="24"/>
          <w:szCs w:val="24"/>
        </w:rPr>
        <w:t>MOHK-GHAShDzB-19/5</w:t>
      </w:r>
      <w:r w:rsidR="003C0D96" w:rsidRPr="00DF13E4">
        <w:rPr>
          <w:rStyle w:val="af6"/>
          <w:rFonts w:ascii="GHEA Grapalat" w:hAnsi="GHEA Grapalat"/>
          <w:i w:val="0"/>
          <w:sz w:val="24"/>
          <w:szCs w:val="24"/>
        </w:rPr>
        <w:footnoteReference w:customMarkFollows="1" w:id="31"/>
        <w:sym w:font="Symbol" w:char="F02A"/>
      </w:r>
    </w:p>
    <w:p w:rsidR="00B9533C" w:rsidRPr="00DF13E4" w:rsidRDefault="00B9533C" w:rsidP="00CA236C">
      <w:pPr>
        <w:widowControl w:val="0"/>
        <w:jc w:val="center"/>
        <w:rPr>
          <w:rFonts w:ascii="GHEA Grapalat" w:hAnsi="GHEA Grapalat"/>
        </w:rPr>
      </w:pPr>
    </w:p>
    <w:p w:rsidR="00A6012E" w:rsidRPr="00DF13E4" w:rsidRDefault="00A6012E" w:rsidP="00CA236C">
      <w:pPr>
        <w:widowControl w:val="0"/>
        <w:jc w:val="center"/>
        <w:rPr>
          <w:rFonts w:ascii="GHEA Grapalat" w:hAnsi="GHEA Grapalat"/>
        </w:rPr>
      </w:pPr>
      <w:r w:rsidRPr="00DF13E4">
        <w:rPr>
          <w:rFonts w:ascii="GHEA Grapalat" w:hAnsi="GHEA Grapalat"/>
        </w:rPr>
        <w:t>ЗАПРОС</w:t>
      </w:r>
    </w:p>
    <w:p w:rsidR="00A6012E" w:rsidRPr="00DF13E4" w:rsidRDefault="00A6012E" w:rsidP="00CA236C">
      <w:pPr>
        <w:widowControl w:val="0"/>
        <w:jc w:val="center"/>
        <w:rPr>
          <w:rFonts w:ascii="GHEA Grapalat" w:hAnsi="GHEA Grapalat"/>
        </w:rPr>
      </w:pPr>
      <w:r w:rsidRPr="00DF13E4">
        <w:rPr>
          <w:rFonts w:ascii="GHEA Grapalat" w:hAnsi="GHEA Grapalat"/>
        </w:rPr>
        <w:t>об уточнении данных, предусмотренных частью 3 пункта 43 Порядка "Организации процесса закупок",</w:t>
      </w:r>
      <w:r w:rsidR="003C0D96" w:rsidRPr="00DF13E4">
        <w:rPr>
          <w:rFonts w:ascii="GHEA Grapalat" w:hAnsi="GHEA Grapalat"/>
        </w:rPr>
        <w:br/>
      </w:r>
      <w:r w:rsidRPr="00DF13E4">
        <w:rPr>
          <w:rFonts w:ascii="GHEA Grapalat" w:hAnsi="GHEA Grapalat"/>
        </w:rPr>
        <w:t>утвержденного Постановлением Правительства Республики Армения № 526-N от 4 мая 2017 года</w:t>
      </w:r>
    </w:p>
    <w:p w:rsidR="00A6012E" w:rsidRPr="00DF13E4" w:rsidRDefault="00A6012E" w:rsidP="00CA236C">
      <w:pPr>
        <w:widowControl w:val="0"/>
        <w:rPr>
          <w:rFonts w:ascii="GHEA Grapalat" w:hAnsi="GHEA Grapalat"/>
        </w:rPr>
      </w:pPr>
    </w:p>
    <w:p w:rsidR="00E04A16" w:rsidRPr="00DF13E4" w:rsidRDefault="00E04A16" w:rsidP="00CA236C">
      <w:pPr>
        <w:widowControl w:val="0"/>
        <w:jc w:val="both"/>
        <w:rPr>
          <w:rFonts w:ascii="GHEA Grapalat" w:hAnsi="GHEA Grapalat"/>
        </w:rPr>
      </w:pPr>
      <w:r w:rsidRPr="00DF13E4">
        <w:rPr>
          <w:rFonts w:ascii="GHEA Grapalat" w:hAnsi="GHEA Grapalat"/>
        </w:rPr>
        <w:t>Решением Оценочной комиссии</w:t>
      </w:r>
      <w:r w:rsidR="007E7331" w:rsidRPr="00DF13E4">
        <w:rPr>
          <w:rFonts w:ascii="GHEA Grapalat" w:hAnsi="GHEA Grapalat"/>
        </w:rPr>
        <w:t xml:space="preserve"> </w:t>
      </w:r>
      <w:r w:rsidRPr="00DF13E4">
        <w:rPr>
          <w:rFonts w:ascii="GHEA Grapalat" w:hAnsi="GHEA Grapalat"/>
        </w:rPr>
        <w:t>№ _____ от _________ 20 __ года процедуры закупки под кодом, _________________________</w:t>
      </w:r>
    </w:p>
    <w:p w:rsidR="00E04A16" w:rsidRPr="00DF13E4" w:rsidRDefault="00E04A16" w:rsidP="00CA236C">
      <w:pPr>
        <w:widowControl w:val="0"/>
        <w:ind w:left="11766"/>
        <w:jc w:val="both"/>
        <w:rPr>
          <w:rFonts w:ascii="GHEA Grapalat" w:hAnsi="GHEA Grapalat"/>
        </w:rPr>
      </w:pPr>
      <w:r w:rsidRPr="00DF13E4">
        <w:rPr>
          <w:rFonts w:ascii="GHEA Grapalat" w:hAnsi="GHEA Grapalat"/>
          <w:sz w:val="16"/>
        </w:rPr>
        <w:t>код процедуры</w:t>
      </w:r>
    </w:p>
    <w:p w:rsidR="00E04A16" w:rsidRPr="00DF13E4" w:rsidRDefault="00E04A16" w:rsidP="00CA236C">
      <w:pPr>
        <w:widowControl w:val="0"/>
        <w:jc w:val="both"/>
        <w:rPr>
          <w:rFonts w:ascii="GHEA Grapalat" w:hAnsi="GHEA Grapalat"/>
        </w:rPr>
      </w:pPr>
      <w:r w:rsidRPr="00DF13E4">
        <w:rPr>
          <w:rFonts w:ascii="GHEA Grapalat" w:hAnsi="GHEA Grapalat"/>
        </w:rPr>
        <w:t>организованной для нужд ___________________________ 1-ое место занял (заняли) нижеуказанный (нижеуказанные) участник</w:t>
      </w:r>
    </w:p>
    <w:p w:rsidR="00E04A16" w:rsidRPr="00DF13E4" w:rsidRDefault="00E04A16" w:rsidP="00CA236C">
      <w:pPr>
        <w:widowControl w:val="0"/>
        <w:tabs>
          <w:tab w:val="left" w:pos="8550"/>
        </w:tabs>
        <w:ind w:left="3261"/>
        <w:jc w:val="both"/>
        <w:rPr>
          <w:rFonts w:ascii="GHEA Grapalat" w:hAnsi="GHEA Grapalat"/>
          <w:sz w:val="16"/>
          <w:vertAlign w:val="superscript"/>
        </w:rPr>
      </w:pPr>
      <w:r w:rsidRPr="00DF13E4">
        <w:rPr>
          <w:rFonts w:ascii="GHEA Grapalat" w:hAnsi="GHEA Grapalat"/>
          <w:sz w:val="16"/>
        </w:rPr>
        <w:t>наименование заказчика</w:t>
      </w:r>
    </w:p>
    <w:p w:rsidR="00E04A16" w:rsidRPr="00DF13E4" w:rsidRDefault="00E04A16" w:rsidP="00CA236C">
      <w:pPr>
        <w:widowControl w:val="0"/>
        <w:rPr>
          <w:rFonts w:ascii="GHEA Grapalat" w:hAnsi="GHEA Grapalat"/>
          <w:lang w:val="en-US"/>
        </w:rPr>
      </w:pPr>
      <w:r w:rsidRPr="00DF13E4">
        <w:rPr>
          <w:rFonts w:ascii="GHEA Grapalat" w:hAnsi="GHEA Grapalat"/>
        </w:rPr>
        <w:t>(участники):</w:t>
      </w:r>
    </w:p>
    <w:tbl>
      <w:tblPr>
        <w:tblW w:w="0" w:type="auto"/>
        <w:jc w:val="center"/>
        <w:tblInd w:w="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873"/>
        <w:gridCol w:w="3686"/>
        <w:gridCol w:w="4252"/>
      </w:tblGrid>
      <w:tr w:rsidR="00A6012E" w:rsidRPr="00DF13E4" w:rsidTr="00F92513">
        <w:trPr>
          <w:jc w:val="center"/>
        </w:trPr>
        <w:tc>
          <w:tcPr>
            <w:tcW w:w="851" w:type="dxa"/>
            <w:vMerge w:val="restart"/>
            <w:shd w:val="clear" w:color="auto" w:fill="auto"/>
            <w:vAlign w:val="center"/>
          </w:tcPr>
          <w:p w:rsidR="00A6012E" w:rsidRPr="00DF13E4" w:rsidRDefault="00A6012E" w:rsidP="00CA236C">
            <w:pPr>
              <w:widowControl w:val="0"/>
              <w:ind w:right="-56"/>
              <w:jc w:val="center"/>
              <w:rPr>
                <w:rFonts w:ascii="GHEA Grapalat" w:hAnsi="GHEA Grapalat"/>
                <w:sz w:val="20"/>
              </w:rPr>
            </w:pPr>
            <w:r w:rsidRPr="00DF13E4">
              <w:rPr>
                <w:rFonts w:ascii="GHEA Grapalat" w:hAnsi="GHEA Grapalat"/>
                <w:sz w:val="20"/>
              </w:rPr>
              <w:t>№</w:t>
            </w:r>
          </w:p>
        </w:tc>
        <w:tc>
          <w:tcPr>
            <w:tcW w:w="10811" w:type="dxa"/>
            <w:gridSpan w:val="3"/>
            <w:shd w:val="clear" w:color="auto" w:fill="auto"/>
            <w:vAlign w:val="center"/>
          </w:tcPr>
          <w:p w:rsidR="00A6012E" w:rsidRPr="00DF13E4" w:rsidRDefault="00A6012E" w:rsidP="00CA236C">
            <w:pPr>
              <w:widowControl w:val="0"/>
              <w:jc w:val="center"/>
              <w:rPr>
                <w:rFonts w:ascii="GHEA Grapalat" w:hAnsi="GHEA Grapalat"/>
                <w:sz w:val="20"/>
              </w:rPr>
            </w:pPr>
            <w:r w:rsidRPr="00DF13E4">
              <w:rPr>
                <w:rFonts w:ascii="GHEA Grapalat" w:hAnsi="GHEA Grapalat"/>
                <w:sz w:val="20"/>
              </w:rPr>
              <w:t>Участник</w:t>
            </w:r>
          </w:p>
        </w:tc>
      </w:tr>
      <w:tr w:rsidR="00A6012E" w:rsidRPr="00DF13E4" w:rsidTr="00F92513">
        <w:trPr>
          <w:jc w:val="center"/>
        </w:trPr>
        <w:tc>
          <w:tcPr>
            <w:tcW w:w="851" w:type="dxa"/>
            <w:vMerge/>
            <w:shd w:val="clear" w:color="auto" w:fill="auto"/>
            <w:vAlign w:val="center"/>
          </w:tcPr>
          <w:p w:rsidR="00A6012E" w:rsidRPr="00DF13E4" w:rsidRDefault="00A6012E" w:rsidP="00CA236C">
            <w:pPr>
              <w:widowControl w:val="0"/>
              <w:jc w:val="center"/>
              <w:rPr>
                <w:rFonts w:ascii="GHEA Grapalat" w:hAnsi="GHEA Grapalat"/>
                <w:sz w:val="20"/>
              </w:rPr>
            </w:pPr>
          </w:p>
        </w:tc>
        <w:tc>
          <w:tcPr>
            <w:tcW w:w="2873" w:type="dxa"/>
            <w:shd w:val="clear" w:color="auto" w:fill="auto"/>
            <w:vAlign w:val="center"/>
          </w:tcPr>
          <w:p w:rsidR="00A6012E" w:rsidRPr="00DF13E4" w:rsidRDefault="00A6012E" w:rsidP="00CA236C">
            <w:pPr>
              <w:widowControl w:val="0"/>
              <w:autoSpaceDE w:val="0"/>
              <w:autoSpaceDN w:val="0"/>
              <w:adjustRightInd w:val="0"/>
              <w:jc w:val="center"/>
              <w:rPr>
                <w:rFonts w:ascii="GHEA Grapalat" w:hAnsi="GHEA Grapalat"/>
                <w:sz w:val="20"/>
              </w:rPr>
            </w:pPr>
            <w:r w:rsidRPr="00DF13E4">
              <w:rPr>
                <w:rFonts w:ascii="GHEA Grapalat" w:hAnsi="GHEA Grapalat"/>
                <w:sz w:val="20"/>
              </w:rPr>
              <w:t>наименование</w:t>
            </w:r>
          </w:p>
        </w:tc>
        <w:tc>
          <w:tcPr>
            <w:tcW w:w="3686" w:type="dxa"/>
            <w:shd w:val="clear" w:color="auto" w:fill="auto"/>
            <w:vAlign w:val="center"/>
          </w:tcPr>
          <w:p w:rsidR="00A6012E" w:rsidRPr="00DF13E4" w:rsidRDefault="00A6012E" w:rsidP="00CA236C">
            <w:pPr>
              <w:widowControl w:val="0"/>
              <w:autoSpaceDE w:val="0"/>
              <w:autoSpaceDN w:val="0"/>
              <w:adjustRightInd w:val="0"/>
              <w:jc w:val="center"/>
              <w:rPr>
                <w:rFonts w:ascii="GHEA Grapalat" w:hAnsi="GHEA Grapalat"/>
                <w:sz w:val="20"/>
              </w:rPr>
            </w:pPr>
            <w:r w:rsidRPr="00DF13E4">
              <w:rPr>
                <w:rFonts w:ascii="GHEA Grapalat" w:hAnsi="GHEA Grapalat"/>
                <w:sz w:val="20"/>
              </w:rPr>
              <w:t>учетный номер</w:t>
            </w:r>
            <w:r w:rsidR="003C0D96" w:rsidRPr="00DF13E4">
              <w:rPr>
                <w:rFonts w:ascii="GHEA Grapalat" w:hAnsi="GHEA Grapalat"/>
                <w:sz w:val="20"/>
                <w:lang w:val="en-US"/>
              </w:rPr>
              <w:br/>
            </w:r>
            <w:r w:rsidRPr="00DF13E4">
              <w:rPr>
                <w:rFonts w:ascii="GHEA Grapalat" w:hAnsi="GHEA Grapalat"/>
                <w:sz w:val="20"/>
              </w:rPr>
              <w:t xml:space="preserve">налогоплательщика </w:t>
            </w:r>
          </w:p>
        </w:tc>
        <w:tc>
          <w:tcPr>
            <w:tcW w:w="4252" w:type="dxa"/>
            <w:shd w:val="clear" w:color="auto" w:fill="auto"/>
            <w:vAlign w:val="center"/>
          </w:tcPr>
          <w:p w:rsidR="00A6012E" w:rsidRPr="00DF13E4" w:rsidRDefault="00A6012E" w:rsidP="00CA236C">
            <w:pPr>
              <w:widowControl w:val="0"/>
              <w:jc w:val="center"/>
              <w:rPr>
                <w:rFonts w:ascii="GHEA Grapalat" w:hAnsi="GHEA Grapalat"/>
                <w:sz w:val="20"/>
              </w:rPr>
            </w:pPr>
            <w:r w:rsidRPr="00DF13E4">
              <w:rPr>
                <w:rFonts w:ascii="GHEA Grapalat" w:hAnsi="GHEA Grapalat"/>
                <w:sz w:val="20"/>
              </w:rPr>
              <w:t>месяц, число, год подачи заявки</w:t>
            </w:r>
          </w:p>
        </w:tc>
      </w:tr>
      <w:tr w:rsidR="00A6012E" w:rsidRPr="00DF13E4" w:rsidTr="00F92513">
        <w:trPr>
          <w:jc w:val="center"/>
        </w:trPr>
        <w:tc>
          <w:tcPr>
            <w:tcW w:w="851" w:type="dxa"/>
            <w:shd w:val="clear" w:color="auto" w:fill="auto"/>
          </w:tcPr>
          <w:p w:rsidR="00A6012E" w:rsidRPr="00DF13E4" w:rsidRDefault="00A6012E" w:rsidP="00CA236C">
            <w:pPr>
              <w:widowControl w:val="0"/>
              <w:jc w:val="center"/>
              <w:rPr>
                <w:rFonts w:ascii="GHEA Grapalat" w:hAnsi="GHEA Grapalat"/>
                <w:sz w:val="20"/>
              </w:rPr>
            </w:pPr>
          </w:p>
        </w:tc>
        <w:tc>
          <w:tcPr>
            <w:tcW w:w="2873" w:type="dxa"/>
            <w:shd w:val="clear" w:color="auto" w:fill="auto"/>
          </w:tcPr>
          <w:p w:rsidR="00A6012E" w:rsidRPr="00DF13E4" w:rsidRDefault="00A6012E" w:rsidP="00CA236C">
            <w:pPr>
              <w:widowControl w:val="0"/>
              <w:jc w:val="center"/>
              <w:rPr>
                <w:rFonts w:ascii="GHEA Grapalat" w:hAnsi="GHEA Grapalat"/>
                <w:sz w:val="20"/>
              </w:rPr>
            </w:pPr>
          </w:p>
        </w:tc>
        <w:tc>
          <w:tcPr>
            <w:tcW w:w="3686" w:type="dxa"/>
            <w:shd w:val="clear" w:color="auto" w:fill="auto"/>
          </w:tcPr>
          <w:p w:rsidR="00A6012E" w:rsidRPr="00DF13E4" w:rsidRDefault="00A6012E" w:rsidP="00CA236C">
            <w:pPr>
              <w:widowControl w:val="0"/>
              <w:jc w:val="center"/>
              <w:rPr>
                <w:rFonts w:ascii="GHEA Grapalat" w:hAnsi="GHEA Grapalat"/>
                <w:sz w:val="20"/>
              </w:rPr>
            </w:pPr>
          </w:p>
        </w:tc>
        <w:tc>
          <w:tcPr>
            <w:tcW w:w="4252" w:type="dxa"/>
            <w:shd w:val="clear" w:color="auto" w:fill="auto"/>
          </w:tcPr>
          <w:p w:rsidR="00A6012E" w:rsidRPr="00DF13E4" w:rsidRDefault="00A6012E" w:rsidP="00CA236C">
            <w:pPr>
              <w:widowControl w:val="0"/>
              <w:jc w:val="center"/>
              <w:rPr>
                <w:rFonts w:ascii="GHEA Grapalat" w:hAnsi="GHEA Grapalat"/>
                <w:sz w:val="20"/>
              </w:rPr>
            </w:pPr>
          </w:p>
        </w:tc>
      </w:tr>
      <w:tr w:rsidR="00A6012E" w:rsidRPr="00DF13E4" w:rsidTr="00F92513">
        <w:trPr>
          <w:jc w:val="center"/>
        </w:trPr>
        <w:tc>
          <w:tcPr>
            <w:tcW w:w="851" w:type="dxa"/>
            <w:shd w:val="clear" w:color="auto" w:fill="auto"/>
          </w:tcPr>
          <w:p w:rsidR="00A6012E" w:rsidRPr="00DF13E4" w:rsidRDefault="00A6012E" w:rsidP="00CA236C">
            <w:pPr>
              <w:widowControl w:val="0"/>
              <w:jc w:val="center"/>
              <w:rPr>
                <w:rFonts w:ascii="GHEA Grapalat" w:hAnsi="GHEA Grapalat"/>
                <w:sz w:val="20"/>
              </w:rPr>
            </w:pPr>
          </w:p>
        </w:tc>
        <w:tc>
          <w:tcPr>
            <w:tcW w:w="2873" w:type="dxa"/>
            <w:shd w:val="clear" w:color="auto" w:fill="auto"/>
          </w:tcPr>
          <w:p w:rsidR="00A6012E" w:rsidRPr="00DF13E4" w:rsidRDefault="00A6012E" w:rsidP="00CA236C">
            <w:pPr>
              <w:widowControl w:val="0"/>
              <w:jc w:val="center"/>
              <w:rPr>
                <w:rFonts w:ascii="GHEA Grapalat" w:hAnsi="GHEA Grapalat"/>
                <w:sz w:val="20"/>
              </w:rPr>
            </w:pPr>
          </w:p>
        </w:tc>
        <w:tc>
          <w:tcPr>
            <w:tcW w:w="3686" w:type="dxa"/>
            <w:shd w:val="clear" w:color="auto" w:fill="auto"/>
          </w:tcPr>
          <w:p w:rsidR="00A6012E" w:rsidRPr="00DF13E4" w:rsidRDefault="00A6012E" w:rsidP="00CA236C">
            <w:pPr>
              <w:widowControl w:val="0"/>
              <w:jc w:val="center"/>
              <w:rPr>
                <w:rFonts w:ascii="GHEA Grapalat" w:hAnsi="GHEA Grapalat"/>
                <w:sz w:val="20"/>
              </w:rPr>
            </w:pPr>
          </w:p>
        </w:tc>
        <w:tc>
          <w:tcPr>
            <w:tcW w:w="4252" w:type="dxa"/>
            <w:shd w:val="clear" w:color="auto" w:fill="auto"/>
          </w:tcPr>
          <w:p w:rsidR="00A6012E" w:rsidRPr="00DF13E4" w:rsidRDefault="00A6012E" w:rsidP="00CA236C">
            <w:pPr>
              <w:widowControl w:val="0"/>
              <w:jc w:val="center"/>
              <w:rPr>
                <w:rFonts w:ascii="GHEA Grapalat" w:hAnsi="GHEA Grapalat"/>
                <w:sz w:val="20"/>
              </w:rPr>
            </w:pPr>
          </w:p>
        </w:tc>
      </w:tr>
    </w:tbl>
    <w:p w:rsidR="00A6012E" w:rsidRPr="00DF13E4" w:rsidRDefault="00A6012E" w:rsidP="00CA236C">
      <w:pPr>
        <w:widowControl w:val="0"/>
        <w:ind w:firstLine="567"/>
        <w:jc w:val="both"/>
        <w:rPr>
          <w:rFonts w:ascii="GHEA Grapalat" w:hAnsi="GHEA Grapalat"/>
        </w:rPr>
      </w:pPr>
      <w:r w:rsidRPr="00DF13E4">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E04A16" w:rsidRPr="00DF13E4" w:rsidRDefault="00E04A16" w:rsidP="00CA236C">
      <w:pPr>
        <w:widowControl w:val="0"/>
        <w:jc w:val="both"/>
        <w:rPr>
          <w:rFonts w:ascii="GHEA Grapalat" w:hAnsi="GHEA Grapalat"/>
        </w:rPr>
      </w:pPr>
    </w:p>
    <w:p w:rsidR="00E04A16" w:rsidRPr="00DF13E4" w:rsidRDefault="00E04A16" w:rsidP="00CA236C">
      <w:pPr>
        <w:widowControl w:val="0"/>
        <w:jc w:val="both"/>
        <w:rPr>
          <w:rFonts w:ascii="GHEA Grapalat" w:hAnsi="GHEA Grapalat"/>
          <w:u w:val="single"/>
        </w:rPr>
      </w:pPr>
      <w:r w:rsidRPr="00DF13E4">
        <w:rPr>
          <w:rFonts w:ascii="GHEA Grapalat" w:hAnsi="GHEA Grapalat"/>
        </w:rPr>
        <w:t>секретарь Оценочной комиссии под кодом _______________________</w:t>
      </w:r>
    </w:p>
    <w:p w:rsidR="00E04A16" w:rsidRPr="00DF13E4" w:rsidRDefault="00E04A16" w:rsidP="00CA236C">
      <w:pPr>
        <w:widowControl w:val="0"/>
        <w:tabs>
          <w:tab w:val="left" w:pos="8550"/>
        </w:tabs>
        <w:ind w:left="5529"/>
        <w:jc w:val="both"/>
        <w:rPr>
          <w:rFonts w:ascii="GHEA Grapalat" w:hAnsi="GHEA Grapalat"/>
          <w:sz w:val="16"/>
        </w:rPr>
      </w:pPr>
      <w:r w:rsidRPr="00DF13E4">
        <w:rPr>
          <w:rFonts w:ascii="GHEA Grapalat" w:hAnsi="GHEA Grapalat"/>
          <w:sz w:val="16"/>
        </w:rPr>
        <w:t>Код процедуры</w:t>
      </w:r>
    </w:p>
    <w:p w:rsidR="00E04A16" w:rsidRPr="00DF13E4" w:rsidRDefault="00E04A16" w:rsidP="00CA236C">
      <w:pPr>
        <w:widowControl w:val="0"/>
        <w:tabs>
          <w:tab w:val="left" w:pos="7513"/>
        </w:tabs>
        <w:jc w:val="both"/>
        <w:rPr>
          <w:rFonts w:ascii="GHEA Grapalat" w:hAnsi="GHEA Grapalat"/>
        </w:rPr>
      </w:pPr>
    </w:p>
    <w:p w:rsidR="00E04A16" w:rsidRPr="00DF13E4" w:rsidRDefault="00E04A16" w:rsidP="00CA236C">
      <w:pPr>
        <w:widowControl w:val="0"/>
        <w:tabs>
          <w:tab w:val="left" w:pos="7513"/>
        </w:tabs>
        <w:jc w:val="both"/>
        <w:rPr>
          <w:rFonts w:ascii="GHEA Grapalat" w:hAnsi="GHEA Grapalat"/>
        </w:rPr>
      </w:pPr>
      <w:r w:rsidRPr="00DF13E4">
        <w:rPr>
          <w:rFonts w:ascii="GHEA Grapalat" w:hAnsi="GHEA Grapalat"/>
        </w:rPr>
        <w:t>________________________________________________________</w:t>
      </w:r>
      <w:r w:rsidRPr="00DF13E4">
        <w:rPr>
          <w:rFonts w:ascii="GHEA Grapalat" w:hAnsi="GHEA Grapalat"/>
        </w:rPr>
        <w:tab/>
        <w:t>____________________</w:t>
      </w:r>
    </w:p>
    <w:p w:rsidR="00E04A16" w:rsidRPr="00DF13E4" w:rsidRDefault="00E04A16" w:rsidP="00CA236C">
      <w:pPr>
        <w:widowControl w:val="0"/>
        <w:tabs>
          <w:tab w:val="left" w:pos="8364"/>
        </w:tabs>
        <w:ind w:left="2694"/>
        <w:jc w:val="both"/>
        <w:rPr>
          <w:rFonts w:ascii="GHEA Grapalat" w:hAnsi="GHEA Grapalat"/>
          <w:sz w:val="16"/>
        </w:rPr>
      </w:pPr>
      <w:r w:rsidRPr="00DF13E4">
        <w:rPr>
          <w:rFonts w:ascii="GHEA Grapalat" w:hAnsi="GHEA Grapalat"/>
          <w:sz w:val="16"/>
        </w:rPr>
        <w:t>имя, фамилия</w:t>
      </w:r>
      <w:r w:rsidRPr="00DF13E4">
        <w:rPr>
          <w:rFonts w:ascii="GHEA Grapalat" w:hAnsi="GHEA Grapalat"/>
          <w:sz w:val="16"/>
        </w:rPr>
        <w:tab/>
        <w:t>подпись</w:t>
      </w:r>
    </w:p>
    <w:p w:rsidR="00E04A16" w:rsidRPr="00DF13E4" w:rsidRDefault="00E04A16" w:rsidP="00CA236C">
      <w:pPr>
        <w:widowControl w:val="0"/>
        <w:jc w:val="both"/>
        <w:rPr>
          <w:rFonts w:ascii="GHEA Grapalat" w:hAnsi="GHEA Grapalat"/>
        </w:rPr>
      </w:pPr>
    </w:p>
    <w:p w:rsidR="00A6012E" w:rsidRPr="00DF13E4" w:rsidRDefault="003C0D96" w:rsidP="00CA236C">
      <w:pPr>
        <w:widowControl w:val="0"/>
        <w:jc w:val="right"/>
        <w:rPr>
          <w:rFonts w:ascii="GHEA Grapalat" w:hAnsi="GHEA Grapalat"/>
        </w:rPr>
      </w:pPr>
      <w:r w:rsidRPr="00DF13E4">
        <w:rPr>
          <w:rFonts w:ascii="GHEA Grapalat" w:hAnsi="GHEA Grapalat"/>
        </w:rPr>
        <w:t xml:space="preserve">_____ ________________ </w:t>
      </w:r>
      <w:r w:rsidR="00586910" w:rsidRPr="00DF13E4">
        <w:rPr>
          <w:rFonts w:ascii="GHEA Grapalat" w:hAnsi="GHEA Grapalat"/>
        </w:rPr>
        <w:t>20</w:t>
      </w:r>
      <w:r w:rsidRPr="00DF13E4">
        <w:rPr>
          <w:rFonts w:ascii="GHEA Grapalat" w:hAnsi="GHEA Grapalat"/>
        </w:rPr>
        <w:tab/>
      </w:r>
      <w:r w:rsidR="00586910" w:rsidRPr="00DF13E4">
        <w:rPr>
          <w:rFonts w:ascii="GHEA Grapalat" w:hAnsi="GHEA Grapalat"/>
        </w:rPr>
        <w:t>г.</w:t>
      </w:r>
    </w:p>
    <w:p w:rsidR="00B2572B" w:rsidRPr="00DF13E4" w:rsidRDefault="00A6012E" w:rsidP="00CA236C">
      <w:pPr>
        <w:pStyle w:val="a3"/>
        <w:widowControl w:val="0"/>
        <w:spacing w:line="240" w:lineRule="auto"/>
        <w:jc w:val="right"/>
        <w:rPr>
          <w:rFonts w:ascii="GHEA Grapalat" w:hAnsi="GHEA Grapalat" w:cs="Arial"/>
          <w:i w:val="0"/>
          <w:sz w:val="24"/>
          <w:szCs w:val="24"/>
        </w:rPr>
      </w:pPr>
      <w:r w:rsidRPr="00BB4C66">
        <w:rPr>
          <w:rFonts w:ascii="GHEA Grapalat" w:hAnsi="GHEA Grapalat"/>
          <w:sz w:val="24"/>
          <w:szCs w:val="24"/>
        </w:rPr>
        <w:br w:type="page"/>
      </w:r>
      <w:r w:rsidRPr="00DF13E4">
        <w:rPr>
          <w:rFonts w:ascii="GHEA Grapalat" w:hAnsi="GHEA Grapalat"/>
          <w:i w:val="0"/>
          <w:sz w:val="24"/>
          <w:szCs w:val="24"/>
        </w:rPr>
        <w:lastRenderedPageBreak/>
        <w:t xml:space="preserve">Приложение № </w:t>
      </w:r>
      <w:r w:rsidR="00761511" w:rsidRPr="00AF0D24">
        <w:rPr>
          <w:rFonts w:ascii="GHEA Grapalat" w:hAnsi="GHEA Grapalat"/>
          <w:i w:val="0"/>
          <w:sz w:val="24"/>
          <w:szCs w:val="24"/>
        </w:rPr>
        <w:t>7</w:t>
      </w:r>
    </w:p>
    <w:p w:rsidR="00B2572B" w:rsidRPr="00DF13E4" w:rsidRDefault="00B2572B" w:rsidP="00CA236C">
      <w:pPr>
        <w:pStyle w:val="a3"/>
        <w:widowControl w:val="0"/>
        <w:spacing w:line="240" w:lineRule="auto"/>
        <w:jc w:val="right"/>
        <w:rPr>
          <w:rFonts w:ascii="GHEA Grapalat" w:hAnsi="GHEA Grapalat" w:cs="Arial"/>
          <w:i w:val="0"/>
          <w:sz w:val="24"/>
          <w:szCs w:val="24"/>
        </w:rPr>
      </w:pPr>
      <w:r w:rsidRPr="00DF13E4">
        <w:rPr>
          <w:rFonts w:ascii="GHEA Grapalat" w:hAnsi="GHEA Grapalat"/>
          <w:i w:val="0"/>
          <w:sz w:val="24"/>
          <w:szCs w:val="24"/>
        </w:rPr>
        <w:t>к Приглашению на запрос котировок</w:t>
      </w:r>
      <w:r w:rsidR="00E04A16" w:rsidRPr="00DF13E4">
        <w:rPr>
          <w:rFonts w:ascii="GHEA Grapalat" w:hAnsi="GHEA Grapalat" w:cs="Arial"/>
          <w:i w:val="0"/>
          <w:sz w:val="24"/>
          <w:szCs w:val="24"/>
        </w:rPr>
        <w:br/>
      </w:r>
      <w:r w:rsidR="003C0D96" w:rsidRPr="00DF13E4">
        <w:rPr>
          <w:rFonts w:ascii="GHEA Grapalat" w:hAnsi="GHEA Grapalat"/>
          <w:i w:val="0"/>
          <w:sz w:val="24"/>
          <w:szCs w:val="24"/>
        </w:rPr>
        <w:t xml:space="preserve">под кодом </w:t>
      </w:r>
      <w:r w:rsidR="0034479D">
        <w:rPr>
          <w:rFonts w:ascii="GHEA Grapalat" w:hAnsi="GHEA Grapalat"/>
          <w:i w:val="0"/>
          <w:sz w:val="24"/>
          <w:szCs w:val="24"/>
        </w:rPr>
        <w:t>MOHK-GHAShDzB-19/5</w:t>
      </w:r>
      <w:r w:rsidR="003C0D96" w:rsidRPr="00DF13E4">
        <w:rPr>
          <w:rStyle w:val="af6"/>
          <w:rFonts w:ascii="GHEA Grapalat" w:hAnsi="GHEA Grapalat"/>
          <w:i w:val="0"/>
          <w:sz w:val="24"/>
          <w:szCs w:val="24"/>
        </w:rPr>
        <w:footnoteReference w:customMarkFollows="1" w:id="32"/>
        <w:sym w:font="Symbol" w:char="F02A"/>
      </w:r>
    </w:p>
    <w:p w:rsidR="00A6012E" w:rsidRPr="00DF13E4" w:rsidRDefault="00A6012E" w:rsidP="00CA236C">
      <w:pPr>
        <w:widowControl w:val="0"/>
        <w:jc w:val="center"/>
        <w:rPr>
          <w:rFonts w:ascii="GHEA Grapalat" w:hAnsi="GHEA Grapalat"/>
        </w:rPr>
      </w:pPr>
      <w:r w:rsidRPr="00DF13E4">
        <w:rPr>
          <w:rFonts w:ascii="GHEA Grapalat" w:hAnsi="GHEA Grapalat"/>
        </w:rPr>
        <w:t>ИНФОРМАЦИЯ</w:t>
      </w:r>
    </w:p>
    <w:p w:rsidR="00A6012E" w:rsidRPr="00DF13E4" w:rsidRDefault="00A6012E" w:rsidP="00CA236C">
      <w:pPr>
        <w:widowControl w:val="0"/>
        <w:jc w:val="center"/>
        <w:rPr>
          <w:rFonts w:ascii="GHEA Grapalat" w:hAnsi="GHEA Grapalat"/>
        </w:rPr>
      </w:pPr>
      <w:r w:rsidRPr="00DF13E4">
        <w:rPr>
          <w:rFonts w:ascii="GHEA Grapalat" w:hAnsi="GHEA Grapalat"/>
        </w:rPr>
        <w:t>о запросе, предусмотренном частью 3 пункта 43 Порядка "Организации процесса закупок",</w:t>
      </w:r>
      <w:r w:rsidR="003C0D96" w:rsidRPr="00DF13E4">
        <w:rPr>
          <w:rFonts w:ascii="GHEA Grapalat" w:hAnsi="GHEA Grapalat"/>
        </w:rPr>
        <w:br/>
      </w:r>
      <w:r w:rsidRPr="00DF13E4">
        <w:rPr>
          <w:rFonts w:ascii="GHEA Grapalat" w:hAnsi="GHEA Grapalat"/>
        </w:rPr>
        <w:t>утвержденного Постановлением Правительства Республики Армения № 526-N от 4 мая 2017 года</w:t>
      </w:r>
    </w:p>
    <w:tbl>
      <w:tblPr>
        <w:tblW w:w="1581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1601"/>
        <w:gridCol w:w="1499"/>
        <w:gridCol w:w="1674"/>
        <w:gridCol w:w="2106"/>
        <w:gridCol w:w="990"/>
        <w:gridCol w:w="990"/>
        <w:gridCol w:w="990"/>
        <w:gridCol w:w="1368"/>
        <w:gridCol w:w="1701"/>
        <w:gridCol w:w="1581"/>
      </w:tblGrid>
      <w:tr w:rsidR="00A6012E" w:rsidRPr="00DF13E4" w:rsidTr="003C0D96">
        <w:trPr>
          <w:jc w:val="center"/>
        </w:trPr>
        <w:tc>
          <w:tcPr>
            <w:tcW w:w="1310" w:type="dxa"/>
            <w:vMerge w:val="restart"/>
            <w:shd w:val="clear" w:color="auto" w:fill="auto"/>
            <w:vAlign w:val="center"/>
          </w:tcPr>
          <w:p w:rsidR="00A6012E" w:rsidRPr="00DF13E4" w:rsidRDefault="00A6012E" w:rsidP="00CA236C">
            <w:pPr>
              <w:widowControl w:val="0"/>
              <w:jc w:val="center"/>
              <w:rPr>
                <w:rFonts w:ascii="GHEA Grapalat" w:hAnsi="GHEA Grapalat"/>
                <w:sz w:val="20"/>
                <w:szCs w:val="20"/>
              </w:rPr>
            </w:pPr>
            <w:r w:rsidRPr="00DF13E4">
              <w:rPr>
                <w:rFonts w:ascii="GHEA Grapalat" w:hAnsi="GHEA Grapalat"/>
                <w:sz w:val="20"/>
                <w:szCs w:val="20"/>
              </w:rPr>
              <w:t>Код процедуры</w:t>
            </w:r>
          </w:p>
        </w:tc>
        <w:tc>
          <w:tcPr>
            <w:tcW w:w="1601" w:type="dxa"/>
            <w:vMerge w:val="restart"/>
            <w:shd w:val="clear" w:color="auto" w:fill="auto"/>
            <w:vAlign w:val="center"/>
          </w:tcPr>
          <w:p w:rsidR="00A6012E" w:rsidRPr="00DF13E4" w:rsidRDefault="00A6012E" w:rsidP="00CA236C">
            <w:pPr>
              <w:widowControl w:val="0"/>
              <w:ind w:right="-62"/>
              <w:jc w:val="center"/>
              <w:rPr>
                <w:rFonts w:ascii="GHEA Grapalat" w:hAnsi="GHEA Grapalat"/>
                <w:sz w:val="20"/>
                <w:szCs w:val="20"/>
              </w:rPr>
            </w:pPr>
            <w:r w:rsidRPr="00DF13E4">
              <w:rPr>
                <w:rFonts w:ascii="GHEA Grapalat" w:hAnsi="GHEA Grapalat"/>
                <w:sz w:val="20"/>
                <w:szCs w:val="20"/>
              </w:rPr>
              <w:t>Наименование заказчика</w:t>
            </w:r>
          </w:p>
        </w:tc>
        <w:tc>
          <w:tcPr>
            <w:tcW w:w="12899" w:type="dxa"/>
            <w:gridSpan w:val="9"/>
            <w:shd w:val="clear" w:color="auto" w:fill="auto"/>
          </w:tcPr>
          <w:p w:rsidR="00A6012E" w:rsidRPr="00DF13E4" w:rsidRDefault="00A6012E" w:rsidP="00CA236C">
            <w:pPr>
              <w:widowControl w:val="0"/>
              <w:ind w:right="391"/>
              <w:jc w:val="center"/>
              <w:rPr>
                <w:rFonts w:ascii="GHEA Grapalat" w:hAnsi="GHEA Grapalat"/>
                <w:sz w:val="20"/>
                <w:szCs w:val="20"/>
              </w:rPr>
            </w:pPr>
            <w:r w:rsidRPr="00DF13E4">
              <w:rPr>
                <w:rFonts w:ascii="GHEA Grapalat" w:hAnsi="GHEA Grapalat"/>
                <w:sz w:val="20"/>
                <w:szCs w:val="20"/>
              </w:rPr>
              <w:t xml:space="preserve">Участник </w:t>
            </w:r>
          </w:p>
        </w:tc>
      </w:tr>
      <w:tr w:rsidR="00A6012E" w:rsidRPr="00DF13E4" w:rsidTr="003C0D96">
        <w:trPr>
          <w:trHeight w:val="2348"/>
          <w:jc w:val="center"/>
        </w:trPr>
        <w:tc>
          <w:tcPr>
            <w:tcW w:w="1310"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601"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499" w:type="dxa"/>
            <w:vMerge w:val="restart"/>
            <w:shd w:val="clear" w:color="auto" w:fill="auto"/>
            <w:vAlign w:val="center"/>
          </w:tcPr>
          <w:p w:rsidR="00A6012E" w:rsidRPr="00DF13E4" w:rsidRDefault="00A6012E"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наименование</w:t>
            </w:r>
          </w:p>
        </w:tc>
        <w:tc>
          <w:tcPr>
            <w:tcW w:w="1674" w:type="dxa"/>
            <w:vMerge w:val="restart"/>
            <w:shd w:val="clear" w:color="auto" w:fill="auto"/>
            <w:vAlign w:val="center"/>
          </w:tcPr>
          <w:p w:rsidR="00A6012E" w:rsidRPr="00DF13E4" w:rsidRDefault="00A6012E"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учетный номер налогоплательщика</w:t>
            </w:r>
          </w:p>
        </w:tc>
        <w:tc>
          <w:tcPr>
            <w:tcW w:w="2106" w:type="dxa"/>
            <w:vMerge w:val="restart"/>
            <w:shd w:val="clear" w:color="auto" w:fill="auto"/>
            <w:vAlign w:val="center"/>
          </w:tcPr>
          <w:p w:rsidR="00A6012E" w:rsidRPr="00DF13E4" w:rsidRDefault="00A6012E" w:rsidP="00CA236C">
            <w:pPr>
              <w:widowControl w:val="0"/>
              <w:jc w:val="center"/>
              <w:rPr>
                <w:rFonts w:ascii="GHEA Grapalat" w:hAnsi="GHEA Grapalat"/>
                <w:sz w:val="20"/>
                <w:szCs w:val="20"/>
              </w:rPr>
            </w:pPr>
            <w:r w:rsidRPr="00DF13E4">
              <w:rPr>
                <w:rFonts w:ascii="GHEA Grapalat" w:hAnsi="GHEA Grapalat"/>
                <w:sz w:val="20"/>
                <w:szCs w:val="20"/>
              </w:rPr>
              <w:t xml:space="preserve">размер суммы просроченных налоговых обязательств по части контролируемых налоговым органом доходов на день подачи заявки/в драмах РА </w:t>
            </w:r>
          </w:p>
        </w:tc>
        <w:tc>
          <w:tcPr>
            <w:tcW w:w="4338" w:type="dxa"/>
            <w:gridSpan w:val="4"/>
            <w:vMerge w:val="restart"/>
            <w:shd w:val="clear" w:color="auto" w:fill="auto"/>
            <w:vAlign w:val="center"/>
          </w:tcPr>
          <w:p w:rsidR="00A6012E" w:rsidRPr="00DF13E4" w:rsidRDefault="005E1C24" w:rsidP="00CA236C">
            <w:pPr>
              <w:widowControl w:val="0"/>
              <w:ind w:right="-44"/>
              <w:jc w:val="center"/>
              <w:rPr>
                <w:rFonts w:ascii="GHEA Grapalat" w:hAnsi="GHEA Grapalat"/>
                <w:sz w:val="20"/>
                <w:szCs w:val="20"/>
              </w:rPr>
            </w:pPr>
            <w:r w:rsidRPr="00DF13E4">
              <w:rPr>
                <w:rFonts w:ascii="GHEA Grapalat" w:hAnsi="GHEA Grapalat"/>
                <w:sz w:val="20"/>
                <w:szCs w:val="20"/>
              </w:rPr>
              <w:t>и</w:t>
            </w:r>
            <w:r w:rsidR="00A6012E" w:rsidRPr="00DF13E4">
              <w:rPr>
                <w:rFonts w:ascii="GHEA Grapalat" w:hAnsi="GHEA Grapalat"/>
                <w:sz w:val="20"/>
                <w:szCs w:val="20"/>
              </w:rPr>
              <w:t>тоговая сумма валового дохода за предшествующие подаче заявки три отчетных года/в драмах РА</w:t>
            </w:r>
          </w:p>
        </w:tc>
        <w:tc>
          <w:tcPr>
            <w:tcW w:w="3282" w:type="dxa"/>
            <w:gridSpan w:val="2"/>
            <w:shd w:val="clear" w:color="auto" w:fill="auto"/>
            <w:vAlign w:val="center"/>
          </w:tcPr>
          <w:p w:rsidR="00A6012E" w:rsidRPr="00DF13E4" w:rsidRDefault="00A6012E" w:rsidP="00CA236C">
            <w:pPr>
              <w:widowControl w:val="0"/>
              <w:jc w:val="center"/>
              <w:rPr>
                <w:rFonts w:ascii="GHEA Grapalat" w:hAnsi="GHEA Grapalat"/>
                <w:sz w:val="20"/>
                <w:szCs w:val="20"/>
              </w:rPr>
            </w:pPr>
            <w:r w:rsidRPr="00DF13E4">
              <w:rPr>
                <w:rFonts w:ascii="GHEA Grapalat" w:hAnsi="GHEA Grapalat"/>
                <w:sz w:val="20"/>
                <w:szCs w:val="20"/>
              </w:rPr>
              <w:t xml:space="preserve">бухгалтерская балансовая стоимость обязательств и активов в течение предшествующего подаче заявки отчетного года/в драмах РА </w:t>
            </w:r>
          </w:p>
        </w:tc>
      </w:tr>
      <w:tr w:rsidR="00A6012E" w:rsidRPr="00DF13E4" w:rsidTr="003C0D96">
        <w:trPr>
          <w:trHeight w:val="537"/>
          <w:jc w:val="center"/>
        </w:trPr>
        <w:tc>
          <w:tcPr>
            <w:tcW w:w="1310"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601"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499"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674"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2106"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4338" w:type="dxa"/>
            <w:gridSpan w:val="4"/>
            <w:vMerge/>
            <w:tcBorders>
              <w:bottom w:val="single" w:sz="4" w:space="0" w:color="auto"/>
            </w:tcBorders>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701" w:type="dxa"/>
            <w:tcBorders>
              <w:bottom w:val="single" w:sz="4" w:space="0" w:color="auto"/>
            </w:tcBorders>
            <w:shd w:val="clear" w:color="auto" w:fill="auto"/>
            <w:vAlign w:val="center"/>
          </w:tcPr>
          <w:p w:rsidR="00A6012E" w:rsidRPr="00DF13E4" w:rsidRDefault="00A6012E"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активы</w:t>
            </w:r>
          </w:p>
        </w:tc>
        <w:tc>
          <w:tcPr>
            <w:tcW w:w="1581" w:type="dxa"/>
            <w:tcBorders>
              <w:bottom w:val="single" w:sz="4" w:space="0" w:color="auto"/>
            </w:tcBorders>
            <w:shd w:val="clear" w:color="auto" w:fill="auto"/>
            <w:vAlign w:val="center"/>
          </w:tcPr>
          <w:p w:rsidR="00A6012E" w:rsidRPr="00DF13E4" w:rsidRDefault="00A6012E"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обязательство</w:t>
            </w:r>
          </w:p>
        </w:tc>
      </w:tr>
      <w:tr w:rsidR="00A6012E" w:rsidRPr="00DF13E4" w:rsidTr="003C0D96">
        <w:trPr>
          <w:jc w:val="center"/>
        </w:trPr>
        <w:tc>
          <w:tcPr>
            <w:tcW w:w="1310"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601"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499"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674"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2106" w:type="dxa"/>
            <w:vMerge/>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990" w:type="dxa"/>
            <w:shd w:val="clear" w:color="auto" w:fill="auto"/>
          </w:tcPr>
          <w:p w:rsidR="00A6012E" w:rsidRPr="00DF13E4" w:rsidRDefault="00A6012E" w:rsidP="00CA236C">
            <w:pPr>
              <w:widowControl w:val="0"/>
              <w:tabs>
                <w:tab w:val="left" w:pos="554"/>
              </w:tabs>
              <w:autoSpaceDE w:val="0"/>
              <w:autoSpaceDN w:val="0"/>
              <w:adjustRightInd w:val="0"/>
              <w:ind w:right="-54"/>
              <w:jc w:val="center"/>
              <w:rPr>
                <w:rFonts w:ascii="GHEA Grapalat" w:hAnsi="GHEA Grapalat"/>
                <w:sz w:val="20"/>
                <w:szCs w:val="20"/>
              </w:rPr>
            </w:pPr>
            <w:r w:rsidRPr="00DF13E4">
              <w:rPr>
                <w:rFonts w:ascii="GHEA Grapalat" w:hAnsi="GHEA Grapalat"/>
                <w:sz w:val="20"/>
                <w:szCs w:val="20"/>
              </w:rPr>
              <w:t xml:space="preserve">20 </w:t>
            </w:r>
            <w:r w:rsidR="003C0D96" w:rsidRPr="00DF13E4">
              <w:rPr>
                <w:rFonts w:ascii="GHEA Grapalat" w:hAnsi="GHEA Grapalat"/>
                <w:sz w:val="20"/>
                <w:szCs w:val="20"/>
              </w:rPr>
              <w:tab/>
            </w:r>
            <w:r w:rsidRPr="00DF13E4">
              <w:rPr>
                <w:rFonts w:ascii="GHEA Grapalat" w:hAnsi="GHEA Grapalat"/>
                <w:sz w:val="20"/>
                <w:szCs w:val="20"/>
              </w:rPr>
              <w:t>г.</w:t>
            </w:r>
          </w:p>
        </w:tc>
        <w:tc>
          <w:tcPr>
            <w:tcW w:w="990" w:type="dxa"/>
            <w:shd w:val="clear" w:color="auto" w:fill="auto"/>
          </w:tcPr>
          <w:p w:rsidR="00A6012E" w:rsidRPr="00DF13E4" w:rsidRDefault="00A6012E" w:rsidP="00CA236C">
            <w:pPr>
              <w:widowControl w:val="0"/>
              <w:tabs>
                <w:tab w:val="left" w:pos="499"/>
              </w:tabs>
              <w:autoSpaceDE w:val="0"/>
              <w:autoSpaceDN w:val="0"/>
              <w:adjustRightInd w:val="0"/>
              <w:ind w:right="-54"/>
              <w:jc w:val="center"/>
              <w:rPr>
                <w:rFonts w:ascii="GHEA Grapalat" w:hAnsi="GHEA Grapalat"/>
                <w:sz w:val="20"/>
                <w:szCs w:val="20"/>
              </w:rPr>
            </w:pPr>
            <w:r w:rsidRPr="00DF13E4">
              <w:rPr>
                <w:rFonts w:ascii="GHEA Grapalat" w:hAnsi="GHEA Grapalat"/>
                <w:sz w:val="20"/>
                <w:szCs w:val="20"/>
              </w:rPr>
              <w:t>20</w:t>
            </w:r>
            <w:r w:rsidR="003C0D96" w:rsidRPr="00DF13E4">
              <w:rPr>
                <w:rFonts w:ascii="GHEA Grapalat" w:hAnsi="GHEA Grapalat"/>
                <w:sz w:val="20"/>
                <w:szCs w:val="20"/>
                <w:lang w:val="en-US"/>
              </w:rPr>
              <w:tab/>
            </w:r>
            <w:r w:rsidRPr="00DF13E4">
              <w:rPr>
                <w:rFonts w:ascii="GHEA Grapalat" w:hAnsi="GHEA Grapalat"/>
                <w:sz w:val="20"/>
                <w:szCs w:val="20"/>
              </w:rPr>
              <w:t>г.</w:t>
            </w:r>
          </w:p>
        </w:tc>
        <w:tc>
          <w:tcPr>
            <w:tcW w:w="990" w:type="dxa"/>
            <w:shd w:val="clear" w:color="auto" w:fill="auto"/>
          </w:tcPr>
          <w:p w:rsidR="00A6012E" w:rsidRPr="00DF13E4" w:rsidRDefault="00A6012E" w:rsidP="00CA236C">
            <w:pPr>
              <w:widowControl w:val="0"/>
              <w:tabs>
                <w:tab w:val="left" w:pos="538"/>
              </w:tabs>
              <w:autoSpaceDE w:val="0"/>
              <w:autoSpaceDN w:val="0"/>
              <w:adjustRightInd w:val="0"/>
              <w:ind w:right="-54"/>
              <w:jc w:val="center"/>
              <w:rPr>
                <w:rFonts w:ascii="GHEA Grapalat" w:hAnsi="GHEA Grapalat"/>
                <w:sz w:val="20"/>
                <w:szCs w:val="20"/>
              </w:rPr>
            </w:pPr>
            <w:r w:rsidRPr="00DF13E4">
              <w:rPr>
                <w:rFonts w:ascii="GHEA Grapalat" w:hAnsi="GHEA Grapalat"/>
                <w:sz w:val="20"/>
                <w:szCs w:val="20"/>
              </w:rPr>
              <w:t>20</w:t>
            </w:r>
            <w:r w:rsidR="003C0D96" w:rsidRPr="00DF13E4">
              <w:rPr>
                <w:rFonts w:ascii="GHEA Grapalat" w:hAnsi="GHEA Grapalat"/>
                <w:sz w:val="20"/>
                <w:szCs w:val="20"/>
              </w:rPr>
              <w:tab/>
            </w:r>
            <w:r w:rsidRPr="00DF13E4">
              <w:rPr>
                <w:rFonts w:ascii="GHEA Grapalat" w:hAnsi="GHEA Grapalat"/>
                <w:sz w:val="20"/>
                <w:szCs w:val="20"/>
              </w:rPr>
              <w:t>г.</w:t>
            </w:r>
          </w:p>
        </w:tc>
        <w:tc>
          <w:tcPr>
            <w:tcW w:w="1368" w:type="dxa"/>
            <w:shd w:val="clear" w:color="auto" w:fill="auto"/>
          </w:tcPr>
          <w:p w:rsidR="00A6012E" w:rsidRPr="00DF13E4" w:rsidRDefault="00A6012E"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Всего</w:t>
            </w:r>
          </w:p>
        </w:tc>
        <w:tc>
          <w:tcPr>
            <w:tcW w:w="1701"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581" w:type="dxa"/>
            <w:shd w:val="clear" w:color="auto" w:fill="auto"/>
          </w:tcPr>
          <w:p w:rsidR="00A6012E" w:rsidRPr="00DF13E4" w:rsidRDefault="00A6012E" w:rsidP="00CA236C">
            <w:pPr>
              <w:widowControl w:val="0"/>
              <w:ind w:right="391"/>
              <w:jc w:val="center"/>
              <w:rPr>
                <w:rFonts w:ascii="GHEA Grapalat" w:hAnsi="GHEA Grapalat"/>
                <w:sz w:val="20"/>
                <w:szCs w:val="20"/>
              </w:rPr>
            </w:pPr>
          </w:p>
        </w:tc>
      </w:tr>
      <w:tr w:rsidR="00A6012E" w:rsidRPr="00DF13E4" w:rsidTr="003C0D96">
        <w:trPr>
          <w:jc w:val="center"/>
        </w:trPr>
        <w:tc>
          <w:tcPr>
            <w:tcW w:w="2911" w:type="dxa"/>
            <w:gridSpan w:val="2"/>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499"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674"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2106"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990"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990"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990"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368"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701" w:type="dxa"/>
            <w:shd w:val="clear" w:color="auto" w:fill="auto"/>
          </w:tcPr>
          <w:p w:rsidR="00A6012E" w:rsidRPr="00DF13E4" w:rsidRDefault="00A6012E" w:rsidP="00CA236C">
            <w:pPr>
              <w:widowControl w:val="0"/>
              <w:ind w:right="391"/>
              <w:jc w:val="center"/>
              <w:rPr>
                <w:rFonts w:ascii="GHEA Grapalat" w:hAnsi="GHEA Grapalat"/>
                <w:sz w:val="20"/>
                <w:szCs w:val="20"/>
              </w:rPr>
            </w:pPr>
          </w:p>
        </w:tc>
        <w:tc>
          <w:tcPr>
            <w:tcW w:w="1581" w:type="dxa"/>
            <w:shd w:val="clear" w:color="auto" w:fill="auto"/>
          </w:tcPr>
          <w:p w:rsidR="00A6012E" w:rsidRPr="00DF13E4" w:rsidRDefault="00A6012E" w:rsidP="00CA236C">
            <w:pPr>
              <w:widowControl w:val="0"/>
              <w:ind w:right="391"/>
              <w:jc w:val="center"/>
              <w:rPr>
                <w:rFonts w:ascii="GHEA Grapalat" w:hAnsi="GHEA Grapalat"/>
                <w:sz w:val="20"/>
                <w:szCs w:val="20"/>
              </w:rPr>
            </w:pPr>
          </w:p>
        </w:tc>
      </w:tr>
    </w:tbl>
    <w:p w:rsidR="00E04A16" w:rsidRPr="00DF13E4" w:rsidRDefault="00E04A16" w:rsidP="00CA236C">
      <w:pPr>
        <w:widowControl w:val="0"/>
        <w:jc w:val="both"/>
        <w:rPr>
          <w:rFonts w:ascii="GHEA Grapalat" w:hAnsi="GHEA Grapalat"/>
          <w:u w:val="single"/>
        </w:rPr>
      </w:pPr>
      <w:r w:rsidRPr="00DF13E4">
        <w:rPr>
          <w:rFonts w:ascii="GHEA Grapalat" w:hAnsi="GHEA Grapalat"/>
        </w:rPr>
        <w:t>Информация предоставлена ______________________________, являющимся сотрудником управления ______________________</w:t>
      </w:r>
    </w:p>
    <w:p w:rsidR="00E04A16" w:rsidRPr="00DF13E4" w:rsidRDefault="00E04A16" w:rsidP="00CA236C">
      <w:pPr>
        <w:widowControl w:val="0"/>
        <w:tabs>
          <w:tab w:val="left" w:pos="11482"/>
        </w:tabs>
        <w:ind w:left="3828"/>
        <w:jc w:val="both"/>
        <w:rPr>
          <w:rFonts w:ascii="GHEA Grapalat" w:hAnsi="GHEA Grapalat"/>
          <w:sz w:val="16"/>
        </w:rPr>
      </w:pPr>
      <w:r w:rsidRPr="00DF13E4">
        <w:rPr>
          <w:rFonts w:ascii="GHEA Grapalat" w:hAnsi="GHEA Grapalat"/>
          <w:sz w:val="16"/>
        </w:rPr>
        <w:t>имя, фамилия подпись</w:t>
      </w:r>
      <w:r w:rsidRPr="00DF13E4">
        <w:rPr>
          <w:rFonts w:ascii="GHEA Grapalat" w:hAnsi="GHEA Grapalat"/>
          <w:sz w:val="16"/>
        </w:rPr>
        <w:tab/>
        <w:t xml:space="preserve">наименование управления </w:t>
      </w:r>
    </w:p>
    <w:p w:rsidR="00A6012E" w:rsidRPr="00DF13E4" w:rsidRDefault="00A6012E" w:rsidP="00CA236C">
      <w:pPr>
        <w:pStyle w:val="a3"/>
        <w:widowControl w:val="0"/>
        <w:spacing w:line="240" w:lineRule="auto"/>
        <w:jc w:val="right"/>
        <w:rPr>
          <w:rFonts w:ascii="GHEA Grapalat" w:hAnsi="GHEA Grapalat"/>
          <w:b/>
          <w:sz w:val="24"/>
          <w:szCs w:val="24"/>
        </w:rPr>
      </w:pPr>
    </w:p>
    <w:p w:rsidR="00A6012E" w:rsidRPr="00DF13E4" w:rsidRDefault="00A6012E" w:rsidP="00CA236C">
      <w:pPr>
        <w:pStyle w:val="a3"/>
        <w:widowControl w:val="0"/>
        <w:spacing w:line="240" w:lineRule="auto"/>
        <w:jc w:val="right"/>
        <w:rPr>
          <w:rFonts w:ascii="GHEA Grapalat" w:hAnsi="GHEA Grapalat"/>
          <w:b/>
          <w:sz w:val="24"/>
          <w:szCs w:val="24"/>
        </w:rPr>
        <w:sectPr w:rsidR="00A6012E" w:rsidRPr="00DF13E4" w:rsidSect="007270A3">
          <w:pgSz w:w="16838" w:h="11906" w:orient="landscape" w:code="9"/>
          <w:pgMar w:top="1418" w:right="1418" w:bottom="1418" w:left="1418" w:header="562" w:footer="562" w:gutter="0"/>
          <w:cols w:space="720"/>
        </w:sectPr>
      </w:pPr>
    </w:p>
    <w:p w:rsidR="00B2572B" w:rsidRPr="00DF13E4" w:rsidRDefault="00B2572B" w:rsidP="00CA236C">
      <w:pPr>
        <w:widowControl w:val="0"/>
        <w:jc w:val="right"/>
        <w:rPr>
          <w:rFonts w:ascii="GHEA Grapalat" w:hAnsi="GHEA Grapalat" w:cs="GHEA Grapalat"/>
          <w:i/>
        </w:rPr>
      </w:pPr>
      <w:r w:rsidRPr="00DF13E4">
        <w:rPr>
          <w:rFonts w:ascii="GHEA Grapalat" w:hAnsi="GHEA Grapalat"/>
          <w:i/>
        </w:rPr>
        <w:lastRenderedPageBreak/>
        <w:t xml:space="preserve">Приложение № </w:t>
      </w:r>
      <w:r w:rsidR="00F869A0" w:rsidRPr="00DF13E4">
        <w:rPr>
          <w:rFonts w:ascii="GHEA Grapalat" w:hAnsi="GHEA Grapalat"/>
          <w:i/>
        </w:rPr>
        <w:t>8</w:t>
      </w:r>
    </w:p>
    <w:p w:rsidR="00B2572B" w:rsidRPr="00DF13E4" w:rsidRDefault="00B2572B" w:rsidP="00CA236C">
      <w:pPr>
        <w:widowControl w:val="0"/>
        <w:jc w:val="right"/>
        <w:rPr>
          <w:rFonts w:ascii="GHEA Grapalat" w:hAnsi="GHEA Grapalat" w:cs="GHEA Grapalat"/>
          <w:i/>
        </w:rPr>
      </w:pPr>
      <w:r w:rsidRPr="00DF13E4">
        <w:rPr>
          <w:rFonts w:ascii="GHEA Grapalat" w:hAnsi="GHEA Grapalat"/>
          <w:i/>
        </w:rPr>
        <w:t>к Приглашению на запрос котировок</w:t>
      </w:r>
      <w:r w:rsidR="00E04A16" w:rsidRPr="00DF13E4">
        <w:rPr>
          <w:rFonts w:ascii="GHEA Grapalat" w:hAnsi="GHEA Grapalat" w:cs="GHEA Grapalat"/>
          <w:i/>
        </w:rPr>
        <w:br/>
      </w:r>
      <w:r w:rsidR="00B26D06" w:rsidRPr="00DF13E4">
        <w:rPr>
          <w:rFonts w:ascii="GHEA Grapalat" w:hAnsi="GHEA Grapalat"/>
          <w:i/>
        </w:rPr>
        <w:t xml:space="preserve">под кодом </w:t>
      </w:r>
      <w:r w:rsidR="0034479D">
        <w:rPr>
          <w:rFonts w:ascii="GHEA Grapalat" w:hAnsi="GHEA Grapalat"/>
          <w:i/>
        </w:rPr>
        <w:t>MOHK-GHAShDzB-19/5</w:t>
      </w:r>
      <w:r w:rsidR="00B26D06" w:rsidRPr="00DF13E4">
        <w:rPr>
          <w:rStyle w:val="af6"/>
          <w:rFonts w:ascii="GHEA Grapalat" w:hAnsi="GHEA Grapalat"/>
          <w:i/>
        </w:rPr>
        <w:footnoteReference w:customMarkFollows="1" w:id="33"/>
        <w:sym w:font="Symbol" w:char="F02A"/>
      </w:r>
    </w:p>
    <w:p w:rsidR="00AB128A" w:rsidRPr="00DF13E4" w:rsidRDefault="00AB128A" w:rsidP="00CA236C">
      <w:pPr>
        <w:widowControl w:val="0"/>
        <w:jc w:val="center"/>
        <w:rPr>
          <w:rFonts w:ascii="GHEA Grapalat" w:hAnsi="GHEA Grapalat" w:cs="GHEA Grapalat"/>
        </w:rPr>
      </w:pPr>
    </w:p>
    <w:p w:rsidR="00E04A16" w:rsidRPr="00DF13E4" w:rsidRDefault="00E04A16" w:rsidP="00CA236C">
      <w:pPr>
        <w:widowControl w:val="0"/>
        <w:jc w:val="center"/>
        <w:rPr>
          <w:rFonts w:ascii="GHEA Grapalat" w:hAnsi="GHEA Grapalat" w:cs="GHEA Grapalat"/>
          <w:b/>
        </w:rPr>
      </w:pPr>
      <w:r w:rsidRPr="00DF13E4">
        <w:rPr>
          <w:rFonts w:ascii="GHEA Grapalat" w:hAnsi="GHEA Grapalat"/>
          <w:b/>
        </w:rPr>
        <w:t>СОГЛАШЕНИЕ О НЕУСТОЙКЕ</w:t>
      </w:r>
      <w:r w:rsidRPr="00DF13E4">
        <w:rPr>
          <w:rFonts w:ascii="GHEA Grapalat" w:hAnsi="GHEA Grapalat" w:cs="GHEA Grapalat"/>
          <w:b/>
        </w:rPr>
        <w:br/>
      </w:r>
      <w:r w:rsidRPr="00DF13E4">
        <w:rPr>
          <w:rFonts w:ascii="GHEA Grapalat" w:hAnsi="GHEA Grapalat"/>
          <w:b/>
        </w:rPr>
        <w:t>(обеспечение исполнения договора)</w:t>
      </w:r>
    </w:p>
    <w:p w:rsidR="003244E4" w:rsidRPr="00DF13E4" w:rsidRDefault="003244E4" w:rsidP="00CA236C">
      <w:pPr>
        <w:widowControl w:val="0"/>
        <w:jc w:val="center"/>
        <w:rPr>
          <w:rFonts w:ascii="GHEA Grapalat" w:hAnsi="GHEA Grapalat" w:cs="GHEA Grapalat"/>
          <w:b/>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04A16" w:rsidRPr="00DF13E4" w:rsidTr="005110FD">
        <w:trPr>
          <w:jc w:val="center"/>
        </w:trPr>
        <w:tc>
          <w:tcPr>
            <w:tcW w:w="4643" w:type="dxa"/>
          </w:tcPr>
          <w:p w:rsidR="00E04A16" w:rsidRPr="00DF13E4" w:rsidRDefault="00E04A16" w:rsidP="00CA236C">
            <w:pPr>
              <w:widowControl w:val="0"/>
              <w:rPr>
                <w:rFonts w:ascii="GHEA Grapalat" w:hAnsi="GHEA Grapalat" w:cs="GHEA Grapalat"/>
                <w:b/>
                <w:lang w:val="en-US"/>
              </w:rPr>
            </w:pPr>
            <w:r w:rsidRPr="00DF13E4">
              <w:rPr>
                <w:rFonts w:ascii="GHEA Grapalat" w:hAnsi="GHEA Grapalat"/>
              </w:rPr>
              <w:t>г. Ереван</w:t>
            </w:r>
          </w:p>
        </w:tc>
        <w:tc>
          <w:tcPr>
            <w:tcW w:w="4643" w:type="dxa"/>
          </w:tcPr>
          <w:p w:rsidR="00E04A16" w:rsidRPr="00DF13E4" w:rsidRDefault="00E04A16" w:rsidP="00CA236C">
            <w:pPr>
              <w:widowControl w:val="0"/>
              <w:jc w:val="right"/>
              <w:rPr>
                <w:rFonts w:ascii="GHEA Grapalat" w:hAnsi="GHEA Grapalat" w:cs="GHEA Grapalat"/>
                <w:b/>
                <w:lang w:val="en-US"/>
              </w:rPr>
            </w:pPr>
            <w:r w:rsidRPr="00DF13E4">
              <w:rPr>
                <w:rFonts w:ascii="GHEA Grapalat" w:hAnsi="GHEA Grapalat"/>
              </w:rPr>
              <w:t>"</w:t>
            </w:r>
            <w:r w:rsidRPr="00DF13E4">
              <w:rPr>
                <w:rFonts w:ascii="GHEA Grapalat" w:hAnsi="GHEA Grapalat"/>
              </w:rPr>
              <w:tab/>
              <w:t>"</w:t>
            </w:r>
            <w:r w:rsidRPr="00DF13E4">
              <w:rPr>
                <w:rFonts w:ascii="GHEA Grapalat" w:hAnsi="GHEA Grapalat"/>
              </w:rPr>
              <w:tab/>
              <w:t>20</w:t>
            </w:r>
            <w:r w:rsidRPr="00DF13E4">
              <w:rPr>
                <w:rFonts w:ascii="GHEA Grapalat" w:hAnsi="GHEA Grapalat"/>
              </w:rPr>
              <w:tab/>
              <w:t>г.</w:t>
            </w:r>
            <w:r w:rsidRPr="00DF13E4">
              <w:rPr>
                <w:rStyle w:val="af6"/>
                <w:rFonts w:ascii="GHEA Grapalat" w:hAnsi="GHEA Grapalat"/>
              </w:rPr>
              <w:footnoteReference w:customMarkFollows="1" w:id="34"/>
              <w:sym w:font="Symbol" w:char="F02A"/>
            </w:r>
            <w:r w:rsidRPr="00AF0D24">
              <w:rPr>
                <w:rStyle w:val="af6"/>
                <w:rFonts w:ascii="GHEA Grapalat" w:hAnsi="GHEA Grapalat"/>
              </w:rPr>
              <w:sym w:font="Symbol" w:char="F02A"/>
            </w:r>
          </w:p>
        </w:tc>
      </w:tr>
    </w:tbl>
    <w:p w:rsidR="00E04A16" w:rsidRPr="00DF13E4" w:rsidRDefault="00E04A16" w:rsidP="00CA236C">
      <w:pPr>
        <w:widowControl w:val="0"/>
        <w:rPr>
          <w:rFonts w:ascii="GHEA Grapalat" w:hAnsi="GHEA Grapalat"/>
          <w:lang w:val="en-US"/>
        </w:rPr>
      </w:pPr>
      <w:r w:rsidRPr="00DF13E4">
        <w:rPr>
          <w:rFonts w:ascii="GHEA Grapalat" w:hAnsi="GHEA Grapalat"/>
        </w:rPr>
        <w:t>_____________________</w:t>
      </w:r>
      <w:r w:rsidRPr="00DF13E4">
        <w:rPr>
          <w:rFonts w:ascii="GHEA Grapalat" w:hAnsi="GHEA Grapalat"/>
          <w:lang w:val="en-US"/>
        </w:rPr>
        <w:t>_____________</w:t>
      </w:r>
      <w:r w:rsidRPr="00DF13E4">
        <w:rPr>
          <w:rFonts w:ascii="GHEA Grapalat" w:hAnsi="GHEA Grapalat"/>
        </w:rPr>
        <w:t>, в лице директора Компании ____________,</w:t>
      </w:r>
    </w:p>
    <w:p w:rsidR="00E04A16" w:rsidRPr="00DF13E4" w:rsidRDefault="00E04A16" w:rsidP="00CA236C">
      <w:pPr>
        <w:widowControl w:val="0"/>
        <w:tabs>
          <w:tab w:val="left" w:pos="7088"/>
        </w:tabs>
        <w:rPr>
          <w:rFonts w:ascii="GHEA Grapalat" w:hAnsi="GHEA Grapalat" w:cs="GHEA Grapalat"/>
          <w:sz w:val="16"/>
          <w:u w:val="single"/>
          <w:vertAlign w:val="subscript"/>
        </w:rPr>
      </w:pPr>
      <w:r w:rsidRPr="00DF13E4">
        <w:rPr>
          <w:rFonts w:ascii="GHEA Grapalat" w:hAnsi="GHEA Grapalat"/>
          <w:sz w:val="16"/>
        </w:rPr>
        <w:t>Имя, фамилия, паспортные данные директора компании</w:t>
      </w:r>
      <w:r w:rsidRPr="00DF13E4">
        <w:rPr>
          <w:rFonts w:ascii="GHEA Grapalat" w:hAnsi="GHEA Grapalat"/>
          <w:sz w:val="16"/>
        </w:rPr>
        <w:tab/>
        <w:t>наименование Компании</w:t>
      </w:r>
    </w:p>
    <w:p w:rsidR="003244E4" w:rsidRPr="00DF13E4" w:rsidRDefault="003244E4" w:rsidP="00CA236C">
      <w:pPr>
        <w:widowControl w:val="0"/>
        <w:jc w:val="both"/>
        <w:rPr>
          <w:rFonts w:ascii="GHEA Grapalat" w:hAnsi="GHEA Grapalat" w:cs="GHEA Grapalat"/>
          <w:u w:val="single"/>
          <w:vertAlign w:val="subscript"/>
        </w:rPr>
      </w:pPr>
      <w:r w:rsidRPr="00DF13E4">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244E4" w:rsidRPr="00DF13E4" w:rsidRDefault="003244E4" w:rsidP="00CA236C">
      <w:pPr>
        <w:widowControl w:val="0"/>
        <w:ind w:firstLine="708"/>
        <w:jc w:val="both"/>
        <w:rPr>
          <w:rFonts w:ascii="GHEA Grapalat" w:hAnsi="GHEA Grapalat" w:cs="GHEA Grapalat"/>
        </w:rPr>
      </w:pPr>
    </w:p>
    <w:p w:rsidR="003244E4" w:rsidRPr="00DF13E4" w:rsidRDefault="003C0D96" w:rsidP="00CA236C">
      <w:pPr>
        <w:widowControl w:val="0"/>
        <w:jc w:val="center"/>
        <w:rPr>
          <w:rFonts w:ascii="GHEA Grapalat" w:hAnsi="GHEA Grapalat"/>
          <w:b/>
        </w:rPr>
      </w:pPr>
      <w:r w:rsidRPr="00DF13E4">
        <w:rPr>
          <w:rFonts w:ascii="GHEA Grapalat" w:hAnsi="GHEA Grapalat"/>
          <w:b/>
        </w:rPr>
        <w:t>1.</w:t>
      </w:r>
      <w:r w:rsidR="003244E4" w:rsidRPr="00DF13E4">
        <w:rPr>
          <w:rFonts w:ascii="GHEA Grapalat" w:hAnsi="GHEA Grapalat"/>
          <w:b/>
        </w:rPr>
        <w:t>Предмет соглашения</w:t>
      </w:r>
    </w:p>
    <w:p w:rsidR="003C0D96" w:rsidRPr="00DF13E4" w:rsidRDefault="003C0D96" w:rsidP="00CA236C">
      <w:pPr>
        <w:widowControl w:val="0"/>
        <w:tabs>
          <w:tab w:val="left" w:pos="1134"/>
        </w:tabs>
        <w:ind w:firstLine="567"/>
        <w:jc w:val="both"/>
        <w:rPr>
          <w:rFonts w:ascii="GHEA Grapalat" w:hAnsi="GHEA Grapalat"/>
        </w:rPr>
      </w:pPr>
      <w:r w:rsidRPr="00DF13E4">
        <w:rPr>
          <w:rFonts w:ascii="GHEA Grapalat" w:hAnsi="GHEA Grapalat"/>
        </w:rPr>
        <w:t>1.1.</w:t>
      </w:r>
      <w:r w:rsidRPr="00DF13E4">
        <w:rPr>
          <w:rFonts w:ascii="GHEA Grapalat" w:hAnsi="GHEA Grapalat"/>
        </w:rPr>
        <w:tab/>
        <w:t>Компания участвует в организованной _____________________________*</w:t>
      </w:r>
    </w:p>
    <w:p w:rsidR="003C0D96" w:rsidRPr="00DF13E4" w:rsidRDefault="003C0D96" w:rsidP="00CA236C">
      <w:pPr>
        <w:widowControl w:val="0"/>
        <w:ind w:left="426" w:right="1132"/>
        <w:jc w:val="right"/>
        <w:rPr>
          <w:rFonts w:ascii="GHEA Grapalat" w:hAnsi="GHEA Grapalat" w:cs="GHEA Grapalat"/>
          <w:sz w:val="16"/>
        </w:rPr>
      </w:pPr>
      <w:r w:rsidRPr="00DF13E4">
        <w:rPr>
          <w:rFonts w:ascii="GHEA Grapalat" w:hAnsi="GHEA Grapalat"/>
          <w:sz w:val="16"/>
        </w:rPr>
        <w:t>наименование заказчика</w:t>
      </w:r>
    </w:p>
    <w:p w:rsidR="003C0D96" w:rsidRPr="00DF13E4" w:rsidRDefault="003C0D96" w:rsidP="00CA236C">
      <w:pPr>
        <w:widowControl w:val="0"/>
        <w:jc w:val="both"/>
        <w:rPr>
          <w:rFonts w:ascii="GHEA Grapalat" w:hAnsi="GHEA Grapalat" w:cs="GHEA Grapalat"/>
        </w:rPr>
      </w:pPr>
      <w:r w:rsidRPr="00DF13E4">
        <w:rPr>
          <w:rFonts w:ascii="GHEA Grapalat" w:hAnsi="GHEA Grapalat"/>
        </w:rPr>
        <w:t>(далее — Заказчик) процедуре закупок под кодом___________________________*.</w:t>
      </w:r>
    </w:p>
    <w:p w:rsidR="003C0D96" w:rsidRPr="00DF13E4" w:rsidRDefault="003C0D96" w:rsidP="00CA236C">
      <w:pPr>
        <w:widowControl w:val="0"/>
        <w:ind w:left="426" w:right="1273"/>
        <w:jc w:val="right"/>
        <w:rPr>
          <w:rFonts w:ascii="GHEA Grapalat" w:hAnsi="GHEA Grapalat" w:cs="GHEA Grapalat"/>
          <w:sz w:val="16"/>
        </w:rPr>
      </w:pPr>
      <w:r w:rsidRPr="00DF13E4">
        <w:rPr>
          <w:rFonts w:ascii="GHEA Grapalat" w:hAnsi="GHEA Grapalat"/>
          <w:sz w:val="16"/>
        </w:rPr>
        <w:t>код процедуры</w:t>
      </w:r>
    </w:p>
    <w:p w:rsidR="003244E4" w:rsidRPr="00DF13E4" w:rsidRDefault="003C0D96" w:rsidP="00CA236C">
      <w:pPr>
        <w:widowControl w:val="0"/>
        <w:tabs>
          <w:tab w:val="left" w:pos="1134"/>
        </w:tabs>
        <w:ind w:firstLine="567"/>
        <w:jc w:val="both"/>
        <w:rPr>
          <w:rFonts w:ascii="GHEA Grapalat" w:hAnsi="GHEA Grapalat" w:cs="GHEA Grapalat"/>
        </w:rPr>
      </w:pPr>
      <w:r w:rsidRPr="00DF13E4">
        <w:rPr>
          <w:rFonts w:ascii="GHEA Grapalat" w:hAnsi="GHEA Grapalat"/>
        </w:rPr>
        <w:t>1.2.</w:t>
      </w:r>
      <w:r w:rsidRPr="00DF13E4">
        <w:rPr>
          <w:rFonts w:ascii="GHEA Grapalat" w:hAnsi="GHEA Grapalat"/>
        </w:rPr>
        <w:tab/>
      </w:r>
      <w:r w:rsidR="003244E4" w:rsidRPr="00DF13E4">
        <w:rPr>
          <w:rFonts w:ascii="GHEA Grapalat" w:hAnsi="GHEA Grapalat"/>
        </w:rPr>
        <w:t>В качестве об</w:t>
      </w:r>
      <w:r w:rsidRPr="00DF13E4">
        <w:rPr>
          <w:rFonts w:ascii="GHEA Grapalat" w:hAnsi="GHEA Grapalat"/>
        </w:rPr>
        <w:t xml:space="preserve">еспечения исполнения договора, </w:t>
      </w:r>
      <w:r w:rsidR="003244E4" w:rsidRPr="00DF13E4">
        <w:rPr>
          <w:rFonts w:ascii="GHEA Grapalat" w:hAnsi="GHEA Grapalat"/>
        </w:rPr>
        <w:t xml:space="preserve">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3244E4" w:rsidRPr="00DF13E4" w:rsidRDefault="003C0D96" w:rsidP="00CA236C">
      <w:pPr>
        <w:widowControl w:val="0"/>
        <w:tabs>
          <w:tab w:val="left" w:pos="1134"/>
        </w:tabs>
        <w:ind w:firstLine="567"/>
        <w:jc w:val="both"/>
        <w:rPr>
          <w:rFonts w:ascii="GHEA Grapalat" w:hAnsi="GHEA Grapalat" w:cs="GHEA Grapalat"/>
          <w:color w:val="000000"/>
        </w:rPr>
      </w:pPr>
      <w:r w:rsidRPr="00DF13E4">
        <w:rPr>
          <w:rFonts w:ascii="GHEA Grapalat" w:hAnsi="GHEA Grapalat"/>
          <w:color w:val="000000"/>
        </w:rPr>
        <w:t>1.3.</w:t>
      </w:r>
      <w:r w:rsidRPr="00DF13E4">
        <w:rPr>
          <w:rFonts w:ascii="GHEA Grapalat" w:hAnsi="GHEA Grapalat"/>
          <w:color w:val="000000"/>
        </w:rPr>
        <w:tab/>
      </w:r>
      <w:r w:rsidR="003244E4" w:rsidRPr="00DF13E4">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w:t>
      </w:r>
      <w:proofErr w:type="spellStart"/>
      <w:r w:rsidR="003244E4" w:rsidRPr="00DF13E4">
        <w:rPr>
          <w:rFonts w:ascii="GHEA Grapalat" w:hAnsi="GHEA Grapalat"/>
          <w:color w:val="000000"/>
        </w:rPr>
        <w:t>безотзывно</w:t>
      </w:r>
      <w:proofErr w:type="spellEnd"/>
      <w:r w:rsidR="003244E4" w:rsidRPr="00DF13E4">
        <w:rPr>
          <w:rFonts w:ascii="GHEA Grapalat" w:hAnsi="GHEA Grapalat"/>
          <w:color w:val="000000"/>
        </w:rPr>
        <w:t xml:space="preserve"> соглашается, что: </w:t>
      </w:r>
    </w:p>
    <w:p w:rsidR="003244E4" w:rsidRPr="00DF13E4" w:rsidRDefault="003244E4" w:rsidP="00CA236C">
      <w:pPr>
        <w:widowControl w:val="0"/>
        <w:tabs>
          <w:tab w:val="left" w:pos="1134"/>
        </w:tabs>
        <w:ind w:firstLine="567"/>
        <w:jc w:val="both"/>
        <w:rPr>
          <w:rFonts w:ascii="GHEA Grapalat" w:hAnsi="GHEA Grapalat" w:cs="GHEA Grapalat"/>
          <w:color w:val="000000"/>
        </w:rPr>
      </w:pPr>
      <w:r w:rsidRPr="00DF13E4">
        <w:rPr>
          <w:rFonts w:ascii="GHEA Grapalat" w:hAnsi="GHEA Grapalat"/>
          <w:color w:val="000000"/>
        </w:rPr>
        <w:t>а)</w:t>
      </w:r>
      <w:r w:rsidR="003C0D96" w:rsidRPr="00DF13E4">
        <w:rPr>
          <w:rFonts w:ascii="GHEA Grapalat" w:hAnsi="GHEA Grapalat"/>
          <w:color w:val="000000"/>
        </w:rPr>
        <w:tab/>
      </w:r>
      <w:r w:rsidRPr="00DF13E4">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3C0D96" w:rsidRPr="00DF13E4">
        <w:rPr>
          <w:rFonts w:ascii="GHEA Grapalat" w:hAnsi="GHEA Grapalat"/>
          <w:color w:val="000000"/>
        </w:rPr>
        <w:t>ебованием с целью акцептования.</w:t>
      </w:r>
    </w:p>
    <w:p w:rsidR="003244E4" w:rsidRPr="00DF13E4" w:rsidRDefault="003244E4" w:rsidP="00CA236C">
      <w:pPr>
        <w:widowControl w:val="0"/>
        <w:tabs>
          <w:tab w:val="left" w:pos="1134"/>
        </w:tabs>
        <w:ind w:firstLine="567"/>
        <w:jc w:val="both"/>
        <w:rPr>
          <w:rFonts w:ascii="GHEA Grapalat" w:hAnsi="GHEA Grapalat" w:cs="GHEA Grapalat"/>
          <w:color w:val="000000"/>
        </w:rPr>
      </w:pPr>
      <w:r w:rsidRPr="00DF13E4">
        <w:rPr>
          <w:rFonts w:ascii="GHEA Grapalat" w:hAnsi="GHEA Grapalat"/>
          <w:color w:val="000000"/>
        </w:rPr>
        <w:t>б)</w:t>
      </w:r>
      <w:r w:rsidR="003C0D96" w:rsidRPr="00DF13E4">
        <w:rPr>
          <w:rFonts w:ascii="GHEA Grapalat" w:hAnsi="GHEA Grapalat"/>
          <w:color w:val="000000"/>
        </w:rPr>
        <w:tab/>
      </w:r>
      <w:r w:rsidRPr="00DF13E4">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без дополнит</w:t>
      </w:r>
      <w:r w:rsidR="003C0D96" w:rsidRPr="00DF13E4">
        <w:rPr>
          <w:rFonts w:ascii="GHEA Grapalat" w:hAnsi="GHEA Grapalat"/>
          <w:color w:val="000000"/>
        </w:rPr>
        <w:t>ельного акцептования.</w:t>
      </w:r>
    </w:p>
    <w:p w:rsidR="003244E4" w:rsidRPr="00DF13E4" w:rsidRDefault="003244E4" w:rsidP="00CA236C">
      <w:pPr>
        <w:widowControl w:val="0"/>
        <w:tabs>
          <w:tab w:val="left" w:pos="1134"/>
        </w:tabs>
        <w:ind w:firstLine="567"/>
        <w:jc w:val="both"/>
        <w:rPr>
          <w:rFonts w:ascii="GHEA Grapalat" w:hAnsi="GHEA Grapalat" w:cs="GHEA Grapalat"/>
          <w:color w:val="000000"/>
        </w:rPr>
      </w:pPr>
      <w:r w:rsidRPr="00DF13E4">
        <w:rPr>
          <w:rFonts w:ascii="GHEA Grapalat" w:hAnsi="GHEA Grapalat"/>
          <w:color w:val="000000"/>
        </w:rPr>
        <w:t>в)</w:t>
      </w:r>
      <w:r w:rsidR="003C0D96" w:rsidRPr="00DF13E4">
        <w:rPr>
          <w:rFonts w:ascii="GHEA Grapalat" w:hAnsi="GHEA Grapalat"/>
          <w:color w:val="000000"/>
        </w:rPr>
        <w:tab/>
      </w:r>
      <w:r w:rsidRPr="00DF13E4">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244E4" w:rsidRPr="00DF13E4" w:rsidRDefault="003244E4" w:rsidP="00CA236C">
      <w:pPr>
        <w:widowControl w:val="0"/>
        <w:tabs>
          <w:tab w:val="left" w:pos="1134"/>
        </w:tabs>
        <w:ind w:firstLine="567"/>
        <w:jc w:val="both"/>
        <w:rPr>
          <w:rFonts w:ascii="GHEA Grapalat" w:hAnsi="GHEA Grapalat" w:cs="GHEA Grapalat"/>
          <w:color w:val="000000"/>
        </w:rPr>
      </w:pPr>
      <w:r w:rsidRPr="00DF13E4">
        <w:rPr>
          <w:rFonts w:ascii="GHEA Grapalat" w:hAnsi="GHEA Grapalat"/>
          <w:color w:val="000000"/>
        </w:rPr>
        <w:t>г)</w:t>
      </w:r>
      <w:r w:rsidR="003C0D96" w:rsidRPr="00DF13E4">
        <w:rPr>
          <w:rFonts w:ascii="GHEA Grapalat" w:hAnsi="GHEA Grapalat"/>
          <w:color w:val="000000"/>
        </w:rPr>
        <w:tab/>
      </w:r>
      <w:r w:rsidRPr="00DF13E4">
        <w:rPr>
          <w:rFonts w:ascii="GHEA Grapalat" w:hAnsi="GHEA Grapalat"/>
          <w:color w:val="000000"/>
        </w:rPr>
        <w:t>Компания подтверждает, что акцептовала Требование в полном размере суммы неустойки.</w:t>
      </w:r>
    </w:p>
    <w:p w:rsidR="003244E4" w:rsidRPr="00DF13E4" w:rsidRDefault="003244E4" w:rsidP="00CA236C">
      <w:pPr>
        <w:widowControl w:val="0"/>
        <w:tabs>
          <w:tab w:val="left" w:pos="1134"/>
        </w:tabs>
        <w:ind w:firstLine="567"/>
        <w:jc w:val="both"/>
        <w:rPr>
          <w:rFonts w:ascii="GHEA Grapalat" w:hAnsi="GHEA Grapalat" w:cs="GHEA Grapalat"/>
        </w:rPr>
      </w:pPr>
      <w:r w:rsidRPr="00DF13E4">
        <w:rPr>
          <w:rFonts w:ascii="GHEA Grapalat" w:hAnsi="GHEA Grapalat"/>
        </w:rPr>
        <w:t>д)</w:t>
      </w:r>
      <w:r w:rsidR="00B26D06" w:rsidRPr="00DF13E4">
        <w:rPr>
          <w:rFonts w:ascii="GHEA Grapalat" w:hAnsi="GHEA Grapalat"/>
        </w:rPr>
        <w:tab/>
      </w:r>
      <w:r w:rsidRPr="00DF13E4">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w:t>
      </w:r>
      <w:r w:rsidRPr="00DF13E4">
        <w:rPr>
          <w:rFonts w:ascii="GHEA Grapalat" w:hAnsi="GHEA Grapalat"/>
        </w:rPr>
        <w:lastRenderedPageBreak/>
        <w:t>и осуществляемые Банком-плательщиком действия для обе</w:t>
      </w:r>
      <w:r w:rsidR="00B26D06" w:rsidRPr="00DF13E4">
        <w:rPr>
          <w:rFonts w:ascii="GHEA Grapalat" w:hAnsi="GHEA Grapalat"/>
        </w:rPr>
        <w:t>спечения исполнения Требования.</w:t>
      </w:r>
    </w:p>
    <w:p w:rsidR="003244E4" w:rsidRPr="00DF13E4" w:rsidRDefault="00B26D06" w:rsidP="00CA236C">
      <w:pPr>
        <w:widowControl w:val="0"/>
        <w:tabs>
          <w:tab w:val="left" w:pos="1134"/>
        </w:tabs>
        <w:ind w:firstLine="567"/>
        <w:jc w:val="both"/>
        <w:rPr>
          <w:rFonts w:ascii="GHEA Grapalat" w:hAnsi="GHEA Grapalat" w:cs="GHEA Grapalat"/>
        </w:rPr>
      </w:pPr>
      <w:r w:rsidRPr="00DF13E4">
        <w:rPr>
          <w:rFonts w:ascii="GHEA Grapalat" w:hAnsi="GHEA Grapalat"/>
        </w:rPr>
        <w:t>1.4.</w:t>
      </w:r>
      <w:r w:rsidRPr="00DF13E4">
        <w:rPr>
          <w:rFonts w:ascii="GHEA Grapalat" w:hAnsi="GHEA Grapalat"/>
        </w:rPr>
        <w:tab/>
      </w:r>
      <w:r w:rsidR="003244E4" w:rsidRPr="00DF13E4">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244E4" w:rsidRPr="00DF13E4" w:rsidRDefault="00B26D06" w:rsidP="00CA236C">
      <w:pPr>
        <w:widowControl w:val="0"/>
        <w:tabs>
          <w:tab w:val="left" w:pos="1134"/>
        </w:tabs>
        <w:ind w:firstLine="567"/>
        <w:jc w:val="both"/>
        <w:rPr>
          <w:rFonts w:ascii="GHEA Grapalat" w:hAnsi="GHEA Grapalat" w:cs="GHEA Grapalat"/>
          <w:color w:val="000000"/>
        </w:rPr>
      </w:pPr>
      <w:r w:rsidRPr="00DF13E4">
        <w:rPr>
          <w:rFonts w:ascii="GHEA Grapalat" w:hAnsi="GHEA Grapalat"/>
          <w:color w:val="000000"/>
        </w:rPr>
        <w:t>1.5.</w:t>
      </w:r>
      <w:r w:rsidRPr="00DF13E4">
        <w:rPr>
          <w:rFonts w:ascii="GHEA Grapalat" w:hAnsi="GHEA Grapalat"/>
          <w:color w:val="000000"/>
        </w:rPr>
        <w:tab/>
      </w:r>
      <w:r w:rsidR="003244E4" w:rsidRPr="00DF13E4">
        <w:rPr>
          <w:rFonts w:ascii="GHEA Grapalat" w:hAnsi="GHEA Grapalat"/>
          <w:color w:val="000000"/>
        </w:rPr>
        <w:t>Заказчик может представить в Банк-плательщик иные дополнительные документы.</w:t>
      </w:r>
    </w:p>
    <w:p w:rsidR="003244E4" w:rsidRPr="00DF13E4" w:rsidRDefault="00B26D06" w:rsidP="00CA236C">
      <w:pPr>
        <w:widowControl w:val="0"/>
        <w:tabs>
          <w:tab w:val="left" w:pos="1134"/>
        </w:tabs>
        <w:ind w:firstLine="567"/>
        <w:jc w:val="both"/>
        <w:rPr>
          <w:rFonts w:ascii="GHEA Grapalat" w:hAnsi="GHEA Grapalat" w:cs="GHEA Grapalat"/>
        </w:rPr>
      </w:pPr>
      <w:r w:rsidRPr="00DF13E4">
        <w:rPr>
          <w:rFonts w:ascii="GHEA Grapalat" w:hAnsi="GHEA Grapalat"/>
        </w:rPr>
        <w:t>1.6.</w:t>
      </w:r>
      <w:r w:rsidRPr="00DF13E4">
        <w:rPr>
          <w:rFonts w:ascii="GHEA Grapalat" w:hAnsi="GHEA Grapalat"/>
        </w:rPr>
        <w:tab/>
      </w:r>
      <w:r w:rsidR="003244E4" w:rsidRPr="00DF13E4">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w:t>
      </w:r>
      <w:r w:rsidR="007E7331" w:rsidRPr="00DF13E4">
        <w:rPr>
          <w:rFonts w:ascii="GHEA Grapalat" w:hAnsi="GHEA Grapalat"/>
        </w:rPr>
        <w:t xml:space="preserve"> </w:t>
      </w:r>
      <w:r w:rsidR="003244E4" w:rsidRPr="00DF13E4">
        <w:rPr>
          <w:rFonts w:ascii="GHEA Grapalat" w:hAnsi="GHEA Grapalat"/>
        </w:rPr>
        <w:t>в Требовании. Банк не обязан проверять факты нарушения Компанией условий договора.</w:t>
      </w:r>
    </w:p>
    <w:p w:rsidR="003244E4" w:rsidRPr="00DF13E4" w:rsidRDefault="00B26D06" w:rsidP="00CA236C">
      <w:pPr>
        <w:widowControl w:val="0"/>
        <w:tabs>
          <w:tab w:val="left" w:pos="1134"/>
        </w:tabs>
        <w:ind w:firstLine="567"/>
        <w:jc w:val="both"/>
        <w:rPr>
          <w:rFonts w:ascii="GHEA Grapalat" w:hAnsi="GHEA Grapalat" w:cs="GHEA Grapalat"/>
        </w:rPr>
      </w:pPr>
      <w:r w:rsidRPr="00DF13E4">
        <w:rPr>
          <w:rFonts w:ascii="GHEA Grapalat" w:hAnsi="GHEA Grapalat"/>
        </w:rPr>
        <w:t>1.7.</w:t>
      </w:r>
      <w:r w:rsidRPr="00DF13E4">
        <w:rPr>
          <w:rFonts w:ascii="GHEA Grapalat" w:hAnsi="GHEA Grapalat"/>
        </w:rPr>
        <w:tab/>
      </w:r>
      <w:r w:rsidR="003244E4" w:rsidRPr="00DF13E4">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244E4" w:rsidRPr="00DF13E4" w:rsidRDefault="00B26D06" w:rsidP="00CA236C">
      <w:pPr>
        <w:widowControl w:val="0"/>
        <w:tabs>
          <w:tab w:val="left" w:pos="1134"/>
        </w:tabs>
        <w:ind w:firstLine="567"/>
        <w:jc w:val="both"/>
        <w:rPr>
          <w:rFonts w:ascii="GHEA Grapalat" w:hAnsi="GHEA Grapalat" w:cs="GHEA Grapalat"/>
        </w:rPr>
      </w:pPr>
      <w:r w:rsidRPr="00DF13E4">
        <w:rPr>
          <w:rFonts w:ascii="GHEA Grapalat" w:hAnsi="GHEA Grapalat"/>
        </w:rPr>
        <w:t>1.8.</w:t>
      </w:r>
      <w:r w:rsidRPr="00DF13E4">
        <w:rPr>
          <w:rFonts w:ascii="GHEA Grapalat" w:hAnsi="GHEA Grapalat"/>
        </w:rPr>
        <w:tab/>
      </w:r>
      <w:r w:rsidR="003244E4" w:rsidRPr="00DF13E4">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3244E4" w:rsidRPr="00DF13E4">
        <w:rPr>
          <w:rFonts w:ascii="GHEA Grapalat" w:hAnsi="GHEA Grapalat"/>
        </w:rPr>
        <w:t>Репортинг</w:t>
      </w:r>
      <w:proofErr w:type="spellEnd"/>
      <w:r w:rsidR="003244E4" w:rsidRPr="00DF13E4">
        <w:rPr>
          <w:rFonts w:ascii="GHEA Grapalat" w:hAnsi="GHEA Grapalat"/>
        </w:rPr>
        <w:t>" (Кредитное бюро) сведения о Компании в связи с неуплатой.</w:t>
      </w:r>
    </w:p>
    <w:p w:rsidR="003244E4" w:rsidRPr="00DF13E4" w:rsidRDefault="00B26D06" w:rsidP="00CA236C">
      <w:pPr>
        <w:widowControl w:val="0"/>
        <w:jc w:val="center"/>
        <w:rPr>
          <w:rFonts w:ascii="GHEA Grapalat" w:hAnsi="GHEA Grapalat" w:cs="GHEA Grapalat"/>
          <w:b/>
          <w:bCs/>
        </w:rPr>
      </w:pPr>
      <w:r w:rsidRPr="00DF13E4">
        <w:rPr>
          <w:rFonts w:ascii="GHEA Grapalat" w:hAnsi="GHEA Grapalat"/>
          <w:b/>
        </w:rPr>
        <w:t>2.</w:t>
      </w:r>
      <w:r w:rsidR="003244E4" w:rsidRPr="00DF13E4">
        <w:rPr>
          <w:rFonts w:ascii="GHEA Grapalat" w:hAnsi="GHEA Grapalat"/>
          <w:b/>
        </w:rPr>
        <w:t>Иные условия</w:t>
      </w:r>
    </w:p>
    <w:p w:rsidR="003244E4" w:rsidRPr="00DF13E4" w:rsidRDefault="003244E4" w:rsidP="00CA236C">
      <w:pPr>
        <w:widowControl w:val="0"/>
        <w:tabs>
          <w:tab w:val="left" w:pos="1134"/>
        </w:tabs>
        <w:ind w:firstLine="567"/>
        <w:jc w:val="both"/>
        <w:rPr>
          <w:rFonts w:ascii="GHEA Grapalat" w:hAnsi="GHEA Grapalat" w:cs="GHEA Grapalat"/>
        </w:rPr>
      </w:pPr>
      <w:r w:rsidRPr="00DF13E4">
        <w:rPr>
          <w:rFonts w:ascii="GHEA Grapalat" w:hAnsi="GHEA Grapalat"/>
        </w:rPr>
        <w:t>2.1</w:t>
      </w:r>
      <w:r w:rsidR="00B26D06" w:rsidRPr="00DF13E4">
        <w:rPr>
          <w:rFonts w:ascii="GHEA Grapalat" w:hAnsi="GHEA Grapalat"/>
        </w:rPr>
        <w:t>.</w:t>
      </w:r>
      <w:r w:rsidR="00B26D06" w:rsidRPr="00DF13E4">
        <w:rPr>
          <w:rFonts w:ascii="GHEA Grapalat" w:hAnsi="GHEA Grapalat"/>
        </w:rPr>
        <w:tab/>
      </w:r>
      <w:r w:rsidRPr="00DF13E4">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w:t>
      </w:r>
      <w:r w:rsidRPr="00DF13E4">
        <w:rPr>
          <w:rFonts w:ascii="GHEA Grapalat" w:hAnsi="GHEA Grapalat"/>
          <w:spacing w:val="-6"/>
        </w:rPr>
        <w:t>(включительно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w:t>
      </w:r>
      <w:r w:rsidRPr="00DF13E4">
        <w:rPr>
          <w:rFonts w:ascii="GHEA Grapalat" w:hAnsi="GHEA Grapalat"/>
        </w:rPr>
        <w:t xml:space="preserve"> 10</w:t>
      </w:r>
      <w:r w:rsidR="00B26D06" w:rsidRPr="00DF13E4">
        <w:rPr>
          <w:rFonts w:ascii="Courier New" w:hAnsi="Courier New" w:cs="Courier New"/>
          <w:lang w:val="en-US"/>
        </w:rPr>
        <w:t> </w:t>
      </w:r>
      <w:r w:rsidRPr="00DF13E4">
        <w:rPr>
          <w:rFonts w:ascii="GHEA Grapalat" w:hAnsi="GHEA Grapalat"/>
        </w:rPr>
        <w:t>рабочего дня, следующего за днем окончания г</w:t>
      </w:r>
      <w:r w:rsidR="00B26D06" w:rsidRPr="00DF13E4">
        <w:rPr>
          <w:rFonts w:ascii="GHEA Grapalat" w:hAnsi="GHEA Grapalat"/>
        </w:rPr>
        <w:t>арантийного срока).</w:t>
      </w:r>
    </w:p>
    <w:p w:rsidR="003244E4" w:rsidRPr="00DF13E4" w:rsidRDefault="003244E4" w:rsidP="00CA236C">
      <w:pPr>
        <w:widowControl w:val="0"/>
        <w:tabs>
          <w:tab w:val="left" w:pos="1134"/>
        </w:tabs>
        <w:ind w:firstLine="567"/>
        <w:jc w:val="both"/>
        <w:rPr>
          <w:rFonts w:ascii="GHEA Grapalat" w:hAnsi="GHEA Grapalat" w:cs="GHEA Grapalat"/>
        </w:rPr>
      </w:pPr>
      <w:r w:rsidRPr="00DF13E4">
        <w:rPr>
          <w:rFonts w:ascii="GHEA Grapalat" w:hAnsi="GHEA Grapalat"/>
        </w:rPr>
        <w:t>2.2.</w:t>
      </w:r>
      <w:r w:rsidR="00B26D06" w:rsidRPr="00DF13E4">
        <w:rPr>
          <w:rFonts w:ascii="GHEA Grapalat" w:hAnsi="GHEA Grapalat"/>
        </w:rPr>
        <w:tab/>
      </w:r>
      <w:r w:rsidRPr="00DF13E4">
        <w:rPr>
          <w:rFonts w:ascii="GHEA Grapalat" w:hAnsi="GHEA Grapalat"/>
        </w:rPr>
        <w:t>Представив настоящее Соглашение и прилагаемо</w:t>
      </w:r>
      <w:r w:rsidR="00B26D06" w:rsidRPr="00DF13E4">
        <w:rPr>
          <w:rFonts w:ascii="GHEA Grapalat" w:hAnsi="GHEA Grapalat"/>
        </w:rPr>
        <w:t>е Требование в Банк-плательщик:</w:t>
      </w:r>
    </w:p>
    <w:p w:rsidR="003244E4" w:rsidRPr="00DF13E4" w:rsidRDefault="003244E4" w:rsidP="00CA236C">
      <w:pPr>
        <w:widowControl w:val="0"/>
        <w:tabs>
          <w:tab w:val="left" w:pos="1276"/>
        </w:tabs>
        <w:ind w:firstLine="567"/>
        <w:jc w:val="both"/>
        <w:rPr>
          <w:rFonts w:ascii="GHEA Grapalat" w:hAnsi="GHEA Grapalat" w:cs="GHEA Grapalat"/>
        </w:rPr>
      </w:pPr>
      <w:r w:rsidRPr="00DF13E4">
        <w:rPr>
          <w:rFonts w:ascii="GHEA Grapalat" w:hAnsi="GHEA Grapalat"/>
        </w:rPr>
        <w:t>1.2.2.</w:t>
      </w:r>
      <w:r w:rsidR="00B26D06" w:rsidRPr="00DF13E4">
        <w:rPr>
          <w:rFonts w:ascii="GHEA Grapalat" w:hAnsi="GHEA Grapalat"/>
        </w:rPr>
        <w:tab/>
      </w:r>
      <w:r w:rsidRPr="00DF13E4">
        <w:rPr>
          <w:rFonts w:ascii="GHEA Grapalat" w:hAnsi="GHEA Grapalat"/>
        </w:rPr>
        <w:t>Заказчик подтверждает, что Компания допустила нарушение договорных обязательств, а</w:t>
      </w:r>
    </w:p>
    <w:p w:rsidR="003244E4" w:rsidRPr="00DF13E4" w:rsidDel="00A13215" w:rsidRDefault="003244E4" w:rsidP="00CA236C">
      <w:pPr>
        <w:widowControl w:val="0"/>
        <w:tabs>
          <w:tab w:val="left" w:pos="1276"/>
        </w:tabs>
        <w:ind w:firstLine="567"/>
        <w:jc w:val="both"/>
        <w:rPr>
          <w:rFonts w:ascii="GHEA Grapalat" w:hAnsi="GHEA Grapalat" w:cs="GHEA Grapalat"/>
        </w:rPr>
      </w:pPr>
      <w:r w:rsidRPr="00DF13E4">
        <w:rPr>
          <w:rFonts w:ascii="GHEA Grapalat" w:hAnsi="GHEA Grapalat"/>
        </w:rPr>
        <w:t>2.2.2.</w:t>
      </w:r>
      <w:r w:rsidR="00B26D06" w:rsidRPr="00DF13E4">
        <w:rPr>
          <w:rFonts w:ascii="GHEA Grapalat" w:hAnsi="GHEA Grapalat"/>
        </w:rPr>
        <w:tab/>
      </w:r>
      <w:r w:rsidRPr="00DF13E4">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244E4" w:rsidRPr="00DF13E4" w:rsidRDefault="003244E4" w:rsidP="00CA236C">
      <w:pPr>
        <w:widowControl w:val="0"/>
        <w:tabs>
          <w:tab w:val="left" w:pos="1134"/>
        </w:tabs>
        <w:ind w:firstLine="567"/>
        <w:jc w:val="both"/>
        <w:rPr>
          <w:rFonts w:ascii="GHEA Grapalat" w:hAnsi="GHEA Grapalat"/>
        </w:rPr>
      </w:pPr>
      <w:r w:rsidRPr="00DF13E4">
        <w:rPr>
          <w:rFonts w:ascii="GHEA Grapalat" w:hAnsi="GHEA Grapalat"/>
        </w:rPr>
        <w:t>2.3</w:t>
      </w:r>
      <w:r w:rsidR="00B26D06" w:rsidRPr="00DF13E4">
        <w:rPr>
          <w:rFonts w:ascii="GHEA Grapalat" w:hAnsi="GHEA Grapalat"/>
        </w:rPr>
        <w:t>.</w:t>
      </w:r>
      <w:r w:rsidR="00B26D06" w:rsidRPr="00DF13E4">
        <w:rPr>
          <w:rFonts w:ascii="GHEA Grapalat" w:hAnsi="GHEA Grapalat"/>
        </w:rPr>
        <w:tab/>
      </w:r>
      <w:r w:rsidRPr="00DF13E4">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DF13E4">
        <w:rPr>
          <w:rFonts w:ascii="GHEA Grapalat" w:hAnsi="GHEA Grapalat"/>
        </w:rPr>
        <w:t>недостижения</w:t>
      </w:r>
      <w:proofErr w:type="spellEnd"/>
      <w:r w:rsidRPr="00DF13E4">
        <w:rPr>
          <w:rFonts w:ascii="GHEA Grapalat" w:hAnsi="GHEA Grapalat"/>
        </w:rPr>
        <w:t xml:space="preserve"> согласия споры разрешаются в судебном порядке.</w:t>
      </w:r>
    </w:p>
    <w:p w:rsidR="00B26D06" w:rsidRPr="00DF13E4" w:rsidRDefault="00B26D06" w:rsidP="00CA236C">
      <w:pPr>
        <w:widowControl w:val="0"/>
        <w:tabs>
          <w:tab w:val="left" w:pos="1134"/>
        </w:tabs>
        <w:ind w:firstLine="567"/>
        <w:jc w:val="both"/>
        <w:rPr>
          <w:rFonts w:ascii="GHEA Grapalat" w:hAnsi="GHEA Grapalat" w:cs="GHEA Grapalat"/>
        </w:rPr>
      </w:pPr>
    </w:p>
    <w:p w:rsidR="003244E4" w:rsidRPr="00DF13E4" w:rsidRDefault="003244E4" w:rsidP="00CA236C">
      <w:pPr>
        <w:widowControl w:val="0"/>
        <w:jc w:val="center"/>
        <w:rPr>
          <w:rFonts w:ascii="GHEA Grapalat" w:hAnsi="GHEA Grapalat" w:cs="GHEA Grapalat"/>
        </w:rPr>
      </w:pPr>
      <w:r w:rsidRPr="00DF13E4">
        <w:rPr>
          <w:rFonts w:ascii="GHEA Grapalat" w:hAnsi="GHEA Grapalat"/>
          <w:b/>
        </w:rPr>
        <w:t>3. Адрес, банковские реквизиты Компании</w:t>
      </w:r>
    </w:p>
    <w:p w:rsidR="00E04A16" w:rsidRPr="00DF13E4" w:rsidRDefault="00E04A16" w:rsidP="00CA236C">
      <w:pPr>
        <w:widowControl w:val="0"/>
        <w:jc w:val="both"/>
        <w:rPr>
          <w:rFonts w:ascii="GHEA Grapalat" w:hAnsi="GHEA Grapalat"/>
        </w:rPr>
      </w:pPr>
      <w:r w:rsidRPr="00DF13E4">
        <w:rPr>
          <w:rFonts w:ascii="GHEA Grapalat" w:hAnsi="GHEA Grapalat"/>
        </w:rPr>
        <w:t>__________________________________</w:t>
      </w:r>
    </w:p>
    <w:p w:rsidR="00E04A16" w:rsidRPr="00DF13E4" w:rsidRDefault="00E04A16" w:rsidP="00CA236C">
      <w:pPr>
        <w:widowControl w:val="0"/>
        <w:ind w:right="4959"/>
        <w:jc w:val="center"/>
        <w:rPr>
          <w:rFonts w:ascii="GHEA Grapalat" w:hAnsi="GHEA Grapalat"/>
          <w:sz w:val="16"/>
        </w:rPr>
      </w:pPr>
      <w:r w:rsidRPr="00DF13E4">
        <w:rPr>
          <w:rFonts w:ascii="GHEA Grapalat" w:hAnsi="GHEA Grapalat"/>
          <w:sz w:val="16"/>
        </w:rPr>
        <w:lastRenderedPageBreak/>
        <w:t>наименование компании</w:t>
      </w:r>
    </w:p>
    <w:p w:rsidR="00E04A16" w:rsidRPr="00DF13E4" w:rsidRDefault="00E04A16" w:rsidP="00CA236C">
      <w:pPr>
        <w:widowControl w:val="0"/>
        <w:jc w:val="both"/>
        <w:rPr>
          <w:rFonts w:ascii="GHEA Grapalat" w:hAnsi="GHEA Grapalat"/>
        </w:rPr>
      </w:pPr>
      <w:r w:rsidRPr="00DF13E4">
        <w:rPr>
          <w:rFonts w:ascii="GHEA Grapalat" w:hAnsi="GHEA Grapalat"/>
        </w:rPr>
        <w:t>__________________________________</w:t>
      </w:r>
    </w:p>
    <w:p w:rsidR="00E04A16" w:rsidRPr="00DF13E4" w:rsidRDefault="00E04A16" w:rsidP="00CA236C">
      <w:pPr>
        <w:widowControl w:val="0"/>
        <w:ind w:right="4959"/>
        <w:jc w:val="center"/>
        <w:rPr>
          <w:rFonts w:ascii="GHEA Grapalat" w:hAnsi="GHEA Grapalat"/>
          <w:sz w:val="16"/>
        </w:rPr>
      </w:pPr>
      <w:r w:rsidRPr="00DF13E4">
        <w:rPr>
          <w:rFonts w:ascii="GHEA Grapalat" w:hAnsi="GHEA Grapalat"/>
          <w:sz w:val="16"/>
        </w:rPr>
        <w:t>адрес компании</w:t>
      </w:r>
    </w:p>
    <w:p w:rsidR="00E04A16" w:rsidRPr="00DF13E4" w:rsidRDefault="00E04A16" w:rsidP="00CA236C">
      <w:pPr>
        <w:widowControl w:val="0"/>
        <w:jc w:val="both"/>
        <w:rPr>
          <w:rFonts w:ascii="GHEA Grapalat" w:hAnsi="GHEA Grapalat"/>
        </w:rPr>
      </w:pPr>
      <w:r w:rsidRPr="00DF13E4">
        <w:rPr>
          <w:rFonts w:ascii="GHEA Grapalat" w:hAnsi="GHEA Grapalat"/>
        </w:rPr>
        <w:t>__________________________________</w:t>
      </w:r>
    </w:p>
    <w:p w:rsidR="00E04A16" w:rsidRPr="00DF13E4" w:rsidRDefault="00E04A16" w:rsidP="00CA236C">
      <w:pPr>
        <w:widowControl w:val="0"/>
        <w:ind w:right="4959"/>
        <w:jc w:val="center"/>
        <w:rPr>
          <w:rFonts w:ascii="GHEA Grapalat" w:hAnsi="GHEA Grapalat"/>
          <w:sz w:val="16"/>
        </w:rPr>
      </w:pPr>
      <w:r w:rsidRPr="00DF13E4">
        <w:rPr>
          <w:rFonts w:ascii="GHEA Grapalat" w:hAnsi="GHEA Grapalat"/>
          <w:sz w:val="16"/>
        </w:rPr>
        <w:t>наименование обслуживающего компанию банка</w:t>
      </w:r>
    </w:p>
    <w:p w:rsidR="00E04A16" w:rsidRPr="00DF13E4" w:rsidRDefault="00E04A16" w:rsidP="00CA236C">
      <w:pPr>
        <w:widowControl w:val="0"/>
        <w:jc w:val="both"/>
        <w:rPr>
          <w:rFonts w:ascii="GHEA Grapalat" w:hAnsi="GHEA Grapalat"/>
        </w:rPr>
      </w:pPr>
      <w:r w:rsidRPr="00DF13E4">
        <w:rPr>
          <w:rFonts w:ascii="GHEA Grapalat" w:hAnsi="GHEA Grapalat"/>
        </w:rPr>
        <w:t>__________________________________</w:t>
      </w:r>
    </w:p>
    <w:p w:rsidR="00E04A16" w:rsidRPr="00DF13E4" w:rsidRDefault="00E04A16" w:rsidP="00CA236C">
      <w:pPr>
        <w:widowControl w:val="0"/>
        <w:ind w:right="4959"/>
        <w:jc w:val="center"/>
        <w:rPr>
          <w:rFonts w:ascii="GHEA Grapalat" w:hAnsi="GHEA Grapalat"/>
          <w:sz w:val="16"/>
        </w:rPr>
      </w:pPr>
      <w:r w:rsidRPr="00DF13E4">
        <w:rPr>
          <w:rFonts w:ascii="GHEA Grapalat" w:hAnsi="GHEA Grapalat"/>
          <w:sz w:val="16"/>
        </w:rPr>
        <w:t>номер банковского счета компании</w:t>
      </w:r>
    </w:p>
    <w:p w:rsidR="00E04A16" w:rsidRPr="00DF13E4" w:rsidRDefault="00E04A16" w:rsidP="00CA236C">
      <w:pPr>
        <w:widowControl w:val="0"/>
        <w:jc w:val="both"/>
        <w:rPr>
          <w:rFonts w:ascii="GHEA Grapalat" w:hAnsi="GHEA Grapalat"/>
        </w:rPr>
      </w:pPr>
      <w:r w:rsidRPr="00DF13E4">
        <w:rPr>
          <w:rFonts w:ascii="GHEA Grapalat" w:hAnsi="GHEA Grapalat"/>
        </w:rPr>
        <w:t>__________________________________</w:t>
      </w:r>
    </w:p>
    <w:p w:rsidR="00E04A16" w:rsidRPr="00DF13E4" w:rsidRDefault="00E04A16" w:rsidP="00CA236C">
      <w:pPr>
        <w:widowControl w:val="0"/>
        <w:ind w:right="4959"/>
        <w:jc w:val="center"/>
        <w:rPr>
          <w:rFonts w:ascii="GHEA Grapalat" w:hAnsi="GHEA Grapalat"/>
          <w:sz w:val="16"/>
        </w:rPr>
      </w:pPr>
      <w:r w:rsidRPr="00DF13E4">
        <w:rPr>
          <w:rFonts w:ascii="GHEA Grapalat" w:hAnsi="GHEA Grapalat"/>
          <w:sz w:val="16"/>
        </w:rPr>
        <w:t>учетный номер налогоплательщика компании</w:t>
      </w:r>
    </w:p>
    <w:p w:rsidR="00E04A16" w:rsidRPr="00DF13E4" w:rsidRDefault="00E04A16" w:rsidP="00CA236C">
      <w:pPr>
        <w:widowControl w:val="0"/>
        <w:jc w:val="both"/>
        <w:rPr>
          <w:rFonts w:ascii="GHEA Grapalat" w:hAnsi="GHEA Grapalat"/>
        </w:rPr>
      </w:pPr>
      <w:r w:rsidRPr="00DF13E4">
        <w:rPr>
          <w:rFonts w:ascii="GHEA Grapalat" w:hAnsi="GHEA Grapalat"/>
        </w:rPr>
        <w:t>__________________________________</w:t>
      </w:r>
    </w:p>
    <w:p w:rsidR="00E04A16" w:rsidRPr="00DF13E4" w:rsidRDefault="00E04A16" w:rsidP="00CA236C">
      <w:pPr>
        <w:widowControl w:val="0"/>
        <w:ind w:right="4959"/>
        <w:jc w:val="center"/>
        <w:rPr>
          <w:rFonts w:ascii="GHEA Grapalat" w:hAnsi="GHEA Grapalat"/>
          <w:sz w:val="16"/>
        </w:rPr>
      </w:pPr>
      <w:r w:rsidRPr="00DF13E4">
        <w:rPr>
          <w:rFonts w:ascii="GHEA Grapalat" w:hAnsi="GHEA Grapalat"/>
          <w:sz w:val="16"/>
        </w:rPr>
        <w:t>имя, фамилия и подпись директора компании</w:t>
      </w:r>
    </w:p>
    <w:p w:rsidR="00B26D06" w:rsidRPr="00DF13E4" w:rsidRDefault="00B26D06" w:rsidP="00CA236C">
      <w:pPr>
        <w:widowControl w:val="0"/>
        <w:jc w:val="both"/>
        <w:rPr>
          <w:rFonts w:ascii="GHEA Grapalat" w:hAnsi="GHEA Grapalat"/>
        </w:rPr>
      </w:pPr>
    </w:p>
    <w:p w:rsidR="003244E4" w:rsidRPr="00DF13E4" w:rsidRDefault="003244E4" w:rsidP="00CA236C">
      <w:pPr>
        <w:widowControl w:val="0"/>
        <w:jc w:val="both"/>
        <w:rPr>
          <w:rFonts w:ascii="GHEA Grapalat" w:hAnsi="GHEA Grapalat"/>
          <w:lang w:val="en-US"/>
        </w:rPr>
      </w:pPr>
      <w:r w:rsidRPr="00DF13E4">
        <w:rPr>
          <w:rFonts w:ascii="GHEA Grapalat" w:hAnsi="GHEA Grapalat"/>
        </w:rPr>
        <w:t>М.П.</w:t>
      </w:r>
    </w:p>
    <w:p w:rsidR="00B26D06" w:rsidRPr="00DF13E4" w:rsidRDefault="00B26D06" w:rsidP="00CA236C">
      <w:pPr>
        <w:widowControl w:val="0"/>
        <w:jc w:val="both"/>
        <w:rPr>
          <w:rFonts w:ascii="GHEA Grapalat" w:hAnsi="GHEA Grapalat"/>
          <w:lang w:val="en-US"/>
        </w:rPr>
      </w:pPr>
    </w:p>
    <w:p w:rsidR="00B26D06" w:rsidRPr="00DF13E4" w:rsidRDefault="003244E4" w:rsidP="00CA236C">
      <w:pPr>
        <w:widowControl w:val="0"/>
        <w:jc w:val="both"/>
        <w:rPr>
          <w:rFonts w:ascii="GHEA Grapalat" w:hAnsi="GHEA Grapalat"/>
        </w:rPr>
      </w:pPr>
      <w:r w:rsidRPr="00DF13E4">
        <w:rPr>
          <w:rFonts w:ascii="GHEA Grapalat" w:hAnsi="GHEA Grapalat"/>
        </w:rPr>
        <w:t>День/месяц/год</w:t>
      </w:r>
    </w:p>
    <w:p w:rsidR="00B26D06" w:rsidRPr="00DF13E4" w:rsidRDefault="00B26D06" w:rsidP="00CA236C">
      <w:pPr>
        <w:rPr>
          <w:rFonts w:ascii="GHEA Grapalat" w:hAnsi="GHEA Grapalat"/>
        </w:rPr>
      </w:pPr>
      <w:r w:rsidRPr="00DF13E4">
        <w:rPr>
          <w:rFonts w:ascii="GHEA Grapalat" w:hAnsi="GHEA Grapalat"/>
        </w:rPr>
        <w:br w:type="page"/>
      </w:r>
    </w:p>
    <w:tbl>
      <w:tblPr>
        <w:tblW w:w="10980" w:type="dxa"/>
        <w:jc w:val="center"/>
        <w:tblLook w:val="0000" w:firstRow="0" w:lastRow="0" w:firstColumn="0" w:lastColumn="0" w:noHBand="0" w:noVBand="0"/>
      </w:tblPr>
      <w:tblGrid>
        <w:gridCol w:w="5616"/>
        <w:gridCol w:w="5364"/>
      </w:tblGrid>
      <w:tr w:rsidR="00860250" w:rsidRPr="00DF13E4" w:rsidTr="00D069A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AF0D24" w:rsidRDefault="00860250" w:rsidP="00CA236C">
            <w:pPr>
              <w:widowControl w:val="0"/>
              <w:tabs>
                <w:tab w:val="left" w:pos="3966"/>
              </w:tabs>
              <w:rPr>
                <w:rFonts w:ascii="GHEA Grapalat" w:hAnsi="GHEA Grapalat" w:cs="Sylfaen"/>
                <w:b/>
                <w:bCs/>
                <w:sz w:val="20"/>
                <w:szCs w:val="20"/>
                <w:lang w:val="en-US"/>
              </w:rPr>
            </w:pPr>
            <w:r w:rsidRPr="00DF13E4">
              <w:rPr>
                <w:rFonts w:ascii="GHEA Grapalat" w:hAnsi="GHEA Grapalat"/>
                <w:sz w:val="20"/>
                <w:szCs w:val="20"/>
              </w:rPr>
              <w:lastRenderedPageBreak/>
              <w:t>1.</w:t>
            </w:r>
            <w:r w:rsidR="00B26D06" w:rsidRPr="00DF13E4">
              <w:rPr>
                <w:rFonts w:ascii="GHEA Grapalat" w:hAnsi="GHEA Grapalat"/>
                <w:sz w:val="20"/>
                <w:szCs w:val="20"/>
                <w:lang w:val="en-US"/>
              </w:rPr>
              <w:tab/>
            </w:r>
            <w:r w:rsidRPr="00DF13E4">
              <w:rPr>
                <w:rFonts w:ascii="GHEA Grapalat" w:hAnsi="GHEA Grapalat"/>
                <w:b/>
                <w:sz w:val="20"/>
                <w:szCs w:val="20"/>
              </w:rPr>
              <w:t>ПЛАТЕЖНОЕ ТРЕБОВАНИЕ</w:t>
            </w:r>
            <w:r w:rsidR="00EC5A36" w:rsidRPr="00DF13E4">
              <w:rPr>
                <w:rStyle w:val="af6"/>
                <w:rFonts w:ascii="GHEA Grapalat" w:hAnsi="GHEA Grapalat"/>
                <w:b/>
                <w:sz w:val="20"/>
                <w:szCs w:val="20"/>
              </w:rPr>
              <w:footnoteReference w:customMarkFollows="1" w:id="35"/>
              <w:t>40</w:t>
            </w:r>
          </w:p>
        </w:tc>
      </w:tr>
      <w:tr w:rsidR="00860250" w:rsidRPr="00DF13E4" w:rsidTr="00D069A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22"/>
                <w:tab w:val="left" w:pos="3966"/>
              </w:tabs>
              <w:rPr>
                <w:rFonts w:ascii="GHEA Grapalat" w:hAnsi="GHEA Grapalat" w:cs="Sylfaen"/>
                <w:sz w:val="20"/>
                <w:szCs w:val="20"/>
              </w:rPr>
            </w:pPr>
            <w:r w:rsidRPr="00DF13E4">
              <w:rPr>
                <w:rFonts w:ascii="GHEA Grapalat" w:hAnsi="GHEA Grapalat"/>
                <w:sz w:val="20"/>
                <w:szCs w:val="20"/>
              </w:rPr>
              <w:t>2.</w:t>
            </w:r>
            <w:r w:rsidRPr="00DF13E4">
              <w:rPr>
                <w:rFonts w:ascii="GHEA Grapalat" w:hAnsi="GHEA Grapalat"/>
                <w:sz w:val="20"/>
                <w:szCs w:val="20"/>
              </w:rPr>
              <w:tab/>
              <w:t xml:space="preserve">Номер </w:t>
            </w:r>
          </w:p>
        </w:tc>
      </w:tr>
      <w:tr w:rsidR="00860250" w:rsidRPr="00DF13E4" w:rsidTr="00D069A2">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966"/>
                <w:tab w:val="left" w:pos="4214"/>
              </w:tabs>
              <w:autoSpaceDE w:val="0"/>
              <w:autoSpaceDN w:val="0"/>
              <w:adjustRightInd w:val="0"/>
              <w:rPr>
                <w:rFonts w:ascii="GHEA Grapalat" w:hAnsi="GHEA Grapalat" w:cs="Sylfaen"/>
                <w:sz w:val="20"/>
                <w:szCs w:val="20"/>
              </w:rPr>
            </w:pPr>
            <w:r w:rsidRPr="00DF13E4">
              <w:rPr>
                <w:rFonts w:ascii="GHEA Grapalat" w:hAnsi="GHEA Grapalat"/>
                <w:sz w:val="20"/>
                <w:szCs w:val="20"/>
              </w:rPr>
              <w:t>3.</w:t>
            </w:r>
            <w:r w:rsidR="00B26D06" w:rsidRPr="00DF13E4">
              <w:rPr>
                <w:rFonts w:ascii="GHEA Grapalat" w:hAnsi="GHEA Grapalat"/>
                <w:sz w:val="20"/>
                <w:szCs w:val="20"/>
              </w:rPr>
              <w:tab/>
            </w:r>
            <w:r w:rsidRPr="00DF13E4">
              <w:rPr>
                <w:rFonts w:ascii="GHEA Grapalat" w:hAnsi="GHEA Grapalat"/>
                <w:sz w:val="20"/>
                <w:szCs w:val="20"/>
              </w:rPr>
              <w:t>Дата представления: "___" ___ 20___г.</w:t>
            </w:r>
          </w:p>
        </w:tc>
      </w:tr>
      <w:tr w:rsidR="00860250" w:rsidRPr="00DF13E4" w:rsidTr="00D069A2">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4.</w:t>
            </w:r>
            <w:r w:rsidRPr="00DF13E4">
              <w:rPr>
                <w:rFonts w:ascii="GHEA Grapalat" w:hAnsi="GHEA Grapalat"/>
                <w:sz w:val="20"/>
                <w:szCs w:val="20"/>
              </w:rPr>
              <w:tab/>
              <w:t>Наименование или имя, фамилия плательщика (Компания:</w:t>
            </w:r>
          </w:p>
        </w:tc>
      </w:tr>
      <w:tr w:rsidR="00860250" w:rsidRPr="00DF13E4" w:rsidTr="00D069A2">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5.</w:t>
            </w:r>
            <w:r w:rsidRPr="00DF13E4">
              <w:rPr>
                <w:rFonts w:ascii="GHEA Grapalat" w:hAnsi="GHEA Grapalat"/>
                <w:sz w:val="20"/>
                <w:szCs w:val="20"/>
              </w:rPr>
              <w:tab/>
              <w:t>Обслуживающая плательщика Финансовая организация (банк):</w:t>
            </w:r>
          </w:p>
        </w:tc>
      </w:tr>
      <w:tr w:rsidR="00860250" w:rsidRPr="00DF13E4" w:rsidTr="00D069A2">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6.</w:t>
            </w:r>
            <w:r w:rsidRPr="00DF13E4">
              <w:rPr>
                <w:rFonts w:ascii="GHEA Grapalat" w:hAnsi="GHEA Grapalat"/>
                <w:sz w:val="20"/>
                <w:szCs w:val="20"/>
              </w:rPr>
              <w:tab/>
              <w:t>Номер счета плательщика:</w:t>
            </w:r>
          </w:p>
        </w:tc>
      </w:tr>
      <w:tr w:rsidR="00860250" w:rsidRPr="00DF13E4" w:rsidTr="00D069A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7.</w:t>
            </w:r>
            <w:r w:rsidRPr="00DF13E4">
              <w:rPr>
                <w:rFonts w:ascii="GHEA Grapalat" w:hAnsi="GHEA Grapalat"/>
                <w:sz w:val="20"/>
                <w:szCs w:val="20"/>
                <w:lang w:val="en-US"/>
              </w:rPr>
              <w:tab/>
            </w:r>
            <w:r w:rsidRPr="00DF13E4">
              <w:rPr>
                <w:rFonts w:ascii="GHEA Grapalat" w:hAnsi="GHEA Grapalat"/>
                <w:sz w:val="20"/>
                <w:szCs w:val="20"/>
              </w:rPr>
              <w:t>УНН плательщика:</w:t>
            </w:r>
          </w:p>
        </w:tc>
      </w:tr>
      <w:tr w:rsidR="00860250" w:rsidRPr="00DF13E4" w:rsidTr="00D069A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8.</w:t>
            </w:r>
            <w:r w:rsidRPr="00DF13E4">
              <w:rPr>
                <w:rFonts w:ascii="GHEA Grapalat" w:hAnsi="GHEA Grapalat"/>
                <w:sz w:val="20"/>
                <w:szCs w:val="20"/>
              </w:rPr>
              <w:tab/>
              <w:t>НЗОУ плательщика:</w:t>
            </w:r>
          </w:p>
        </w:tc>
      </w:tr>
      <w:tr w:rsidR="00860250" w:rsidRPr="00DF13E4" w:rsidTr="00D069A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9.</w:t>
            </w:r>
            <w:r w:rsidRPr="00DF13E4">
              <w:rPr>
                <w:rFonts w:ascii="GHEA Grapalat" w:hAnsi="GHEA Grapalat"/>
                <w:sz w:val="20"/>
                <w:szCs w:val="20"/>
              </w:rPr>
              <w:tab/>
              <w:t>Наименование или имя, фамилия бенефициара:</w:t>
            </w:r>
          </w:p>
        </w:tc>
      </w:tr>
      <w:tr w:rsidR="00860250" w:rsidRPr="00DF13E4" w:rsidTr="00D069A2">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Sylfaen"/>
                <w:sz w:val="20"/>
                <w:szCs w:val="20"/>
              </w:rPr>
            </w:pPr>
            <w:r w:rsidRPr="00DF13E4">
              <w:rPr>
                <w:rFonts w:ascii="GHEA Grapalat" w:hAnsi="GHEA Grapalat"/>
                <w:sz w:val="20"/>
                <w:szCs w:val="20"/>
              </w:rPr>
              <w:t>10.</w:t>
            </w:r>
            <w:r w:rsidRPr="00DF13E4">
              <w:rPr>
                <w:rFonts w:ascii="GHEA Grapalat" w:hAnsi="GHEA Grapalat"/>
                <w:sz w:val="20"/>
                <w:szCs w:val="20"/>
                <w:lang w:val="en-US"/>
              </w:rPr>
              <w:tab/>
            </w:r>
            <w:r w:rsidRPr="00DF13E4">
              <w:rPr>
                <w:rFonts w:ascii="GHEA Grapalat" w:hAnsi="GHEA Grapalat"/>
                <w:sz w:val="20"/>
                <w:szCs w:val="20"/>
              </w:rPr>
              <w:t>НЗОУ бенефициара (не заполняется)</w:t>
            </w:r>
          </w:p>
        </w:tc>
      </w:tr>
      <w:tr w:rsidR="00860250" w:rsidRPr="00DF13E4" w:rsidTr="00D069A2">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11.</w:t>
            </w:r>
            <w:r w:rsidRPr="00DF13E4">
              <w:rPr>
                <w:rFonts w:ascii="GHEA Grapalat" w:hAnsi="GHEA Grapalat"/>
                <w:sz w:val="20"/>
                <w:szCs w:val="20"/>
              </w:rPr>
              <w:tab/>
              <w:t>УНН бенефициара:</w:t>
            </w:r>
          </w:p>
        </w:tc>
      </w:tr>
      <w:tr w:rsidR="00860250" w:rsidRPr="00DF13E4" w:rsidTr="00D069A2">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12.</w:t>
            </w:r>
            <w:r w:rsidRPr="00DF13E4">
              <w:rPr>
                <w:rFonts w:ascii="GHEA Grapalat" w:hAnsi="GHEA Grapalat"/>
                <w:sz w:val="20"/>
                <w:szCs w:val="20"/>
              </w:rPr>
              <w:tab/>
              <w:t>Обслуживающая бенефициара Финансовая организация (банк):</w:t>
            </w:r>
          </w:p>
        </w:tc>
      </w:tr>
      <w:tr w:rsidR="00860250" w:rsidRPr="00DF13E4" w:rsidTr="00D069A2">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13.</w:t>
            </w:r>
            <w:r w:rsidRPr="00DF13E4">
              <w:rPr>
                <w:rFonts w:ascii="GHEA Grapalat" w:hAnsi="GHEA Grapalat"/>
                <w:sz w:val="20"/>
                <w:szCs w:val="20"/>
                <w:lang w:val="en-US"/>
              </w:rPr>
              <w:tab/>
            </w:r>
            <w:r w:rsidRPr="00DF13E4">
              <w:rPr>
                <w:rFonts w:ascii="GHEA Grapalat" w:hAnsi="GHEA Grapalat"/>
                <w:sz w:val="20"/>
                <w:szCs w:val="20"/>
              </w:rPr>
              <w:t>Номер счета бенефициара (</w:t>
            </w:r>
            <w:proofErr w:type="spellStart"/>
            <w:r w:rsidRPr="00DF13E4">
              <w:rPr>
                <w:rFonts w:ascii="GHEA Grapalat" w:hAnsi="GHEA Grapalat"/>
                <w:sz w:val="20"/>
                <w:szCs w:val="20"/>
              </w:rPr>
              <w:t>сч</w:t>
            </w:r>
            <w:proofErr w:type="spellEnd"/>
            <w:r w:rsidRPr="00DF13E4">
              <w:rPr>
                <w:rFonts w:ascii="GHEA Grapalat" w:hAnsi="GHEA Grapalat"/>
                <w:sz w:val="20"/>
                <w:szCs w:val="20"/>
              </w:rPr>
              <w:t>.№)</w:t>
            </w:r>
          </w:p>
        </w:tc>
      </w:tr>
      <w:tr w:rsidR="00860250" w:rsidRPr="00DF13E4" w:rsidTr="00D069A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14.</w:t>
            </w:r>
            <w:r w:rsidRPr="00DF13E4">
              <w:rPr>
                <w:rFonts w:ascii="GHEA Grapalat" w:hAnsi="GHEA Grapalat"/>
                <w:sz w:val="20"/>
                <w:szCs w:val="20"/>
              </w:rPr>
              <w:tab/>
              <w:t>Сумма (цифрами и прописью):</w:t>
            </w:r>
          </w:p>
        </w:tc>
      </w:tr>
      <w:tr w:rsidR="00860250" w:rsidRPr="00DF13E4" w:rsidTr="00D069A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Sylfaen"/>
                <w:sz w:val="20"/>
                <w:szCs w:val="20"/>
              </w:rPr>
            </w:pPr>
            <w:r w:rsidRPr="00DF13E4">
              <w:rPr>
                <w:rFonts w:ascii="GHEA Grapalat" w:hAnsi="GHEA Grapalat"/>
                <w:sz w:val="20"/>
                <w:szCs w:val="20"/>
              </w:rPr>
              <w:t>15.</w:t>
            </w:r>
            <w:r w:rsidRPr="00DF13E4">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0250" w:rsidRPr="00DF13E4" w:rsidTr="00D069A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16.</w:t>
            </w:r>
            <w:r w:rsidRPr="00DF13E4">
              <w:rPr>
                <w:rFonts w:ascii="GHEA Grapalat" w:hAnsi="GHEA Grapalat"/>
                <w:sz w:val="20"/>
                <w:szCs w:val="20"/>
              </w:rPr>
              <w:tab/>
              <w:t>Валюта (прописью и по коду):</w:t>
            </w:r>
          </w:p>
        </w:tc>
      </w:tr>
      <w:tr w:rsidR="00860250" w:rsidRPr="00DF13E4" w:rsidTr="00D069A2">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17.</w:t>
            </w:r>
            <w:r w:rsidRPr="00DF13E4">
              <w:rPr>
                <w:rFonts w:ascii="GHEA Grapalat" w:hAnsi="GHEA Grapalat"/>
                <w:sz w:val="20"/>
                <w:szCs w:val="20"/>
              </w:rPr>
              <w:tab/>
              <w:t>Цель сделки (уплаты): (для обеспечения исполнения договора)</w:t>
            </w:r>
          </w:p>
        </w:tc>
      </w:tr>
      <w:tr w:rsidR="00860250" w:rsidRPr="00DF13E4" w:rsidTr="00D069A2">
        <w:trPr>
          <w:trHeight w:val="424"/>
          <w:jc w:val="center"/>
        </w:trPr>
        <w:tc>
          <w:tcPr>
            <w:tcW w:w="10980" w:type="dxa"/>
            <w:gridSpan w:val="2"/>
            <w:tcBorders>
              <w:top w:val="single" w:sz="4" w:space="0" w:color="auto"/>
              <w:left w:val="single" w:sz="4" w:space="0" w:color="auto"/>
              <w:right w:val="single" w:sz="4" w:space="0" w:color="000000"/>
            </w:tcBorders>
            <w:noWrap/>
            <w:vAlign w:val="bottom"/>
          </w:tcPr>
          <w:p w:rsidR="00860250" w:rsidRPr="00DF13E4" w:rsidRDefault="00860250" w:rsidP="00CA236C">
            <w:pPr>
              <w:widowControl w:val="0"/>
              <w:tabs>
                <w:tab w:val="left" w:pos="357"/>
              </w:tabs>
              <w:autoSpaceDE w:val="0"/>
              <w:autoSpaceDN w:val="0"/>
              <w:adjustRightInd w:val="0"/>
              <w:rPr>
                <w:rFonts w:ascii="GHEA Grapalat" w:hAnsi="GHEA Grapalat" w:cs="Arial"/>
                <w:sz w:val="20"/>
                <w:szCs w:val="20"/>
              </w:rPr>
            </w:pPr>
            <w:r w:rsidRPr="00DF13E4">
              <w:rPr>
                <w:rFonts w:ascii="GHEA Grapalat" w:hAnsi="GHEA Grapalat"/>
                <w:sz w:val="20"/>
                <w:szCs w:val="20"/>
              </w:rPr>
              <w:t>18.</w:t>
            </w:r>
            <w:r w:rsidRPr="00DF13E4">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60250" w:rsidRPr="00DF13E4" w:rsidTr="00D069A2">
        <w:trPr>
          <w:trHeight w:val="704"/>
          <w:jc w:val="center"/>
        </w:trPr>
        <w:tc>
          <w:tcPr>
            <w:tcW w:w="10980" w:type="dxa"/>
            <w:gridSpan w:val="2"/>
            <w:tcBorders>
              <w:left w:val="single" w:sz="4" w:space="0" w:color="auto"/>
              <w:bottom w:val="single" w:sz="4" w:space="0" w:color="auto"/>
              <w:right w:val="single" w:sz="4" w:space="0" w:color="000000"/>
            </w:tcBorders>
            <w:noWrap/>
            <w:vAlign w:val="bottom"/>
          </w:tcPr>
          <w:p w:rsidR="00860250" w:rsidRPr="00DF13E4" w:rsidRDefault="00860250" w:rsidP="00CA236C">
            <w:pPr>
              <w:widowControl w:val="0"/>
              <w:rPr>
                <w:rFonts w:ascii="GHEA Grapalat" w:hAnsi="GHEA Grapalat" w:cs="Arial"/>
                <w:sz w:val="20"/>
                <w:szCs w:val="20"/>
              </w:rPr>
            </w:pPr>
          </w:p>
        </w:tc>
      </w:tr>
      <w:tr w:rsidR="00860250" w:rsidRPr="00DF13E4" w:rsidTr="00D069A2">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60250" w:rsidRPr="00DF13E4" w:rsidRDefault="00860250" w:rsidP="00CA236C">
            <w:pPr>
              <w:widowControl w:val="0"/>
              <w:tabs>
                <w:tab w:val="left" w:pos="337"/>
              </w:tabs>
              <w:autoSpaceDE w:val="0"/>
              <w:autoSpaceDN w:val="0"/>
              <w:adjustRightInd w:val="0"/>
              <w:rPr>
                <w:rFonts w:ascii="GHEA Grapalat" w:hAnsi="GHEA Grapalat" w:cs="Sylfaen"/>
                <w:sz w:val="20"/>
                <w:szCs w:val="20"/>
                <w:lang w:val="en-US"/>
              </w:rPr>
            </w:pPr>
            <w:r w:rsidRPr="00DF13E4">
              <w:rPr>
                <w:rFonts w:ascii="GHEA Grapalat" w:hAnsi="GHEA Grapalat"/>
                <w:sz w:val="20"/>
                <w:szCs w:val="20"/>
              </w:rPr>
              <w:t>19.</w:t>
            </w:r>
            <w:r w:rsidRPr="00DF13E4">
              <w:rPr>
                <w:rFonts w:ascii="GHEA Grapalat" w:hAnsi="GHEA Grapalat"/>
                <w:sz w:val="20"/>
                <w:szCs w:val="20"/>
              </w:rPr>
              <w:tab/>
              <w:t>Условия оплаты: &lt;акцептованный платеж&gt;</w:t>
            </w:r>
          </w:p>
        </w:tc>
      </w:tr>
      <w:tr w:rsidR="00860250" w:rsidRPr="00DF13E4" w:rsidTr="00D069A2">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860250" w:rsidRPr="00DF13E4" w:rsidRDefault="00860250" w:rsidP="00CA236C">
            <w:pPr>
              <w:widowControl w:val="0"/>
              <w:tabs>
                <w:tab w:val="left" w:pos="337"/>
              </w:tabs>
              <w:autoSpaceDE w:val="0"/>
              <w:autoSpaceDN w:val="0"/>
              <w:adjustRightInd w:val="0"/>
              <w:rPr>
                <w:rFonts w:ascii="GHEA Grapalat" w:hAnsi="GHEA Grapalat" w:cs="Sylfaen"/>
                <w:sz w:val="20"/>
                <w:szCs w:val="20"/>
              </w:rPr>
            </w:pPr>
            <w:r w:rsidRPr="00DF13E4">
              <w:rPr>
                <w:rFonts w:ascii="GHEA Grapalat" w:hAnsi="GHEA Grapalat"/>
                <w:sz w:val="20"/>
                <w:szCs w:val="20"/>
              </w:rPr>
              <w:t>20.</w:t>
            </w:r>
            <w:r w:rsidRPr="00DF13E4">
              <w:rPr>
                <w:rFonts w:ascii="GHEA Grapalat" w:hAnsi="GHEA Grapalat"/>
                <w:sz w:val="20"/>
                <w:szCs w:val="20"/>
              </w:rPr>
              <w:tab/>
              <w:t>Количество прилагаемых страниц: — страниц</w:t>
            </w:r>
          </w:p>
        </w:tc>
      </w:tr>
      <w:tr w:rsidR="00860250" w:rsidRPr="00DF13E4" w:rsidTr="00D069A2">
        <w:trPr>
          <w:trHeight w:val="268"/>
          <w:jc w:val="center"/>
        </w:trPr>
        <w:tc>
          <w:tcPr>
            <w:tcW w:w="5616" w:type="dxa"/>
            <w:tcBorders>
              <w:top w:val="nil"/>
              <w:left w:val="single" w:sz="4" w:space="0" w:color="auto"/>
              <w:bottom w:val="single" w:sz="4" w:space="0" w:color="auto"/>
              <w:right w:val="single" w:sz="4" w:space="0" w:color="auto"/>
            </w:tcBorders>
            <w:noWrap/>
            <w:vAlign w:val="bottom"/>
          </w:tcPr>
          <w:p w:rsidR="00860250" w:rsidRPr="00DF13E4" w:rsidRDefault="00860250" w:rsidP="00CA236C">
            <w:pPr>
              <w:widowControl w:val="0"/>
              <w:tabs>
                <w:tab w:val="left" w:pos="382"/>
              </w:tabs>
              <w:autoSpaceDE w:val="0"/>
              <w:autoSpaceDN w:val="0"/>
              <w:adjustRightInd w:val="0"/>
              <w:rPr>
                <w:rFonts w:ascii="GHEA Grapalat" w:hAnsi="GHEA Grapalat" w:cs="Sylfaen"/>
                <w:sz w:val="20"/>
                <w:szCs w:val="20"/>
              </w:rPr>
            </w:pPr>
            <w:r w:rsidRPr="00DF13E4">
              <w:rPr>
                <w:rFonts w:ascii="GHEA Grapalat" w:hAnsi="GHEA Grapalat"/>
                <w:sz w:val="20"/>
                <w:szCs w:val="20"/>
              </w:rPr>
              <w:t>22.а.</w:t>
            </w:r>
            <w:r w:rsidRPr="00DF13E4">
              <w:rPr>
                <w:rFonts w:ascii="GHEA Grapalat" w:hAnsi="GHEA Grapalat"/>
                <w:sz w:val="20"/>
                <w:szCs w:val="20"/>
              </w:rPr>
              <w:tab/>
              <w:t>Подписи бенефициара</w:t>
            </w:r>
          </w:p>
          <w:p w:rsidR="00860250" w:rsidRPr="00DF13E4" w:rsidRDefault="00860250" w:rsidP="00CA236C">
            <w:pPr>
              <w:widowControl w:val="0"/>
              <w:rPr>
                <w:rFonts w:ascii="GHEA Grapalat" w:hAnsi="GHEA Grapalat" w:cs="Sylfaen"/>
                <w:sz w:val="20"/>
                <w:szCs w:val="20"/>
              </w:rPr>
            </w:pPr>
          </w:p>
          <w:p w:rsidR="00860250" w:rsidRPr="00DF13E4" w:rsidRDefault="00860250" w:rsidP="00CA236C">
            <w:pPr>
              <w:widowControl w:val="0"/>
              <w:jc w:val="right"/>
              <w:rPr>
                <w:rFonts w:ascii="GHEA Grapalat" w:hAnsi="GHEA Grapalat" w:cs="Tahoma"/>
                <w:color w:val="000000"/>
                <w:sz w:val="20"/>
                <w:szCs w:val="20"/>
              </w:rPr>
            </w:pPr>
            <w:r w:rsidRPr="00DF13E4">
              <w:rPr>
                <w:rFonts w:ascii="GHEA Grapalat" w:hAnsi="GHEA Grapalat"/>
                <w:color w:val="000000"/>
                <w:sz w:val="20"/>
                <w:szCs w:val="20"/>
              </w:rPr>
              <w:t>/____________________/</w:t>
            </w:r>
          </w:p>
          <w:p w:rsidR="00860250" w:rsidRPr="00DF13E4" w:rsidRDefault="00860250" w:rsidP="00CA236C">
            <w:pPr>
              <w:widowControl w:val="0"/>
              <w:rPr>
                <w:rFonts w:ascii="GHEA Grapalat" w:hAnsi="GHEA Grapalat" w:cs="Sylfaen"/>
                <w:sz w:val="20"/>
                <w:szCs w:val="20"/>
              </w:rPr>
            </w:pPr>
          </w:p>
          <w:p w:rsidR="00860250" w:rsidRPr="00DF13E4" w:rsidRDefault="00860250" w:rsidP="00CA236C">
            <w:pPr>
              <w:widowControl w:val="0"/>
              <w:jc w:val="right"/>
              <w:rPr>
                <w:rFonts w:ascii="GHEA Grapalat" w:hAnsi="GHEA Grapalat" w:cs="Sylfaen"/>
                <w:sz w:val="20"/>
                <w:szCs w:val="20"/>
              </w:rPr>
            </w:pPr>
            <w:r w:rsidRPr="00DF13E4">
              <w:rPr>
                <w:rFonts w:ascii="GHEA Grapalat" w:hAnsi="GHEA Grapalat"/>
                <w:color w:val="000000"/>
                <w:sz w:val="20"/>
                <w:szCs w:val="20"/>
              </w:rPr>
              <w:t>/____________________/</w:t>
            </w:r>
          </w:p>
          <w:p w:rsidR="00860250" w:rsidRPr="00DF13E4" w:rsidRDefault="00860250" w:rsidP="00CA236C">
            <w:pPr>
              <w:widowControl w:val="0"/>
              <w:rPr>
                <w:rFonts w:ascii="GHEA Grapalat" w:hAnsi="GHEA Grapalat" w:cs="Sylfaen"/>
                <w:sz w:val="20"/>
                <w:szCs w:val="20"/>
              </w:rPr>
            </w:pPr>
            <w:r w:rsidRPr="00DF13E4">
              <w:rPr>
                <w:rFonts w:ascii="GHEA Grapalat" w:hAnsi="GHEA Grapalat"/>
                <w:sz w:val="20"/>
                <w:szCs w:val="20"/>
              </w:rPr>
              <w:t>22.б.</w:t>
            </w:r>
          </w:p>
          <w:p w:rsidR="00860250" w:rsidRPr="00DF13E4" w:rsidRDefault="00860250" w:rsidP="00CA236C">
            <w:pPr>
              <w:widowControl w:val="0"/>
              <w:jc w:val="right"/>
              <w:rPr>
                <w:rFonts w:ascii="GHEA Grapalat" w:hAnsi="GHEA Grapalat" w:cs="Sylfaen"/>
                <w:sz w:val="20"/>
                <w:szCs w:val="20"/>
              </w:rPr>
            </w:pPr>
            <w:r w:rsidRPr="00DF13E4">
              <w:rPr>
                <w:rFonts w:ascii="GHEA Grapalat" w:hAnsi="GHEA Grapalat"/>
                <w:sz w:val="20"/>
                <w:szCs w:val="20"/>
              </w:rPr>
              <w:t>М.П.</w:t>
            </w:r>
          </w:p>
        </w:tc>
        <w:tc>
          <w:tcPr>
            <w:tcW w:w="5364" w:type="dxa"/>
            <w:tcBorders>
              <w:top w:val="nil"/>
              <w:left w:val="nil"/>
              <w:bottom w:val="single" w:sz="4" w:space="0" w:color="auto"/>
              <w:right w:val="single" w:sz="4" w:space="0" w:color="auto"/>
            </w:tcBorders>
            <w:noWrap/>
            <w:vAlign w:val="bottom"/>
          </w:tcPr>
          <w:p w:rsidR="00860250" w:rsidRPr="00DF13E4" w:rsidRDefault="00860250" w:rsidP="00CA236C">
            <w:pPr>
              <w:widowControl w:val="0"/>
              <w:tabs>
                <w:tab w:val="left" w:pos="406"/>
              </w:tabs>
              <w:autoSpaceDE w:val="0"/>
              <w:autoSpaceDN w:val="0"/>
              <w:adjustRightInd w:val="0"/>
              <w:rPr>
                <w:rFonts w:ascii="GHEA Grapalat" w:hAnsi="GHEA Grapalat" w:cs="Sylfaen"/>
                <w:sz w:val="20"/>
                <w:szCs w:val="20"/>
              </w:rPr>
            </w:pPr>
            <w:r w:rsidRPr="00DF13E4">
              <w:rPr>
                <w:rFonts w:ascii="GHEA Grapalat" w:hAnsi="GHEA Grapalat"/>
                <w:sz w:val="20"/>
                <w:szCs w:val="20"/>
              </w:rPr>
              <w:t xml:space="preserve">21.а. </w:t>
            </w:r>
            <w:r w:rsidRPr="00DF13E4">
              <w:rPr>
                <w:rFonts w:ascii="Courier New" w:hAnsi="Courier New"/>
                <w:sz w:val="20"/>
                <w:szCs w:val="20"/>
              </w:rPr>
              <w:tab/>
            </w:r>
            <w:r w:rsidRPr="00DF13E4">
              <w:rPr>
                <w:rFonts w:ascii="GHEA Grapalat" w:hAnsi="GHEA Grapalat"/>
                <w:sz w:val="20"/>
                <w:szCs w:val="20"/>
              </w:rPr>
              <w:t>Подписи плательщика:</w:t>
            </w:r>
          </w:p>
          <w:p w:rsidR="00860250" w:rsidRPr="00DF13E4" w:rsidRDefault="00860250" w:rsidP="00CA236C">
            <w:pPr>
              <w:widowControl w:val="0"/>
              <w:jc w:val="right"/>
              <w:rPr>
                <w:rFonts w:ascii="GHEA Grapalat" w:hAnsi="GHEA Grapalat" w:cs="Sylfaen"/>
                <w:sz w:val="20"/>
                <w:szCs w:val="20"/>
              </w:rPr>
            </w:pPr>
          </w:p>
          <w:p w:rsidR="00860250" w:rsidRPr="00DF13E4" w:rsidRDefault="00860250" w:rsidP="00CA236C">
            <w:pPr>
              <w:widowControl w:val="0"/>
              <w:jc w:val="right"/>
              <w:rPr>
                <w:rFonts w:ascii="GHEA Grapalat" w:hAnsi="GHEA Grapalat" w:cs="Sylfaen"/>
                <w:sz w:val="20"/>
                <w:szCs w:val="20"/>
              </w:rPr>
            </w:pPr>
            <w:r w:rsidRPr="00DF13E4">
              <w:rPr>
                <w:rFonts w:ascii="GHEA Grapalat" w:hAnsi="GHEA Grapalat"/>
                <w:color w:val="000000"/>
                <w:sz w:val="20"/>
                <w:szCs w:val="20"/>
              </w:rPr>
              <w:t>/____________________/</w:t>
            </w:r>
          </w:p>
          <w:p w:rsidR="00860250" w:rsidRPr="00DF13E4" w:rsidRDefault="00860250" w:rsidP="00CA236C">
            <w:pPr>
              <w:widowControl w:val="0"/>
              <w:jc w:val="right"/>
              <w:rPr>
                <w:rFonts w:ascii="GHEA Grapalat" w:hAnsi="GHEA Grapalat" w:cs="Tahoma"/>
                <w:color w:val="000000"/>
                <w:sz w:val="20"/>
                <w:szCs w:val="20"/>
              </w:rPr>
            </w:pPr>
          </w:p>
          <w:p w:rsidR="00860250" w:rsidRPr="00DF13E4" w:rsidRDefault="00860250" w:rsidP="00CA236C">
            <w:pPr>
              <w:widowControl w:val="0"/>
              <w:jc w:val="right"/>
              <w:rPr>
                <w:rFonts w:ascii="GHEA Grapalat" w:hAnsi="GHEA Grapalat" w:cs="Sylfaen"/>
                <w:sz w:val="20"/>
                <w:szCs w:val="20"/>
              </w:rPr>
            </w:pPr>
            <w:r w:rsidRPr="00DF13E4">
              <w:rPr>
                <w:rFonts w:ascii="GHEA Grapalat" w:hAnsi="GHEA Grapalat"/>
                <w:color w:val="000000"/>
                <w:sz w:val="20"/>
                <w:szCs w:val="20"/>
              </w:rPr>
              <w:t>/____________________/</w:t>
            </w:r>
          </w:p>
          <w:p w:rsidR="00860250" w:rsidRPr="00DF13E4" w:rsidRDefault="00860250" w:rsidP="00CA236C">
            <w:pPr>
              <w:widowControl w:val="0"/>
              <w:rPr>
                <w:rFonts w:ascii="GHEA Grapalat" w:hAnsi="GHEA Grapalat"/>
                <w:sz w:val="20"/>
                <w:szCs w:val="20"/>
              </w:rPr>
            </w:pPr>
            <w:r w:rsidRPr="00DF13E4">
              <w:rPr>
                <w:rFonts w:ascii="GHEA Grapalat" w:hAnsi="GHEA Grapalat"/>
                <w:sz w:val="20"/>
                <w:szCs w:val="20"/>
              </w:rPr>
              <w:t>21.б.</w:t>
            </w:r>
          </w:p>
          <w:p w:rsidR="00860250" w:rsidRPr="00DF13E4" w:rsidRDefault="00860250" w:rsidP="00CA236C">
            <w:pPr>
              <w:widowControl w:val="0"/>
              <w:jc w:val="right"/>
              <w:rPr>
                <w:rFonts w:ascii="GHEA Grapalat" w:hAnsi="GHEA Grapalat" w:cs="Sylfaen"/>
                <w:sz w:val="20"/>
                <w:szCs w:val="20"/>
              </w:rPr>
            </w:pPr>
            <w:r w:rsidRPr="00DF13E4">
              <w:rPr>
                <w:rFonts w:ascii="GHEA Grapalat" w:hAnsi="GHEA Grapalat"/>
                <w:sz w:val="20"/>
                <w:szCs w:val="20"/>
              </w:rPr>
              <w:t>М.П.</w:t>
            </w:r>
          </w:p>
        </w:tc>
      </w:tr>
      <w:tr w:rsidR="00860250" w:rsidRPr="00DF13E4" w:rsidTr="00D069A2">
        <w:trPr>
          <w:trHeight w:val="1544"/>
          <w:jc w:val="center"/>
        </w:trPr>
        <w:tc>
          <w:tcPr>
            <w:tcW w:w="5616" w:type="dxa"/>
            <w:tcBorders>
              <w:top w:val="single" w:sz="4" w:space="0" w:color="auto"/>
              <w:left w:val="single" w:sz="4" w:space="0" w:color="auto"/>
              <w:right w:val="single" w:sz="4" w:space="0" w:color="auto"/>
            </w:tcBorders>
            <w:noWrap/>
          </w:tcPr>
          <w:p w:rsidR="00860250" w:rsidRPr="00DF13E4" w:rsidRDefault="00860250" w:rsidP="00CA236C">
            <w:pPr>
              <w:widowControl w:val="0"/>
              <w:tabs>
                <w:tab w:val="left" w:pos="382"/>
              </w:tabs>
              <w:rPr>
                <w:rFonts w:ascii="GHEA Grapalat" w:hAnsi="GHEA Grapalat" w:cs="Tahoma"/>
                <w:color w:val="000000"/>
                <w:sz w:val="20"/>
                <w:szCs w:val="20"/>
              </w:rPr>
            </w:pPr>
            <w:r w:rsidRPr="00DF13E4">
              <w:rPr>
                <w:rFonts w:ascii="GHEA Grapalat" w:hAnsi="GHEA Grapalat"/>
                <w:color w:val="000000"/>
                <w:sz w:val="20"/>
                <w:szCs w:val="20"/>
              </w:rPr>
              <w:t>24.а.</w:t>
            </w:r>
            <w:r w:rsidRPr="00DF13E4">
              <w:rPr>
                <w:rFonts w:ascii="GHEA Grapalat" w:hAnsi="GHEA Grapalat"/>
                <w:color w:val="000000"/>
                <w:sz w:val="20"/>
                <w:szCs w:val="20"/>
              </w:rPr>
              <w:tab/>
              <w:t xml:space="preserve">Обслуживающая бенефициара финансовая организация </w:t>
            </w:r>
          </w:p>
          <w:p w:rsidR="00860250" w:rsidRPr="00DF13E4" w:rsidRDefault="00860250" w:rsidP="00CA236C">
            <w:pPr>
              <w:widowControl w:val="0"/>
              <w:jc w:val="right"/>
              <w:rPr>
                <w:rFonts w:ascii="GHEA Grapalat" w:hAnsi="GHEA Grapalat" w:cs="Tahoma"/>
                <w:color w:val="000000"/>
                <w:sz w:val="20"/>
                <w:szCs w:val="20"/>
              </w:rPr>
            </w:pPr>
            <w:r w:rsidRPr="00DF13E4">
              <w:rPr>
                <w:rFonts w:ascii="GHEA Grapalat" w:hAnsi="GHEA Grapalat"/>
                <w:color w:val="000000"/>
                <w:sz w:val="20"/>
                <w:szCs w:val="20"/>
              </w:rPr>
              <w:t>/____________________/</w:t>
            </w:r>
          </w:p>
          <w:p w:rsidR="00860250" w:rsidRPr="00DF13E4" w:rsidRDefault="00860250" w:rsidP="00CA236C">
            <w:pPr>
              <w:widowControl w:val="0"/>
              <w:ind w:right="725"/>
              <w:jc w:val="right"/>
              <w:rPr>
                <w:rFonts w:ascii="GHEA Grapalat" w:hAnsi="GHEA Grapalat" w:cs="Sylfaen"/>
                <w:sz w:val="20"/>
                <w:szCs w:val="20"/>
              </w:rPr>
            </w:pPr>
            <w:r w:rsidRPr="00DF13E4">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860250" w:rsidRPr="00DF13E4" w:rsidRDefault="00860250" w:rsidP="00CA236C">
            <w:pPr>
              <w:widowControl w:val="0"/>
              <w:autoSpaceDE w:val="0"/>
              <w:autoSpaceDN w:val="0"/>
              <w:adjustRightInd w:val="0"/>
              <w:rPr>
                <w:rFonts w:ascii="GHEA Grapalat" w:hAnsi="GHEA Grapalat" w:cs="Tahoma"/>
                <w:color w:val="000000"/>
                <w:sz w:val="20"/>
                <w:szCs w:val="20"/>
              </w:rPr>
            </w:pPr>
            <w:r w:rsidRPr="00DF13E4">
              <w:rPr>
                <w:rFonts w:ascii="GHEA Grapalat" w:hAnsi="GHEA Grapalat"/>
                <w:color w:val="000000"/>
                <w:sz w:val="20"/>
                <w:szCs w:val="20"/>
              </w:rPr>
              <w:t>23.а.</w:t>
            </w:r>
            <w:r w:rsidRPr="00DF13E4">
              <w:rPr>
                <w:rFonts w:ascii="GHEA Grapalat" w:hAnsi="GHEA Grapalat"/>
                <w:color w:val="000000"/>
                <w:sz w:val="20"/>
                <w:szCs w:val="20"/>
              </w:rPr>
              <w:tab/>
              <w:t xml:space="preserve">Обслуживающая плательщика финансовая организация </w:t>
            </w:r>
          </w:p>
          <w:p w:rsidR="00860250" w:rsidRPr="00DF13E4" w:rsidRDefault="00860250" w:rsidP="00CA236C">
            <w:pPr>
              <w:widowControl w:val="0"/>
              <w:jc w:val="right"/>
              <w:rPr>
                <w:rFonts w:ascii="GHEA Grapalat" w:hAnsi="GHEA Grapalat" w:cs="Tahoma"/>
                <w:color w:val="000000"/>
                <w:sz w:val="20"/>
                <w:szCs w:val="20"/>
              </w:rPr>
            </w:pPr>
            <w:r w:rsidRPr="00DF13E4">
              <w:rPr>
                <w:rFonts w:ascii="GHEA Grapalat" w:hAnsi="GHEA Grapalat"/>
                <w:color w:val="000000"/>
                <w:sz w:val="20"/>
                <w:szCs w:val="20"/>
              </w:rPr>
              <w:t>/____________________/</w:t>
            </w:r>
          </w:p>
          <w:p w:rsidR="00860250" w:rsidRPr="00DF13E4" w:rsidRDefault="00860250" w:rsidP="00CA236C">
            <w:pPr>
              <w:widowControl w:val="0"/>
              <w:ind w:right="561"/>
              <w:jc w:val="right"/>
              <w:rPr>
                <w:rFonts w:ascii="GHEA Grapalat" w:hAnsi="GHEA Grapalat" w:cs="Sylfaen"/>
                <w:sz w:val="20"/>
                <w:szCs w:val="20"/>
              </w:rPr>
            </w:pPr>
            <w:r w:rsidRPr="00DF13E4">
              <w:rPr>
                <w:rFonts w:ascii="GHEA Grapalat" w:hAnsi="GHEA Grapalat"/>
                <w:sz w:val="16"/>
                <w:szCs w:val="20"/>
              </w:rPr>
              <w:t>/подпись/</w:t>
            </w:r>
          </w:p>
        </w:tc>
      </w:tr>
      <w:tr w:rsidR="00860250" w:rsidRPr="00DF13E4" w:rsidTr="00D069A2">
        <w:trPr>
          <w:trHeight w:val="1136"/>
          <w:jc w:val="center"/>
        </w:trPr>
        <w:tc>
          <w:tcPr>
            <w:tcW w:w="5616" w:type="dxa"/>
            <w:tcBorders>
              <w:top w:val="nil"/>
              <w:left w:val="single" w:sz="4" w:space="0" w:color="auto"/>
              <w:bottom w:val="single" w:sz="4" w:space="0" w:color="auto"/>
              <w:right w:val="single" w:sz="4" w:space="0" w:color="auto"/>
            </w:tcBorders>
            <w:noWrap/>
          </w:tcPr>
          <w:p w:rsidR="00860250" w:rsidRPr="00DF13E4" w:rsidRDefault="00860250" w:rsidP="00CA236C">
            <w:pPr>
              <w:widowControl w:val="0"/>
              <w:tabs>
                <w:tab w:val="left" w:pos="4816"/>
              </w:tabs>
              <w:autoSpaceDE w:val="0"/>
              <w:autoSpaceDN w:val="0"/>
              <w:adjustRightInd w:val="0"/>
              <w:rPr>
                <w:rFonts w:ascii="GHEA Grapalat" w:hAnsi="GHEA Grapalat" w:cs="Sylfaen"/>
                <w:sz w:val="20"/>
                <w:szCs w:val="20"/>
              </w:rPr>
            </w:pPr>
            <w:r w:rsidRPr="00DF13E4">
              <w:rPr>
                <w:rFonts w:ascii="GHEA Grapalat" w:hAnsi="GHEA Grapalat"/>
                <w:sz w:val="20"/>
                <w:szCs w:val="20"/>
              </w:rPr>
              <w:lastRenderedPageBreak/>
              <w:t>24.б.</w:t>
            </w:r>
            <w:r w:rsidRPr="00DF13E4">
              <w:rPr>
                <w:rFonts w:ascii="GHEA Grapalat" w:hAnsi="GHEA Grapalat"/>
                <w:sz w:val="20"/>
                <w:szCs w:val="20"/>
              </w:rPr>
              <w:tab/>
              <w:t>М.П.</w:t>
            </w:r>
          </w:p>
          <w:p w:rsidR="00860250" w:rsidRPr="00DF13E4" w:rsidRDefault="00860250" w:rsidP="00CA236C">
            <w:pPr>
              <w:widowControl w:val="0"/>
              <w:rPr>
                <w:rFonts w:ascii="GHEA Grapalat" w:hAnsi="GHEA Grapalat" w:cs="Sylfaen"/>
                <w:sz w:val="20"/>
                <w:szCs w:val="20"/>
              </w:rPr>
            </w:pPr>
          </w:p>
          <w:p w:rsidR="00860250" w:rsidRPr="00DF13E4" w:rsidRDefault="00860250" w:rsidP="00CA236C">
            <w:pPr>
              <w:widowControl w:val="0"/>
              <w:tabs>
                <w:tab w:val="left" w:pos="3682"/>
              </w:tabs>
              <w:rPr>
                <w:rFonts w:ascii="GHEA Grapalat" w:hAnsi="GHEA Grapalat" w:cs="Sylfaen"/>
                <w:sz w:val="20"/>
                <w:szCs w:val="20"/>
              </w:rPr>
            </w:pPr>
            <w:r w:rsidRPr="00DF13E4">
              <w:rPr>
                <w:rFonts w:ascii="GHEA Grapalat" w:hAnsi="GHEA Grapalat"/>
                <w:sz w:val="20"/>
                <w:szCs w:val="20"/>
              </w:rPr>
              <w:t>24.в</w:t>
            </w:r>
            <w:r w:rsidRPr="00DF13E4">
              <w:rPr>
                <w:rFonts w:ascii="GHEA Grapalat" w:hAnsi="GHEA Grapalat"/>
                <w:sz w:val="20"/>
                <w:szCs w:val="20"/>
              </w:rPr>
              <w:tab/>
              <w:t>"___" ___ 20___ г.</w:t>
            </w:r>
          </w:p>
        </w:tc>
        <w:tc>
          <w:tcPr>
            <w:tcW w:w="5364" w:type="dxa"/>
            <w:tcBorders>
              <w:top w:val="nil"/>
              <w:left w:val="nil"/>
              <w:bottom w:val="single" w:sz="4" w:space="0" w:color="auto"/>
              <w:right w:val="single" w:sz="4" w:space="0" w:color="auto"/>
            </w:tcBorders>
            <w:noWrap/>
          </w:tcPr>
          <w:p w:rsidR="00860250" w:rsidRPr="00DF13E4" w:rsidRDefault="00860250" w:rsidP="00CA236C">
            <w:pPr>
              <w:widowControl w:val="0"/>
              <w:tabs>
                <w:tab w:val="left" w:pos="4445"/>
              </w:tabs>
              <w:autoSpaceDE w:val="0"/>
              <w:autoSpaceDN w:val="0"/>
              <w:adjustRightInd w:val="0"/>
              <w:rPr>
                <w:rFonts w:ascii="GHEA Grapalat" w:hAnsi="GHEA Grapalat"/>
                <w:sz w:val="20"/>
                <w:szCs w:val="20"/>
              </w:rPr>
            </w:pPr>
            <w:r w:rsidRPr="00DF13E4">
              <w:rPr>
                <w:rFonts w:ascii="GHEA Grapalat" w:hAnsi="GHEA Grapalat"/>
                <w:sz w:val="20"/>
                <w:szCs w:val="20"/>
              </w:rPr>
              <w:t>23.б.</w:t>
            </w:r>
            <w:r w:rsidRPr="00DF13E4">
              <w:rPr>
                <w:rFonts w:ascii="GHEA Grapalat" w:hAnsi="GHEA Grapalat"/>
                <w:sz w:val="20"/>
                <w:szCs w:val="20"/>
              </w:rPr>
              <w:tab/>
              <w:t>М.П.</w:t>
            </w:r>
          </w:p>
          <w:p w:rsidR="00860250" w:rsidRPr="00DF13E4" w:rsidRDefault="00860250" w:rsidP="00CA236C">
            <w:pPr>
              <w:widowControl w:val="0"/>
              <w:tabs>
                <w:tab w:val="left" w:pos="4445"/>
              </w:tabs>
              <w:rPr>
                <w:rFonts w:ascii="GHEA Grapalat" w:hAnsi="GHEA Grapalat" w:cs="Sylfaen"/>
                <w:sz w:val="20"/>
                <w:szCs w:val="20"/>
              </w:rPr>
            </w:pPr>
          </w:p>
          <w:p w:rsidR="00860250" w:rsidRPr="00DF13E4" w:rsidRDefault="00860250" w:rsidP="00CA236C">
            <w:pPr>
              <w:widowControl w:val="0"/>
              <w:tabs>
                <w:tab w:val="left" w:pos="1752"/>
              </w:tabs>
              <w:rPr>
                <w:rFonts w:ascii="GHEA Grapalat" w:hAnsi="GHEA Grapalat" w:cs="Sylfaen"/>
                <w:color w:val="000000"/>
                <w:sz w:val="20"/>
                <w:szCs w:val="20"/>
              </w:rPr>
            </w:pPr>
            <w:r w:rsidRPr="00DF13E4">
              <w:rPr>
                <w:rFonts w:ascii="GHEA Grapalat" w:hAnsi="GHEA Grapalat"/>
                <w:sz w:val="20"/>
                <w:szCs w:val="20"/>
              </w:rPr>
              <w:t>23.в.</w:t>
            </w:r>
            <w:r w:rsidRPr="00DF13E4">
              <w:rPr>
                <w:rFonts w:ascii="GHEA Grapalat" w:hAnsi="GHEA Grapalat"/>
                <w:sz w:val="20"/>
                <w:szCs w:val="20"/>
              </w:rPr>
              <w:tab/>
              <w:t>Дата исполнения: "___" ___ 20___г.</w:t>
            </w:r>
          </w:p>
        </w:tc>
      </w:tr>
    </w:tbl>
    <w:p w:rsidR="00860250" w:rsidRPr="00BB4C66" w:rsidRDefault="00860250" w:rsidP="00CA236C">
      <w:pPr>
        <w:widowControl w:val="0"/>
        <w:jc w:val="center"/>
        <w:rPr>
          <w:rFonts w:ascii="GHEA Grapalat" w:hAnsi="GHEA Grapalat"/>
          <w:b/>
        </w:rPr>
      </w:pPr>
    </w:p>
    <w:p w:rsidR="003244E4" w:rsidRPr="00DF13E4" w:rsidRDefault="003244E4" w:rsidP="00CA236C">
      <w:pPr>
        <w:widowControl w:val="0"/>
        <w:jc w:val="center"/>
        <w:rPr>
          <w:rFonts w:ascii="GHEA Grapalat" w:hAnsi="GHEA Grapalat"/>
          <w:b/>
        </w:rPr>
      </w:pPr>
      <w:r w:rsidRPr="00DF13E4">
        <w:rPr>
          <w:rFonts w:ascii="GHEA Grapalat" w:hAnsi="GHEA Grapalat"/>
          <w:b/>
        </w:rPr>
        <w:t xml:space="preserve">Обязательные реквизиты платежного требования и </w:t>
      </w:r>
      <w:r w:rsidR="00950D22" w:rsidRPr="00AF0D24">
        <w:rPr>
          <w:rFonts w:ascii="GHEA Grapalat" w:hAnsi="GHEA Grapalat"/>
          <w:b/>
        </w:rPr>
        <w:br/>
      </w:r>
      <w:r w:rsidRPr="00DF13E4">
        <w:rPr>
          <w:rFonts w:ascii="GHEA Grapalat" w:hAnsi="GHEA Grapalat"/>
          <w:b/>
        </w:rPr>
        <w:t>руководство по его заполнению</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244E4" w:rsidRPr="00DF13E4" w:rsidTr="00B26D06">
        <w:trPr>
          <w:tblHeader/>
        </w:trPr>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both"/>
              <w:rPr>
                <w:rFonts w:ascii="GHEA Grapalat" w:hAnsi="GHEA Grapalat"/>
                <w:sz w:val="20"/>
                <w:szCs w:val="20"/>
              </w:rPr>
            </w:pPr>
            <w:r w:rsidRPr="00DF13E4">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b/>
                <w:sz w:val="20"/>
                <w:szCs w:val="20"/>
              </w:rPr>
            </w:pPr>
            <w:r w:rsidRPr="00DF13E4">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b/>
                <w:sz w:val="20"/>
                <w:szCs w:val="20"/>
              </w:rPr>
            </w:pPr>
            <w:r w:rsidRPr="00DF13E4">
              <w:rPr>
                <w:rFonts w:ascii="GHEA Grapalat" w:hAnsi="GHEA Grapalat"/>
                <w:b/>
                <w:sz w:val="20"/>
                <w:szCs w:val="20"/>
              </w:rPr>
              <w:t>Наличие указанного поля/</w:t>
            </w:r>
            <w:r w:rsidR="00B26D06" w:rsidRPr="00DF13E4">
              <w:rPr>
                <w:rFonts w:ascii="GHEA Grapalat" w:hAnsi="GHEA Grapalat"/>
                <w:b/>
                <w:sz w:val="20"/>
                <w:szCs w:val="20"/>
              </w:rPr>
              <w:t xml:space="preserve"> </w:t>
            </w:r>
            <w:r w:rsidRPr="00DF13E4">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b/>
                <w:sz w:val="20"/>
                <w:szCs w:val="20"/>
              </w:rPr>
            </w:pPr>
            <w:r w:rsidRPr="00DF13E4">
              <w:rPr>
                <w:rFonts w:ascii="GHEA Grapalat" w:hAnsi="GHEA Grapalat"/>
                <w:b/>
                <w:sz w:val="20"/>
                <w:szCs w:val="20"/>
              </w:rPr>
              <w:t xml:space="preserve">Требование о заполнении реквизита </w:t>
            </w:r>
            <w:r w:rsidR="00B26D06" w:rsidRPr="00DF13E4">
              <w:rPr>
                <w:rFonts w:ascii="GHEA Grapalat" w:hAnsi="GHEA Grapalat"/>
                <w:b/>
                <w:sz w:val="20"/>
                <w:szCs w:val="20"/>
              </w:rPr>
              <w:br/>
            </w:r>
            <w:r w:rsidRPr="00DF13E4">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b/>
                <w:sz w:val="20"/>
                <w:szCs w:val="20"/>
              </w:rPr>
            </w:pPr>
            <w:r w:rsidRPr="00DF13E4">
              <w:rPr>
                <w:rFonts w:ascii="GHEA Grapalat" w:hAnsi="GHEA Grapalat"/>
                <w:b/>
                <w:sz w:val="20"/>
                <w:szCs w:val="20"/>
              </w:rPr>
              <w:t>Сторона,</w:t>
            </w:r>
            <w:r w:rsidR="00B26D06" w:rsidRPr="00DF13E4">
              <w:rPr>
                <w:rFonts w:ascii="GHEA Grapalat" w:hAnsi="GHEA Grapalat"/>
                <w:b/>
                <w:sz w:val="20"/>
                <w:szCs w:val="20"/>
              </w:rPr>
              <w:br/>
            </w:r>
            <w:r w:rsidRPr="00DF13E4">
              <w:rPr>
                <w:rFonts w:ascii="GHEA Grapalat" w:hAnsi="GHEA Grapalat"/>
                <w:b/>
                <w:sz w:val="20"/>
                <w:szCs w:val="20"/>
              </w:rPr>
              <w:t>заполняющая реквизит: бенефициар или плательщик</w:t>
            </w:r>
            <w:r w:rsidR="00B26D06" w:rsidRPr="00DF13E4">
              <w:rPr>
                <w:rFonts w:ascii="GHEA Grapalat" w:hAnsi="GHEA Grapalat"/>
                <w:b/>
                <w:sz w:val="20"/>
                <w:szCs w:val="20"/>
              </w:rPr>
              <w:t xml:space="preserve"> </w:t>
            </w:r>
            <w:r w:rsidRPr="00DF13E4">
              <w:rPr>
                <w:rFonts w:ascii="GHEA Grapalat" w:hAnsi="GHEA Grapalat"/>
                <w:b/>
                <w:sz w:val="20"/>
                <w:szCs w:val="20"/>
              </w:rPr>
              <w:t>(в связи с процессом закупки)</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b/>
                <w:sz w:val="20"/>
                <w:szCs w:val="20"/>
              </w:rPr>
            </w:pPr>
            <w:r w:rsidRPr="00DF13E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b/>
                <w:sz w:val="20"/>
                <w:szCs w:val="20"/>
              </w:rPr>
            </w:pPr>
            <w:r w:rsidRPr="00DF13E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b/>
                <w:sz w:val="20"/>
                <w:szCs w:val="20"/>
              </w:rPr>
            </w:pPr>
            <w:r w:rsidRPr="00DF13E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b/>
                <w:sz w:val="20"/>
                <w:szCs w:val="20"/>
              </w:rPr>
            </w:pPr>
            <w:r w:rsidRPr="00DF13E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b/>
                <w:sz w:val="20"/>
                <w:szCs w:val="20"/>
              </w:rPr>
            </w:pPr>
            <w:r w:rsidRPr="00DF13E4">
              <w:rPr>
                <w:rFonts w:ascii="GHEA Grapalat" w:hAnsi="GHEA Grapalat"/>
                <w:b/>
                <w:sz w:val="20"/>
                <w:szCs w:val="20"/>
              </w:rPr>
              <w:t>5</w:t>
            </w: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на документе заранее заполнено "Платежное требование"</w:t>
            </w: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cs="Times Armenian"/>
                <w:sz w:val="20"/>
                <w:szCs w:val="20"/>
                <w:lang w:val="en-US"/>
              </w:rPr>
            </w:pPr>
            <w:r w:rsidRPr="00DF13E4">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заполняется бенефициаром при представлении платежного требования в банк плательщика</w:t>
            </w:r>
          </w:p>
        </w:tc>
      </w:tr>
      <w:tr w:rsidR="003244E4" w:rsidRPr="00DF13E4" w:rsidTr="00693858">
        <w:trPr>
          <w:trHeight w:val="1596"/>
        </w:trPr>
        <w:tc>
          <w:tcPr>
            <w:tcW w:w="72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cs="Times Armenian"/>
                <w:sz w:val="20"/>
                <w:szCs w:val="20"/>
                <w:lang w:val="en-US"/>
              </w:rPr>
            </w:pPr>
            <w:r w:rsidRPr="00DF13E4">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lang w:val="en-US"/>
              </w:rPr>
            </w:pPr>
            <w:r w:rsidRPr="00DF13E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ind w:left="132" w:hanging="132"/>
              <w:jc w:val="center"/>
              <w:rPr>
                <w:rFonts w:ascii="GHEA Grapalat" w:hAnsi="GHEA Grapalat"/>
                <w:sz w:val="20"/>
                <w:szCs w:val="20"/>
              </w:rPr>
            </w:pPr>
            <w:r w:rsidRPr="00DF13E4">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cs="Times Armenian"/>
                <w:sz w:val="20"/>
                <w:szCs w:val="20"/>
                <w:lang w:val="en-US"/>
              </w:rPr>
            </w:pPr>
            <w:r w:rsidRPr="00DF13E4">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ind w:left="252" w:hanging="252"/>
              <w:jc w:val="center"/>
              <w:rPr>
                <w:rFonts w:ascii="GHEA Grapalat" w:hAnsi="GHEA Grapalat"/>
                <w:sz w:val="20"/>
                <w:szCs w:val="20"/>
              </w:rPr>
            </w:pPr>
            <w:r w:rsidRPr="00DF13E4">
              <w:rPr>
                <w:rFonts w:ascii="GHEA Grapalat" w:hAnsi="GHEA Grapalat"/>
                <w:sz w:val="20"/>
                <w:szCs w:val="20"/>
              </w:rPr>
              <w:t>заполняется плательщиком</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заполняется плательщиком</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w:t>
            </w:r>
            <w:r w:rsidR="003244E4" w:rsidRPr="00DF13E4">
              <w:rPr>
                <w:rFonts w:ascii="GHEA Grapalat" w:hAnsi="GHEA Grapalat"/>
                <w:sz w:val="20"/>
                <w:szCs w:val="20"/>
              </w:rPr>
              <w:lastRenderedPageBreak/>
              <w:t xml:space="preserve">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lastRenderedPageBreak/>
              <w:t>заполняется плательщиком</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заполняется плательщиком</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заполняется плательщиком</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заранее заполняется бенефициаром — по приглашению</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 xml:space="preserve"> (не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(не заполняется)</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заранее заполняется бенефициаром — по приглашению</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заранее заполняется бенефициаром — по приглашению</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заранее заполняется бенефициаром — по приглашению</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 xml:space="preserve">заполняется сумма, подлежащая </w:t>
            </w:r>
            <w:r w:rsidR="003244E4" w:rsidRPr="00DF13E4">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lastRenderedPageBreak/>
              <w:t xml:space="preserve">заполняется плательщиком </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(не заполняется и не применяется)</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заполняется плательщиком</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заранее заполняется бенефициаром — по приглашению</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заполняется бенефициаром</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Del="0010680B"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условия оплаты:</w:t>
            </w:r>
            <w:r w:rsidR="007E7331" w:rsidRPr="00DF13E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обязательно </w:t>
            </w:r>
            <w:r w:rsidR="00B26D06" w:rsidRPr="00DF13E4">
              <w:rPr>
                <w:rFonts w:ascii="GHEA Grapalat" w:hAnsi="GHEA Grapalat" w:cs="Sylfaen"/>
                <w:sz w:val="20"/>
                <w:szCs w:val="20"/>
              </w:rPr>
              <w:br/>
            </w:r>
            <w:r w:rsidRPr="00DF13E4">
              <w:rPr>
                <w:rFonts w:ascii="GHEA Grapalat" w:hAnsi="GHEA Grapalat"/>
                <w:sz w:val="20"/>
                <w:szCs w:val="20"/>
              </w:rPr>
              <w:t xml:space="preserve">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заранее заполняется бенефициаром </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Pr="00DF13E4">
              <w:rPr>
                <w:rFonts w:ascii="GHEA Grapalat" w:hAnsi="GHEA Grapalat"/>
                <w:sz w:val="20"/>
                <w:szCs w:val="20"/>
              </w:rPr>
              <w:t xml:space="preserve"> </w:t>
            </w:r>
            <w:r w:rsidR="003244E4" w:rsidRPr="00DF13E4">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заполняется бенефициаром</w:t>
            </w: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 xml:space="preserve">настоящее поле заполняется при </w:t>
            </w:r>
            <w:r w:rsidR="003244E4" w:rsidRPr="00DF13E4">
              <w:rPr>
                <w:rFonts w:ascii="GHEA Grapalat" w:hAnsi="GHEA Grapalat"/>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lastRenderedPageBreak/>
              <w:t xml:space="preserve">подписывается плательщиком или </w:t>
            </w:r>
            <w:r w:rsidRPr="00DF13E4">
              <w:rPr>
                <w:rFonts w:ascii="GHEA Grapalat" w:hAnsi="GHEA Grapalat"/>
                <w:sz w:val="20"/>
                <w:szCs w:val="20"/>
              </w:rPr>
              <w:lastRenderedPageBreak/>
              <w:t>проставляется электронная подпись плательщика</w:t>
            </w: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обязательно: </w:t>
            </w:r>
            <w:r w:rsidR="00B26D06" w:rsidRPr="00DF13E4">
              <w:rPr>
                <w:rFonts w:ascii="GHEA Grapalat" w:hAnsi="GHEA Grapalat"/>
                <w:sz w:val="20"/>
                <w:szCs w:val="20"/>
              </w:rPr>
              <w:br/>
            </w:r>
            <w:r w:rsidRPr="00DF13E4">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скрепляется печатью плательщика при представлении в бумажной форме</w:t>
            </w: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обязательно: </w:t>
            </w:r>
            <w:r w:rsidR="00B26D06" w:rsidRPr="00DF13E4">
              <w:rPr>
                <w:rFonts w:ascii="GHEA Grapalat" w:hAnsi="GHEA Grapalat"/>
                <w:sz w:val="20"/>
                <w:szCs w:val="20"/>
              </w:rPr>
              <w:br/>
            </w:r>
            <w:r w:rsidRPr="00DF13E4">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подписывается бенефициаром</w:t>
            </w: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обязательно: </w:t>
            </w:r>
            <w:r w:rsidR="00B26D06" w:rsidRPr="00DF13E4">
              <w:rPr>
                <w:rFonts w:ascii="GHEA Grapalat" w:hAnsi="GHEA Grapalat"/>
                <w:sz w:val="20"/>
                <w:szCs w:val="20"/>
                <w:lang w:val="en-US"/>
              </w:rPr>
              <w:br/>
            </w:r>
            <w:r w:rsidRPr="00DF13E4">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скрепляется печатью бенефициара при представлении в банк в бумажной форме</w:t>
            </w: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sz w:val="20"/>
                <w:szCs w:val="20"/>
              </w:rPr>
            </w:pP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sz w:val="20"/>
                <w:szCs w:val="20"/>
              </w:rPr>
            </w:pPr>
          </w:p>
        </w:tc>
      </w:tr>
      <w:tr w:rsidR="003244E4" w:rsidRPr="00DF13E4" w:rsidTr="00B26D06">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w:t>
            </w:r>
            <w:r w:rsidR="003244E4" w:rsidRPr="00DF13E4">
              <w:rPr>
                <w:rFonts w:ascii="GHEA Grapalat" w:hAnsi="GHEA Grapalat"/>
                <w:sz w:val="20"/>
                <w:szCs w:val="20"/>
              </w:rPr>
              <w:t>бязательно</w:t>
            </w:r>
            <w:r w:rsidRPr="00DF13E4">
              <w:rPr>
                <w:rFonts w:ascii="GHEA Grapalat" w:hAnsi="GHEA Grapalat"/>
                <w:sz w:val="20"/>
                <w:szCs w:val="20"/>
              </w:rPr>
              <w:br/>
            </w:r>
            <w:r w:rsidR="003244E4" w:rsidRPr="00DF13E4">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sz w:val="20"/>
                <w:szCs w:val="20"/>
              </w:rPr>
            </w:pP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 xml:space="preserve">подпись сотрудника </w:t>
            </w:r>
            <w:r w:rsidRPr="00DF13E4">
              <w:rPr>
                <w:rFonts w:ascii="GHEA Grapalat" w:hAnsi="GHEA Grapalat"/>
                <w:sz w:val="20"/>
                <w:szCs w:val="20"/>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 xml:space="preserve">заполняется при представлении </w:t>
            </w:r>
            <w:r w:rsidR="003244E4" w:rsidRPr="00DF13E4">
              <w:rPr>
                <w:rFonts w:ascii="GHEA Grapalat" w:hAnsi="GHEA Grapalat"/>
                <w:sz w:val="20"/>
                <w:szCs w:val="20"/>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sz w:val="20"/>
                <w:szCs w:val="20"/>
              </w:rPr>
            </w:pPr>
          </w:p>
        </w:tc>
      </w:tr>
      <w:tr w:rsidR="003244E4" w:rsidRPr="00DF13E4"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DF13E4" w:rsidRDefault="00B26D06"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jc w:val="center"/>
              <w:rPr>
                <w:rFonts w:ascii="GHEA Grapalat" w:hAnsi="GHEA Grapalat"/>
                <w:sz w:val="20"/>
                <w:szCs w:val="20"/>
              </w:rPr>
            </w:pPr>
          </w:p>
        </w:tc>
      </w:tr>
      <w:tr w:rsidR="003244E4" w:rsidRPr="00B9533C" w:rsidTr="00167B19">
        <w:tc>
          <w:tcPr>
            <w:tcW w:w="72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244E4" w:rsidRPr="00DF13E4" w:rsidRDefault="003244E4" w:rsidP="00CA236C">
            <w:pPr>
              <w:widowControl w:val="0"/>
              <w:autoSpaceDE w:val="0"/>
              <w:autoSpaceDN w:val="0"/>
              <w:adjustRightInd w:val="0"/>
              <w:jc w:val="center"/>
              <w:rPr>
                <w:rFonts w:ascii="GHEA Grapalat" w:hAnsi="GHEA Grapalat"/>
                <w:sz w:val="20"/>
                <w:szCs w:val="20"/>
              </w:rPr>
            </w:pPr>
            <w:r w:rsidRPr="00DF13E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244E4" w:rsidRPr="00B9533C" w:rsidRDefault="00B26D06" w:rsidP="00CA236C">
            <w:pPr>
              <w:widowControl w:val="0"/>
              <w:jc w:val="center"/>
              <w:rPr>
                <w:rFonts w:ascii="GHEA Grapalat" w:hAnsi="GHEA Grapalat"/>
                <w:sz w:val="20"/>
                <w:szCs w:val="20"/>
              </w:rPr>
            </w:pPr>
            <w:r w:rsidRPr="00DF13E4">
              <w:rPr>
                <w:rFonts w:ascii="GHEA Grapalat" w:hAnsi="GHEA Grapalat"/>
                <w:sz w:val="20"/>
                <w:szCs w:val="20"/>
              </w:rPr>
              <w:t>Н</w:t>
            </w:r>
            <w:r w:rsidR="003244E4" w:rsidRPr="00DF13E4">
              <w:rPr>
                <w:rFonts w:ascii="GHEA Grapalat" w:hAnsi="GHEA Grapalat"/>
                <w:sz w:val="20"/>
                <w:szCs w:val="20"/>
              </w:rPr>
              <w:t>еобязательно</w:t>
            </w:r>
            <w:r w:rsidRPr="00DF13E4">
              <w:rPr>
                <w:rFonts w:ascii="GHEA Grapalat" w:hAnsi="GHEA Grapalat"/>
                <w:sz w:val="20"/>
                <w:szCs w:val="20"/>
              </w:rPr>
              <w:br/>
            </w:r>
            <w:r w:rsidR="003244E4" w:rsidRPr="00DF13E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244E4" w:rsidRPr="00B9533C" w:rsidRDefault="003244E4" w:rsidP="00CA236C">
            <w:pPr>
              <w:widowControl w:val="0"/>
              <w:jc w:val="center"/>
              <w:rPr>
                <w:rFonts w:ascii="GHEA Grapalat" w:hAnsi="GHEA Grapalat"/>
                <w:sz w:val="20"/>
                <w:szCs w:val="20"/>
              </w:rPr>
            </w:pPr>
          </w:p>
        </w:tc>
      </w:tr>
    </w:tbl>
    <w:p w:rsidR="003244E4" w:rsidRPr="007270A3" w:rsidRDefault="003244E4" w:rsidP="00CA236C">
      <w:pPr>
        <w:pStyle w:val="a3"/>
        <w:widowControl w:val="0"/>
        <w:spacing w:line="240" w:lineRule="auto"/>
        <w:jc w:val="right"/>
        <w:rPr>
          <w:rFonts w:ascii="GHEA Grapalat" w:hAnsi="GHEA Grapalat" w:cs="Sylfaen"/>
          <w:i w:val="0"/>
          <w:sz w:val="24"/>
          <w:szCs w:val="24"/>
        </w:rPr>
      </w:pPr>
    </w:p>
    <w:sectPr w:rsidR="003244E4" w:rsidRPr="007270A3" w:rsidSect="007270A3">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97E" w:rsidRDefault="006E197E">
      <w:r>
        <w:separator/>
      </w:r>
    </w:p>
  </w:endnote>
  <w:endnote w:type="continuationSeparator" w:id="0">
    <w:p w:rsidR="006E197E" w:rsidRDefault="006E1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38016"/>
      <w:docPartObj>
        <w:docPartGallery w:val="Page Numbers (Bottom of Page)"/>
        <w:docPartUnique/>
      </w:docPartObj>
    </w:sdtPr>
    <w:sdtEndPr>
      <w:rPr>
        <w:rFonts w:ascii="GHEA Grapalat" w:hAnsi="GHEA Grapalat"/>
        <w:sz w:val="24"/>
        <w:szCs w:val="24"/>
      </w:rPr>
    </w:sdtEndPr>
    <w:sdtContent>
      <w:p w:rsidR="00301828" w:rsidRPr="00AD298B" w:rsidRDefault="00301828">
        <w:pPr>
          <w:pStyle w:val="a5"/>
          <w:jc w:val="center"/>
          <w:rPr>
            <w:rFonts w:ascii="GHEA Grapalat" w:hAnsi="GHEA Grapalat"/>
            <w:sz w:val="24"/>
            <w:szCs w:val="24"/>
          </w:rPr>
        </w:pPr>
        <w:r w:rsidRPr="00AD298B">
          <w:rPr>
            <w:rFonts w:ascii="GHEA Grapalat" w:hAnsi="GHEA Grapalat"/>
            <w:sz w:val="24"/>
            <w:szCs w:val="24"/>
          </w:rPr>
          <w:fldChar w:fldCharType="begin"/>
        </w:r>
        <w:r w:rsidRPr="00AD298B">
          <w:rPr>
            <w:rFonts w:ascii="GHEA Grapalat" w:hAnsi="GHEA Grapalat"/>
            <w:sz w:val="24"/>
            <w:szCs w:val="24"/>
          </w:rPr>
          <w:instrText xml:space="preserve"> PAGE   \* MERGEFORMAT </w:instrText>
        </w:r>
        <w:r w:rsidRPr="00AD298B">
          <w:rPr>
            <w:rFonts w:ascii="GHEA Grapalat" w:hAnsi="GHEA Grapalat"/>
            <w:sz w:val="24"/>
            <w:szCs w:val="24"/>
          </w:rPr>
          <w:fldChar w:fldCharType="separate"/>
        </w:r>
        <w:r w:rsidR="008049A8">
          <w:rPr>
            <w:rFonts w:ascii="GHEA Grapalat" w:hAnsi="GHEA Grapalat"/>
            <w:noProof/>
            <w:sz w:val="24"/>
            <w:szCs w:val="24"/>
          </w:rPr>
          <w:t>58</w:t>
        </w:r>
        <w:r w:rsidRPr="00AD298B">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97E" w:rsidRDefault="006E197E">
      <w:r>
        <w:separator/>
      </w:r>
    </w:p>
  </w:footnote>
  <w:footnote w:type="continuationSeparator" w:id="0">
    <w:p w:rsidR="006E197E" w:rsidRDefault="006E197E">
      <w:r>
        <w:continuationSeparator/>
      </w:r>
    </w:p>
  </w:footnote>
  <w:footnote w:id="1">
    <w:p w:rsidR="00301828" w:rsidRPr="002B31BA" w:rsidRDefault="00301828" w:rsidP="00A30E63">
      <w:pPr>
        <w:pStyle w:val="af2"/>
        <w:jc w:val="both"/>
        <w:rPr>
          <w:rFonts w:ascii="GHEA Grapalat" w:hAnsi="GHEA Grapalat" w:cs="Sylfaen"/>
        </w:rPr>
      </w:pPr>
      <w:r w:rsidRPr="002B31BA">
        <w:rPr>
          <w:rStyle w:val="af6"/>
          <w:rFonts w:ascii="GHEA Grapalat" w:hAnsi="GHEA Grapalat"/>
        </w:rPr>
        <w:footnoteRef/>
      </w:r>
      <w:r w:rsidRPr="002B31BA">
        <w:rPr>
          <w:rFonts w:ascii="GHEA Grapalat" w:hAnsi="GHEA Grapalat"/>
        </w:rPr>
        <w:t xml:space="preserve"> </w:t>
      </w:r>
      <w:r w:rsidRPr="002B31BA">
        <w:rPr>
          <w:rFonts w:ascii="GHEA Grapalat" w:hAnsi="GHEA Grapalat"/>
          <w:i/>
        </w:rPr>
        <w:t>Предусматривается Приглашением, если применимо.</w:t>
      </w:r>
    </w:p>
  </w:footnote>
  <w:footnote w:id="2">
    <w:p w:rsidR="00301828" w:rsidRPr="008A2CAC" w:rsidRDefault="00301828" w:rsidP="008A2CAC">
      <w:pPr>
        <w:pStyle w:val="af2"/>
        <w:shd w:val="clear" w:color="auto" w:fill="FFFFFF"/>
        <w:jc w:val="both"/>
        <w:rPr>
          <w:rFonts w:ascii="GHEA Grapalat" w:hAnsi="GHEA Grapalat" w:cs="Sylfaen"/>
          <w:i/>
        </w:rPr>
      </w:pPr>
      <w:r w:rsidRPr="008A2CAC">
        <w:rPr>
          <w:rStyle w:val="af6"/>
          <w:rFonts w:ascii="GHEA Grapalat" w:hAnsi="GHEA Grapalat"/>
        </w:rPr>
        <w:footnoteRef/>
      </w:r>
      <w:r w:rsidRPr="008A2CAC">
        <w:rPr>
          <w:rFonts w:ascii="GHEA Grapalat" w:hAnsi="GHEA Grapalat"/>
        </w:rPr>
        <w:t xml:space="preserve"> </w:t>
      </w:r>
      <w:r w:rsidRPr="008A2CAC">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3">
    <w:p w:rsidR="00301828" w:rsidRPr="002560D9" w:rsidRDefault="00301828" w:rsidP="001D0CD2">
      <w:pPr>
        <w:pStyle w:val="af2"/>
        <w:shd w:val="clear" w:color="auto" w:fill="FFFFFF"/>
        <w:jc w:val="both"/>
        <w:rPr>
          <w:rFonts w:ascii="GHEA Grapalat" w:hAnsi="GHEA Grapalat" w:cs="Sylfaen"/>
          <w:i/>
        </w:rPr>
      </w:pPr>
      <w:r w:rsidRPr="008A2CAC">
        <w:rPr>
          <w:rStyle w:val="af6"/>
          <w:rFonts w:ascii="GHEA Grapalat" w:hAnsi="GHEA Grapalat"/>
        </w:rPr>
        <w:footnoteRef/>
      </w:r>
      <w:r w:rsidRPr="008A2CAC">
        <w:rPr>
          <w:rFonts w:ascii="GHEA Grapalat" w:hAnsi="GHEA Grapalat"/>
        </w:rPr>
        <w:t xml:space="preserve"> </w:t>
      </w:r>
      <w:r w:rsidRPr="008A2CAC">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r>
        <w:rPr>
          <w:rFonts w:ascii="GHEA Grapalat" w:hAnsi="GHEA Grapalat"/>
          <w:i/>
        </w:rPr>
        <w:t xml:space="preserve">, а </w:t>
      </w:r>
      <w:r w:rsidRPr="00FF0EEA">
        <w:rPr>
          <w:rFonts w:ascii="GHEA Grapalat" w:hAnsi="GHEA Grapalat"/>
          <w:i/>
        </w:rPr>
        <w:t>в объявлении, предусмотренном абзацем б), указывается количество сотрудников, посредством которых участник должен обеспечить выполнение договора</w:t>
      </w:r>
      <w:r w:rsidRPr="002560D9">
        <w:rPr>
          <w:rFonts w:ascii="GHEA Grapalat" w:hAnsi="GHEA Grapalat"/>
          <w:i/>
        </w:rPr>
        <w:t>.</w:t>
      </w:r>
    </w:p>
    <w:p w:rsidR="00301828" w:rsidRPr="002560D9" w:rsidRDefault="00301828" w:rsidP="001D0CD2">
      <w:pPr>
        <w:pStyle w:val="af2"/>
        <w:shd w:val="clear" w:color="auto" w:fill="FFFFFF"/>
        <w:jc w:val="both"/>
        <w:rPr>
          <w:rFonts w:ascii="GHEA Grapalat" w:hAnsi="GHEA Grapalat" w:cs="Sylfaen"/>
          <w:i/>
        </w:rPr>
      </w:pPr>
    </w:p>
    <w:p w:rsidR="00301828" w:rsidRPr="008A2CAC" w:rsidRDefault="00301828" w:rsidP="008A2CAC">
      <w:pPr>
        <w:pStyle w:val="af2"/>
        <w:shd w:val="clear" w:color="auto" w:fill="FFFFFF"/>
        <w:jc w:val="both"/>
        <w:rPr>
          <w:rFonts w:ascii="GHEA Grapalat" w:hAnsi="GHEA Grapalat" w:cs="Sylfaen"/>
          <w:i/>
        </w:rPr>
      </w:pPr>
      <w:r w:rsidRPr="008A2CAC" w:rsidDel="001D0CD2">
        <w:rPr>
          <w:rFonts w:ascii="GHEA Grapalat" w:hAnsi="GHEA Grapalat" w:cs="Sylfaen"/>
          <w:i/>
        </w:rPr>
        <w:t xml:space="preserve"> </w:t>
      </w:r>
    </w:p>
  </w:footnote>
  <w:footnote w:id="4">
    <w:p w:rsidR="00301828" w:rsidRPr="00A125F0" w:rsidRDefault="00301828" w:rsidP="00A125F0">
      <w:pPr>
        <w:jc w:val="both"/>
        <w:rPr>
          <w:rFonts w:ascii="GHEA Grapalat" w:hAnsi="GHEA Grapalat"/>
          <w:sz w:val="20"/>
          <w:szCs w:val="20"/>
        </w:rPr>
      </w:pPr>
      <w:r w:rsidRPr="00A125F0">
        <w:rPr>
          <w:rStyle w:val="af6"/>
          <w:rFonts w:ascii="GHEA Grapalat" w:hAnsi="GHEA Grapalat"/>
          <w:sz w:val="20"/>
          <w:szCs w:val="20"/>
        </w:rPr>
        <w:footnoteRef/>
      </w:r>
      <w:r w:rsidRPr="00A125F0">
        <w:rPr>
          <w:rFonts w:ascii="GHEA Grapalat" w:hAnsi="GHEA Grapalat"/>
          <w:sz w:val="20"/>
          <w:szCs w:val="20"/>
        </w:rPr>
        <w:t xml:space="preserve"> </w:t>
      </w:r>
      <w:r w:rsidRPr="00A125F0">
        <w:rPr>
          <w:rFonts w:ascii="GHEA Grapalat" w:hAnsi="GHEA Grapalat"/>
          <w:i/>
          <w:sz w:val="20"/>
          <w:szCs w:val="20"/>
        </w:rPr>
        <w:t>Если настоящим приглашением предусмотрено такое требование.</w:t>
      </w:r>
    </w:p>
  </w:footnote>
  <w:footnote w:id="5">
    <w:p w:rsidR="00301828" w:rsidRPr="0011023A" w:rsidRDefault="00301828" w:rsidP="00A125F0">
      <w:pPr>
        <w:pStyle w:val="af2"/>
        <w:jc w:val="both"/>
        <w:rPr>
          <w:rFonts w:ascii="GHEA Grapalat" w:hAnsi="GHEA Grapalat"/>
        </w:rPr>
      </w:pPr>
      <w:r w:rsidRPr="00A125F0">
        <w:rPr>
          <w:rStyle w:val="af6"/>
          <w:rFonts w:ascii="GHEA Grapalat" w:hAnsi="GHEA Grapalat"/>
        </w:rPr>
        <w:footnoteRef/>
      </w:r>
      <w:r w:rsidRPr="00A125F0">
        <w:rPr>
          <w:rFonts w:ascii="GHEA Grapalat" w:hAnsi="GHEA Grapalat"/>
          <w:i/>
        </w:rPr>
        <w:t>В случае закупок, не являющихся строительными программами, абзац "б" настоящего пункта исключается из</w:t>
      </w:r>
      <w:r>
        <w:rPr>
          <w:rFonts w:ascii="GHEA Grapalat" w:hAnsi="GHEA Grapalat"/>
          <w:i/>
          <w:sz w:val="16"/>
        </w:rPr>
        <w:t xml:space="preserve"> приглашения.</w:t>
      </w:r>
    </w:p>
  </w:footnote>
  <w:footnote w:id="6">
    <w:p w:rsidR="00301828" w:rsidRPr="00A125F0" w:rsidRDefault="00301828" w:rsidP="00A125F0">
      <w:pPr>
        <w:pStyle w:val="af2"/>
        <w:jc w:val="both"/>
        <w:rPr>
          <w:rFonts w:ascii="GHEA Grapalat" w:hAnsi="GHEA Grapalat"/>
        </w:rPr>
      </w:pPr>
      <w:r w:rsidRPr="00A125F0">
        <w:rPr>
          <w:rStyle w:val="af6"/>
          <w:rFonts w:ascii="GHEA Grapalat" w:hAnsi="GHEA Grapalat"/>
        </w:rPr>
        <w:footnoteRef/>
      </w:r>
      <w:r w:rsidRPr="00A125F0">
        <w:rPr>
          <w:rFonts w:ascii="GHEA Grapalat" w:hAnsi="GHEA Grapalat"/>
        </w:rPr>
        <w:t xml:space="preserve"> </w:t>
      </w:r>
      <w:r w:rsidRPr="00A125F0">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301828" w:rsidRPr="00A125F0" w:rsidRDefault="00301828" w:rsidP="00A125F0">
      <w:pPr>
        <w:pStyle w:val="af2"/>
        <w:jc w:val="both"/>
        <w:rPr>
          <w:rFonts w:ascii="GHEA Grapalat" w:hAnsi="GHEA Grapalat"/>
        </w:rPr>
      </w:pPr>
      <w:r w:rsidRPr="00A125F0">
        <w:rPr>
          <w:rStyle w:val="af6"/>
          <w:rFonts w:ascii="GHEA Grapalat" w:hAnsi="GHEA Grapalat"/>
        </w:rPr>
        <w:footnoteRef/>
      </w:r>
      <w:r w:rsidRPr="00A125F0">
        <w:rPr>
          <w:rFonts w:ascii="GHEA Grapalat" w:hAnsi="GHEA Grapalat"/>
        </w:rPr>
        <w:t xml:space="preserve"> </w:t>
      </w:r>
      <w:r w:rsidRPr="00A125F0">
        <w:rPr>
          <w:rFonts w:ascii="GHEA Grapalat" w:hAnsi="GHEA Grapalat"/>
          <w:i/>
        </w:rPr>
        <w:t>Устанавливается заказчиком.</w:t>
      </w:r>
    </w:p>
  </w:footnote>
  <w:footnote w:id="8">
    <w:p w:rsidR="00301828" w:rsidRPr="00D069A2" w:rsidRDefault="00301828" w:rsidP="00D069A2">
      <w:pPr>
        <w:pStyle w:val="af2"/>
        <w:jc w:val="both"/>
        <w:rPr>
          <w:rFonts w:ascii="GHEA Grapalat" w:hAnsi="GHEA Grapalat"/>
        </w:rPr>
      </w:pPr>
      <w:r w:rsidRPr="00D069A2">
        <w:rPr>
          <w:rStyle w:val="af6"/>
          <w:rFonts w:ascii="GHEA Grapalat" w:hAnsi="GHEA Grapalat"/>
        </w:rPr>
        <w:footnoteRef/>
      </w:r>
      <w:r w:rsidRPr="00D069A2">
        <w:rPr>
          <w:rFonts w:ascii="GHEA Grapalat" w:hAnsi="GHEA Grapalat"/>
        </w:rPr>
        <w:t xml:space="preserve"> </w:t>
      </w:r>
      <w:r w:rsidRPr="00D069A2">
        <w:rPr>
          <w:rFonts w:ascii="GHEA Grapalat" w:hAnsi="GHEA Grapalat"/>
          <w:i/>
        </w:rPr>
        <w:t>Настоящий пункт исключается из приглашения, если процедура закупки не организуется по лотам.</w:t>
      </w:r>
    </w:p>
  </w:footnote>
  <w:footnote w:id="9">
    <w:p w:rsidR="00301828" w:rsidRPr="00D069A2" w:rsidRDefault="00301828" w:rsidP="00D069A2">
      <w:pPr>
        <w:pStyle w:val="af2"/>
        <w:jc w:val="both"/>
        <w:rPr>
          <w:rFonts w:ascii="GHEA Grapalat" w:hAnsi="GHEA Grapalat"/>
        </w:rPr>
      </w:pPr>
      <w:r w:rsidRPr="00D069A2">
        <w:rPr>
          <w:rFonts w:ascii="GHEA Grapalat" w:hAnsi="GHEA Grapalat"/>
          <w:i/>
          <w:vertAlign w:val="superscript"/>
        </w:rPr>
        <w:footnoteRef/>
      </w:r>
      <w:r w:rsidRPr="00D069A2">
        <w:rPr>
          <w:rFonts w:ascii="GHEA Grapalat" w:hAnsi="GHEA Grapalat"/>
          <w:i/>
        </w:rPr>
        <w:t xml:space="preserve"> Настоящий пункт редактируется согласно соответствующему заказчику.</w:t>
      </w:r>
      <w:r w:rsidRPr="00D069A2">
        <w:rPr>
          <w:rFonts w:ascii="GHEA Grapalat" w:hAnsi="GHEA Grapalat"/>
        </w:rPr>
        <w:t xml:space="preserve"> </w:t>
      </w:r>
    </w:p>
  </w:footnote>
  <w:footnote w:id="10">
    <w:p w:rsidR="00301828" w:rsidRPr="00FB6614" w:rsidRDefault="00301828" w:rsidP="00E06A2E">
      <w:pPr>
        <w:pStyle w:val="af2"/>
        <w:jc w:val="both"/>
        <w:rPr>
          <w:rFonts w:ascii="GHEA Grapalat" w:hAnsi="GHEA Grapalat"/>
          <w:lang w:val="af-ZA"/>
        </w:rPr>
      </w:pPr>
      <w:r>
        <w:rPr>
          <w:rStyle w:val="af6"/>
        </w:rPr>
        <w:t>17</w:t>
      </w:r>
      <w:r>
        <w:t xml:space="preserve"> </w:t>
      </w:r>
      <w:r w:rsidRPr="00FB6614">
        <w:rPr>
          <w:rFonts w:ascii="GHEA Grapalat" w:hAnsi="GHEA Grapalat"/>
          <w:i/>
        </w:rPr>
        <w:t xml:space="preserve">Если по части квалификационного критерия "Технические средства" не устанавливаются соответствующие требования, то настоящий пункт и Приложение № </w:t>
      </w:r>
      <w:r>
        <w:rPr>
          <w:rFonts w:ascii="GHEA Grapalat" w:hAnsi="GHEA Grapalat"/>
          <w:i/>
        </w:rPr>
        <w:t>3</w:t>
      </w:r>
      <w:r w:rsidRPr="00FB6614">
        <w:rPr>
          <w:rFonts w:ascii="GHEA Grapalat" w:hAnsi="GHEA Grapalat"/>
          <w:i/>
        </w:rPr>
        <w:t>.1 исключаются из приглашения.</w:t>
      </w:r>
    </w:p>
    <w:p w:rsidR="00301828" w:rsidRPr="00BB4C66" w:rsidRDefault="00301828">
      <w:pPr>
        <w:pStyle w:val="af2"/>
        <w:rPr>
          <w:lang w:val="af-ZA"/>
        </w:rPr>
      </w:pPr>
    </w:p>
  </w:footnote>
  <w:footnote w:id="11">
    <w:p w:rsidR="00301828" w:rsidRPr="00FB6614" w:rsidRDefault="00301828" w:rsidP="00860E01">
      <w:pPr>
        <w:pStyle w:val="af2"/>
        <w:jc w:val="both"/>
        <w:rPr>
          <w:rFonts w:ascii="GHEA Grapalat" w:hAnsi="GHEA Grapalat"/>
          <w:lang w:val="af-ZA"/>
        </w:rPr>
      </w:pPr>
      <w:r>
        <w:rPr>
          <w:rStyle w:val="af6"/>
        </w:rPr>
        <w:t>18</w:t>
      </w:r>
      <w:r>
        <w:t xml:space="preserve"> </w:t>
      </w:r>
      <w:r w:rsidRPr="00FB6614">
        <w:rPr>
          <w:rFonts w:ascii="GHEA Grapalat" w:hAnsi="GHEA Grapalat"/>
          <w:i/>
        </w:rPr>
        <w:t xml:space="preserve">Если по части квалификационного критерия "Трудовые ресурсы" не устанавливаются соответствующие требования, то настоящий пункт и Приложение № </w:t>
      </w:r>
      <w:r>
        <w:rPr>
          <w:rFonts w:ascii="GHEA Grapalat" w:hAnsi="GHEA Grapalat"/>
          <w:i/>
        </w:rPr>
        <w:t>3</w:t>
      </w:r>
      <w:r w:rsidRPr="00FB6614">
        <w:rPr>
          <w:rFonts w:ascii="GHEA Grapalat" w:hAnsi="GHEA Grapalat"/>
          <w:i/>
        </w:rPr>
        <w:t>.2 исключаются из приглашения.</w:t>
      </w:r>
    </w:p>
    <w:p w:rsidR="00301828" w:rsidRPr="00BB4C66" w:rsidRDefault="00301828">
      <w:pPr>
        <w:pStyle w:val="af2"/>
        <w:rPr>
          <w:lang w:val="af-ZA"/>
        </w:rPr>
      </w:pPr>
    </w:p>
  </w:footnote>
  <w:footnote w:id="12">
    <w:p w:rsidR="00301828" w:rsidRPr="00BB4C66" w:rsidRDefault="00301828">
      <w:pPr>
        <w:pStyle w:val="af2"/>
        <w:rPr>
          <w:rFonts w:asciiTheme="minorHAnsi" w:hAnsiTheme="minorHAnsi"/>
        </w:rPr>
      </w:pPr>
      <w:r>
        <w:rPr>
          <w:rStyle w:val="af6"/>
        </w:rPr>
        <w:t>*</w:t>
      </w:r>
      <w:r>
        <w:t xml:space="preserve"> </w:t>
      </w:r>
      <w:r w:rsidRPr="00FB6614">
        <w:rPr>
          <w:rFonts w:ascii="GHEA Grapalat" w:hAnsi="GHEA Grapalat"/>
          <w:i/>
        </w:rPr>
        <w:t>Заполняется секретарем Комиссии до опубликования приглашения в бюллетене.</w:t>
      </w:r>
    </w:p>
  </w:footnote>
  <w:footnote w:id="13">
    <w:p w:rsidR="00301828" w:rsidRPr="00BB4C66" w:rsidRDefault="00301828" w:rsidP="00BB4C66">
      <w:pPr>
        <w:jc w:val="both"/>
        <w:rPr>
          <w:rFonts w:asciiTheme="minorHAnsi" w:hAnsiTheme="minorHAnsi"/>
        </w:rPr>
      </w:pPr>
      <w:r>
        <w:rPr>
          <w:rStyle w:val="af6"/>
        </w:rPr>
        <w:t>**</w:t>
      </w:r>
      <w:r>
        <w:t xml:space="preserve"> </w:t>
      </w:r>
      <w:r w:rsidRPr="00F653BC">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01828" w:rsidRPr="00BB4C66" w:rsidRDefault="00301828">
      <w:pPr>
        <w:pStyle w:val="af2"/>
        <w:rPr>
          <w:rFonts w:asciiTheme="minorHAnsi" w:hAnsiTheme="minorHAnsi"/>
          <w:lang w:val="af-ZA"/>
        </w:rPr>
      </w:pPr>
    </w:p>
  </w:footnote>
  <w:footnote w:id="14">
    <w:p w:rsidR="00301828" w:rsidRPr="00BB4C66" w:rsidRDefault="00301828">
      <w:pPr>
        <w:pStyle w:val="af2"/>
        <w:rPr>
          <w:rFonts w:ascii="GHEA Grapalat" w:hAnsi="GHEA Grapalat"/>
          <w:i/>
        </w:rPr>
      </w:pPr>
      <w:r w:rsidRPr="00BB4C66">
        <w:rPr>
          <w:rFonts w:ascii="GHEA Grapalat" w:hAnsi="GHEA Grapalat"/>
          <w:i/>
        </w:rPr>
        <w:t xml:space="preserve">* </w:t>
      </w:r>
      <w:r w:rsidRPr="00CB6FBC">
        <w:rPr>
          <w:rFonts w:ascii="GHEA Grapalat" w:hAnsi="GHEA Grapalat"/>
          <w:i/>
        </w:rPr>
        <w:t>Заполняется секретарем Комиссии до опубликования приглашения в бюллетене</w:t>
      </w:r>
    </w:p>
  </w:footnote>
  <w:footnote w:id="15">
    <w:p w:rsidR="00301828" w:rsidRPr="00F653BC" w:rsidRDefault="00301828" w:rsidP="00D32F34">
      <w:pPr>
        <w:ind w:right="309"/>
        <w:jc w:val="both"/>
        <w:rPr>
          <w:rFonts w:ascii="GHEA Grapalat" w:hAnsi="GHEA Grapalat"/>
          <w:i/>
          <w:sz w:val="20"/>
          <w:szCs w:val="20"/>
        </w:rPr>
      </w:pPr>
      <w:r w:rsidRPr="00BB4C66">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301828" w:rsidRPr="00BB4C66" w:rsidRDefault="00301828">
      <w:pPr>
        <w:pStyle w:val="af2"/>
        <w:rPr>
          <w:rFonts w:asciiTheme="minorHAnsi" w:hAnsiTheme="minorHAnsi"/>
        </w:rPr>
      </w:pPr>
    </w:p>
  </w:footnote>
  <w:footnote w:id="16">
    <w:p w:rsidR="00301828" w:rsidRPr="00F653BC" w:rsidRDefault="00301828" w:rsidP="00686CFB">
      <w:pPr>
        <w:jc w:val="both"/>
        <w:rPr>
          <w:rFonts w:ascii="GHEA Grapalat" w:hAnsi="GHEA Grapalat" w:cs="Sylfaen"/>
          <w:i/>
          <w:sz w:val="20"/>
          <w:szCs w:val="20"/>
          <w:lang w:val="af-ZA"/>
        </w:rPr>
      </w:pPr>
      <w:r>
        <w:rPr>
          <w:rStyle w:val="af6"/>
        </w:rPr>
        <w:t>*</w:t>
      </w:r>
      <w:r>
        <w:t xml:space="preserve"> </w:t>
      </w:r>
      <w:r w:rsidRPr="00F653BC">
        <w:rPr>
          <w:rFonts w:ascii="GHEA Grapalat" w:hAnsi="GHEA Grapalat"/>
          <w:i/>
          <w:sz w:val="20"/>
          <w:szCs w:val="20"/>
        </w:rPr>
        <w:t>Заполняется секретарем Комиссии до опубликования приглашения в бюллетене.</w:t>
      </w:r>
    </w:p>
    <w:p w:rsidR="00301828" w:rsidRPr="00BB4C66" w:rsidRDefault="00301828">
      <w:pPr>
        <w:pStyle w:val="af2"/>
        <w:rPr>
          <w:rFonts w:asciiTheme="minorHAnsi" w:hAnsiTheme="minorHAnsi"/>
          <w:lang w:val="af-ZA"/>
        </w:rPr>
      </w:pPr>
    </w:p>
  </w:footnote>
  <w:footnote w:id="17">
    <w:p w:rsidR="00301828" w:rsidRPr="00F653BC" w:rsidRDefault="00301828" w:rsidP="00BB2BF0">
      <w:pPr>
        <w:jc w:val="both"/>
        <w:rPr>
          <w:rFonts w:ascii="GHEA Grapalat" w:hAnsi="GHEA Grapalat" w:cs="Sylfaen"/>
          <w:i/>
          <w:sz w:val="20"/>
          <w:szCs w:val="20"/>
          <w:lang w:val="af-ZA"/>
        </w:rPr>
      </w:pPr>
      <w:r>
        <w:rPr>
          <w:rStyle w:val="af6"/>
        </w:rPr>
        <w:t>*</w:t>
      </w:r>
      <w:r>
        <w:t xml:space="preserve"> </w:t>
      </w:r>
      <w:r w:rsidRPr="00F653BC">
        <w:rPr>
          <w:rFonts w:ascii="GHEA Grapalat" w:hAnsi="GHEA Grapalat"/>
          <w:i/>
          <w:sz w:val="20"/>
          <w:szCs w:val="20"/>
        </w:rPr>
        <w:t>Заполняется секретарем Комиссии до опубликования приглашения в бюллетене.</w:t>
      </w:r>
    </w:p>
    <w:p w:rsidR="00301828" w:rsidRPr="00BB4C66" w:rsidRDefault="00301828">
      <w:pPr>
        <w:pStyle w:val="af2"/>
        <w:rPr>
          <w:rFonts w:asciiTheme="minorHAnsi" w:hAnsiTheme="minorHAnsi"/>
          <w:lang w:val="af-ZA"/>
        </w:rPr>
      </w:pPr>
    </w:p>
  </w:footnote>
  <w:footnote w:id="18">
    <w:p w:rsidR="00301828" w:rsidRPr="00F653BC" w:rsidRDefault="00301828" w:rsidP="002F6897">
      <w:pPr>
        <w:jc w:val="both"/>
        <w:rPr>
          <w:rFonts w:ascii="GHEA Grapalat" w:hAnsi="GHEA Grapalat" w:cs="Sylfaen"/>
          <w:i/>
          <w:sz w:val="20"/>
          <w:szCs w:val="20"/>
          <w:lang w:val="af-ZA"/>
        </w:rPr>
      </w:pPr>
      <w:r>
        <w:rPr>
          <w:rStyle w:val="af6"/>
        </w:rPr>
        <w:t>*</w:t>
      </w:r>
      <w:r>
        <w:t xml:space="preserve"> </w:t>
      </w:r>
      <w:r w:rsidRPr="00F653BC">
        <w:rPr>
          <w:rFonts w:ascii="GHEA Grapalat" w:hAnsi="GHEA Grapalat"/>
          <w:i/>
          <w:sz w:val="20"/>
          <w:szCs w:val="20"/>
        </w:rPr>
        <w:t>Заполняется секретарем Комиссии до опубликования приглашения в бюллетене.</w:t>
      </w:r>
    </w:p>
    <w:p w:rsidR="00301828" w:rsidRPr="00BB4C66" w:rsidRDefault="00301828">
      <w:pPr>
        <w:pStyle w:val="af2"/>
        <w:rPr>
          <w:rFonts w:asciiTheme="minorHAnsi" w:hAnsiTheme="minorHAnsi"/>
          <w:lang w:val="af-ZA"/>
        </w:rPr>
      </w:pPr>
    </w:p>
  </w:footnote>
  <w:footnote w:id="19">
    <w:p w:rsidR="00301828" w:rsidRPr="00C36497" w:rsidRDefault="00301828" w:rsidP="005F4ECE">
      <w:pPr>
        <w:pStyle w:val="af2"/>
        <w:jc w:val="both"/>
        <w:rPr>
          <w:rFonts w:ascii="GHEA Grapalat" w:hAnsi="GHEA Grapalat"/>
          <w:lang w:val="hy-AM"/>
        </w:rPr>
      </w:pPr>
      <w:r>
        <w:rPr>
          <w:rStyle w:val="af6"/>
        </w:rPr>
        <w:t>28</w:t>
      </w:r>
      <w:r>
        <w:t xml:space="preserve"> </w:t>
      </w:r>
      <w:r w:rsidRPr="00C36497">
        <w:rPr>
          <w:rFonts w:ascii="GHEA Grapalat" w:hAnsi="GHEA Grapalat"/>
          <w:i/>
        </w:rPr>
        <w:t>Настоящее приложение исключается из приглашения, если предметом закупки не являются строительные работы.</w:t>
      </w:r>
    </w:p>
    <w:p w:rsidR="00301828" w:rsidRPr="00BB4C66" w:rsidRDefault="00301828">
      <w:pPr>
        <w:pStyle w:val="af2"/>
        <w:rPr>
          <w:rFonts w:asciiTheme="minorHAnsi" w:hAnsiTheme="minorHAnsi"/>
          <w:lang w:val="hy-AM"/>
        </w:rPr>
      </w:pPr>
    </w:p>
  </w:footnote>
  <w:footnote w:id="20">
    <w:p w:rsidR="00301828" w:rsidRPr="00D87896" w:rsidRDefault="00301828" w:rsidP="001F4ACE">
      <w:pPr>
        <w:widowControl w:val="0"/>
        <w:tabs>
          <w:tab w:val="left" w:pos="1276"/>
        </w:tabs>
        <w:spacing w:after="160" w:line="360" w:lineRule="auto"/>
        <w:ind w:firstLine="567"/>
        <w:rPr>
          <w:rFonts w:ascii="GHEA Grapalat" w:hAnsi="GHEA Grapalat" w:cs="Sylfaen"/>
        </w:rPr>
      </w:pPr>
      <w:r>
        <w:rPr>
          <w:rStyle w:val="af6"/>
        </w:rPr>
        <w:t>32</w:t>
      </w:r>
      <w:r>
        <w:t xml:space="preserve"> </w:t>
      </w:r>
      <w:r w:rsidRPr="00314E86">
        <w:rPr>
          <w:rFonts w:ascii="GHEA Grapalat" w:hAnsi="GHEA Grapalat"/>
          <w:i/>
          <w:sz w:val="20"/>
          <w:szCs w:val="20"/>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w:t>
      </w:r>
      <w:r w:rsidRPr="00552088">
        <w:rPr>
          <w:rFonts w:ascii="GHEA Grapalat" w:hAnsi="GHEA Grapalat"/>
          <w:i/>
        </w:rPr>
        <w:t xml:space="preserve"> исключается из проекта</w:t>
      </w:r>
    </w:p>
    <w:p w:rsidR="00301828" w:rsidRPr="00BB4C66" w:rsidRDefault="00301828">
      <w:pPr>
        <w:pStyle w:val="af2"/>
        <w:rPr>
          <w:rFonts w:asciiTheme="minorHAnsi" w:hAnsiTheme="minorHAnsi"/>
        </w:rPr>
      </w:pPr>
    </w:p>
  </w:footnote>
  <w:footnote w:id="21">
    <w:p w:rsidR="00301828" w:rsidRPr="00552088" w:rsidRDefault="00301828" w:rsidP="00EC5335">
      <w:pPr>
        <w:pStyle w:val="af2"/>
        <w:jc w:val="both"/>
        <w:rPr>
          <w:rFonts w:ascii="GHEA Grapalat" w:hAnsi="GHEA Grapalat"/>
          <w:lang w:val="hy-AM"/>
        </w:rPr>
      </w:pPr>
      <w:r>
        <w:rPr>
          <w:rStyle w:val="af6"/>
        </w:rPr>
        <w:t>33</w:t>
      </w:r>
      <w:r>
        <w:t xml:space="preserve"> </w:t>
      </w:r>
      <w:r w:rsidRPr="00552088">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p w:rsidR="00301828" w:rsidRPr="00BB4C66" w:rsidRDefault="00301828">
      <w:pPr>
        <w:pStyle w:val="af2"/>
        <w:rPr>
          <w:rFonts w:asciiTheme="minorHAnsi" w:hAnsiTheme="minorHAnsi"/>
          <w:lang w:val="hy-AM"/>
        </w:rPr>
      </w:pPr>
    </w:p>
  </w:footnote>
  <w:footnote w:id="22">
    <w:p w:rsidR="00301828" w:rsidRPr="00BB4C66" w:rsidRDefault="00301828" w:rsidP="00036B0E">
      <w:pPr>
        <w:pStyle w:val="af2"/>
        <w:jc w:val="both"/>
        <w:rPr>
          <w:rFonts w:ascii="GHEA Grapalat" w:hAnsi="GHEA Grapalat"/>
          <w:i/>
        </w:rPr>
      </w:pPr>
      <w:r w:rsidRPr="00802E51">
        <w:rPr>
          <w:rStyle w:val="af6"/>
        </w:rPr>
        <w:t>34</w:t>
      </w:r>
      <w:r w:rsidRPr="00D0231B">
        <w:t xml:space="preserve"> </w:t>
      </w:r>
      <w:r w:rsidRPr="00BB4C66">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301828" w:rsidRPr="00552088" w:rsidRDefault="00301828" w:rsidP="00036B0E">
      <w:pPr>
        <w:pStyle w:val="af2"/>
        <w:jc w:val="both"/>
        <w:rPr>
          <w:rFonts w:ascii="GHEA Grapalat" w:hAnsi="GHEA Grapalat"/>
          <w:lang w:val="hy-AM"/>
        </w:rPr>
      </w:pPr>
      <w:r w:rsidRPr="00BB4C66">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01828" w:rsidRPr="00BB4C66" w:rsidRDefault="00301828">
      <w:pPr>
        <w:pStyle w:val="af2"/>
        <w:rPr>
          <w:rFonts w:asciiTheme="minorHAnsi" w:hAnsiTheme="minorHAnsi"/>
          <w:lang w:val="hy-AM"/>
        </w:rPr>
      </w:pPr>
    </w:p>
  </w:footnote>
  <w:footnote w:id="23">
    <w:p w:rsidR="00301828" w:rsidRPr="00BB4C66" w:rsidRDefault="00301828" w:rsidP="00D0231B">
      <w:pPr>
        <w:widowControl w:val="0"/>
        <w:tabs>
          <w:tab w:val="left" w:pos="1276"/>
        </w:tabs>
        <w:spacing w:after="160" w:line="360" w:lineRule="auto"/>
        <w:ind w:firstLine="720"/>
        <w:jc w:val="both"/>
        <w:rPr>
          <w:rFonts w:ascii="GHEA Grapalat" w:hAnsi="GHEA Grapalat"/>
          <w:sz w:val="20"/>
          <w:szCs w:val="20"/>
        </w:rPr>
      </w:pPr>
      <w:r>
        <w:rPr>
          <w:rStyle w:val="af6"/>
        </w:rPr>
        <w:t>35</w:t>
      </w:r>
      <w:r>
        <w:t xml:space="preserve"> </w:t>
      </w:r>
      <w:r w:rsidRPr="00BB4C66">
        <w:rPr>
          <w:rFonts w:ascii="GHEA Grapalat" w:hAnsi="GHEA Grapalat"/>
          <w:i/>
          <w:sz w:val="20"/>
          <w:szCs w:val="20"/>
        </w:rPr>
        <w:t>В случае закупок, не создающих обязательств за счет средств государственного бюджета, настоящее предложение исключается из договора.</w:t>
      </w:r>
    </w:p>
    <w:p w:rsidR="00301828" w:rsidRPr="00BB4C66" w:rsidRDefault="00301828">
      <w:pPr>
        <w:pStyle w:val="af2"/>
        <w:rPr>
          <w:rFonts w:asciiTheme="minorHAnsi" w:hAnsiTheme="minorHAnsi"/>
        </w:rPr>
      </w:pPr>
    </w:p>
  </w:footnote>
  <w:footnote w:id="24">
    <w:p w:rsidR="00301828" w:rsidRPr="00F653BC" w:rsidRDefault="00301828" w:rsidP="00310F03">
      <w:pPr>
        <w:pStyle w:val="af2"/>
        <w:jc w:val="both"/>
        <w:rPr>
          <w:rFonts w:ascii="GHEA Grapalat" w:hAnsi="GHEA Grapalat"/>
          <w:lang w:val="hy-AM"/>
        </w:rPr>
      </w:pPr>
      <w:r>
        <w:rPr>
          <w:rStyle w:val="af6"/>
        </w:rPr>
        <w:t>36</w:t>
      </w:r>
      <w:r>
        <w:t xml:space="preserve"> </w:t>
      </w:r>
      <w:r w:rsidRPr="00F653BC">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 xml:space="preserve">субподрядного </w:t>
      </w:r>
      <w:r w:rsidRPr="00F653BC">
        <w:rPr>
          <w:rFonts w:ascii="GHEA Grapalat" w:hAnsi="GHEA Grapalat"/>
          <w:i/>
        </w:rPr>
        <w:t>договора.</w:t>
      </w:r>
    </w:p>
    <w:p w:rsidR="00301828" w:rsidRPr="00BB4C66" w:rsidRDefault="00301828">
      <w:pPr>
        <w:pStyle w:val="af2"/>
        <w:rPr>
          <w:rFonts w:asciiTheme="minorHAnsi" w:hAnsiTheme="minorHAnsi"/>
          <w:lang w:val="hy-AM"/>
        </w:rPr>
      </w:pPr>
    </w:p>
  </w:footnote>
  <w:footnote w:id="25">
    <w:p w:rsidR="00301828" w:rsidRPr="00F653BC" w:rsidRDefault="00301828" w:rsidP="00165A21">
      <w:pPr>
        <w:pStyle w:val="af2"/>
        <w:jc w:val="both"/>
        <w:rPr>
          <w:rFonts w:ascii="GHEA Grapalat" w:hAnsi="GHEA Grapalat"/>
          <w:lang w:val="hy-AM"/>
        </w:rPr>
      </w:pPr>
      <w:r>
        <w:rPr>
          <w:rStyle w:val="af6"/>
        </w:rPr>
        <w:t>37</w:t>
      </w:r>
      <w:r>
        <w:t xml:space="preserve"> </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01828" w:rsidRPr="00314E86" w:rsidRDefault="00301828" w:rsidP="00165A21">
      <w:pPr>
        <w:pStyle w:val="af2"/>
        <w:rPr>
          <w:rFonts w:asciiTheme="minorHAnsi" w:hAnsiTheme="minorHAnsi"/>
          <w:lang w:val="hy-AM"/>
        </w:rPr>
      </w:pPr>
    </w:p>
    <w:p w:rsidR="00301828" w:rsidRPr="00BB4C66" w:rsidRDefault="00301828">
      <w:pPr>
        <w:pStyle w:val="af2"/>
        <w:rPr>
          <w:rFonts w:asciiTheme="minorHAnsi" w:hAnsiTheme="minorHAnsi"/>
          <w:lang w:val="hy-AM"/>
        </w:rPr>
      </w:pPr>
    </w:p>
  </w:footnote>
  <w:footnote w:id="26">
    <w:p w:rsidR="00301828" w:rsidRPr="00552088" w:rsidRDefault="00301828" w:rsidP="003171F0">
      <w:pPr>
        <w:pStyle w:val="af2"/>
        <w:jc w:val="both"/>
        <w:rPr>
          <w:rFonts w:ascii="GHEA Grapalat" w:hAnsi="GHEA Grapalat"/>
          <w:lang w:val="hy-AM"/>
        </w:rPr>
      </w:pPr>
      <w:r>
        <w:rPr>
          <w:rStyle w:val="af6"/>
        </w:rPr>
        <w:t>39</w:t>
      </w:r>
      <w:r>
        <w:t xml:space="preserve"> </w:t>
      </w:r>
      <w:r w:rsidRPr="00552088">
        <w:rPr>
          <w:rFonts w:ascii="GHEA Grapalat" w:hAnsi="GHEA Grapalat"/>
          <w:i/>
        </w:rPr>
        <w:t>Сводная смета опубликовывается по стоимости выполнения работ включительно</w:t>
      </w:r>
    </w:p>
    <w:p w:rsidR="00301828" w:rsidRPr="00BB4C66" w:rsidRDefault="00301828">
      <w:pPr>
        <w:pStyle w:val="af2"/>
        <w:rPr>
          <w:rFonts w:asciiTheme="minorHAnsi" w:hAnsiTheme="minorHAnsi"/>
          <w:lang w:val="hy-AM"/>
        </w:rPr>
      </w:pPr>
    </w:p>
  </w:footnote>
  <w:footnote w:id="27">
    <w:p w:rsidR="00301828" w:rsidRPr="00CE0D64" w:rsidRDefault="00301828" w:rsidP="00CE0D64">
      <w:pPr>
        <w:widowControl w:val="0"/>
        <w:jc w:val="both"/>
        <w:rPr>
          <w:rFonts w:ascii="GHEA Grapalat" w:hAnsi="GHEA Grapalat"/>
          <w:i/>
          <w:sz w:val="20"/>
          <w:szCs w:val="20"/>
        </w:rPr>
      </w:pPr>
      <w:r w:rsidRPr="00CE0D64">
        <w:rPr>
          <w:rStyle w:val="af6"/>
          <w:rFonts w:ascii="GHEA Grapalat" w:hAnsi="GHEA Grapalat"/>
          <w:sz w:val="20"/>
          <w:szCs w:val="20"/>
        </w:rPr>
        <w:sym w:font="Symbol" w:char="F02A"/>
      </w:r>
      <w:r w:rsidRPr="00CE0D64">
        <w:rPr>
          <w:rFonts w:ascii="GHEA Grapalat" w:hAnsi="GHEA Grapalat"/>
          <w:sz w:val="20"/>
          <w:szCs w:val="20"/>
        </w:rPr>
        <w:t xml:space="preserve"> Подрядчик выполняет работы по адресу</w:t>
      </w:r>
      <w:r>
        <w:rPr>
          <w:rFonts w:ascii="GHEA Grapalat" w:hAnsi="GHEA Grapalat"/>
          <w:sz w:val="20"/>
          <w:szCs w:val="20"/>
        </w:rPr>
        <w:t xml:space="preserve">  </w:t>
      </w:r>
      <w:r w:rsidRPr="007019C2">
        <w:rPr>
          <w:rFonts w:ascii="GHEA Grapalat" w:hAnsi="GHEA Grapalat"/>
          <w:sz w:val="20"/>
          <w:szCs w:val="20"/>
        </w:rPr>
        <w:t xml:space="preserve">В сообществе </w:t>
      </w:r>
      <w:proofErr w:type="spellStart"/>
      <w:r w:rsidRPr="007019C2">
        <w:rPr>
          <w:rFonts w:ascii="GHEA Grapalat" w:hAnsi="GHEA Grapalat"/>
          <w:sz w:val="20"/>
          <w:szCs w:val="20"/>
        </w:rPr>
        <w:t>Лусакерта</w:t>
      </w:r>
      <w:proofErr w:type="spellEnd"/>
    </w:p>
  </w:footnote>
  <w:footnote w:id="28">
    <w:p w:rsidR="00301828" w:rsidRPr="00CE0D64" w:rsidRDefault="00301828" w:rsidP="00CE0D64">
      <w:pPr>
        <w:pStyle w:val="af2"/>
        <w:jc w:val="both"/>
        <w:rPr>
          <w:rFonts w:ascii="GHEA Grapalat" w:hAnsi="GHEA Grapalat"/>
        </w:rPr>
      </w:pPr>
      <w:r w:rsidRPr="00CE0D64">
        <w:rPr>
          <w:rStyle w:val="af6"/>
          <w:rFonts w:ascii="GHEA Grapalat" w:hAnsi="GHEA Grapalat"/>
        </w:rPr>
        <w:sym w:font="Symbol" w:char="F02A"/>
      </w:r>
      <w:r w:rsidRPr="00CE0D64">
        <w:rPr>
          <w:rStyle w:val="af6"/>
          <w:rFonts w:ascii="GHEA Grapalat" w:hAnsi="GHEA Grapalat"/>
        </w:rPr>
        <w:sym w:font="Symbol" w:char="F02A"/>
      </w:r>
      <w:r w:rsidRPr="00CE0D64">
        <w:rPr>
          <w:rFonts w:ascii="GHEA Grapalat" w:hAnsi="GHEA Grapalat"/>
        </w:rPr>
        <w:t xml:space="preserve"> </w:t>
      </w:r>
      <w:r w:rsidRPr="00CE0D64">
        <w:rPr>
          <w:rFonts w:ascii="GHEA Grapalat" w:hAnsi="GHEA Grapalat"/>
          <w:i/>
        </w:rPr>
        <w:t xml:space="preserve">Если договор заключается на основании части 6 статьи 15 Закона РА "О закупках", то в </w:t>
      </w:r>
      <w:proofErr w:type="spellStart"/>
      <w:r w:rsidRPr="00CE0D64">
        <w:rPr>
          <w:rFonts w:ascii="GHEA Grapalat" w:hAnsi="GHEA Grapalat"/>
          <w:i/>
        </w:rPr>
        <w:t>качественачала</w:t>
      </w:r>
      <w:proofErr w:type="spellEnd"/>
      <w:r w:rsidRPr="00CE0D64">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CE0D64">
        <w:rPr>
          <w:rFonts w:ascii="GHEA Grapalat" w:hAnsi="GHEA Grapalat"/>
          <w:i/>
        </w:rPr>
        <w:t>предусмотрения</w:t>
      </w:r>
      <w:proofErr w:type="spellEnd"/>
      <w:r w:rsidRPr="00CE0D64">
        <w:rPr>
          <w:rFonts w:ascii="GHEA Grapalat" w:hAnsi="GHEA Grapalat"/>
          <w:i/>
        </w:rPr>
        <w:t xml:space="preserve"> финансовых средств</w:t>
      </w:r>
    </w:p>
  </w:footnote>
  <w:footnote w:id="29">
    <w:p w:rsidR="00301828" w:rsidRPr="00CE0D64" w:rsidRDefault="00301828" w:rsidP="00CE0D64">
      <w:pPr>
        <w:widowControl w:val="0"/>
        <w:jc w:val="both"/>
        <w:rPr>
          <w:rFonts w:ascii="GHEA Grapalat" w:hAnsi="GHEA Grapalat" w:cs="Sylfaen"/>
          <w:i/>
          <w:sz w:val="20"/>
          <w:szCs w:val="20"/>
        </w:rPr>
      </w:pPr>
      <w:r w:rsidRPr="00CE0D64">
        <w:rPr>
          <w:rStyle w:val="af6"/>
          <w:rFonts w:ascii="GHEA Grapalat" w:hAnsi="GHEA Grapalat"/>
          <w:sz w:val="20"/>
          <w:szCs w:val="20"/>
        </w:rPr>
        <w:sym w:font="Symbol" w:char="F02A"/>
      </w:r>
      <w:r w:rsidRPr="00CE0D64">
        <w:rPr>
          <w:rFonts w:ascii="GHEA Grapalat" w:hAnsi="GHEA Grapalat"/>
          <w:sz w:val="20"/>
          <w:szCs w:val="20"/>
        </w:rPr>
        <w:t xml:space="preserve"> </w:t>
      </w:r>
      <w:r w:rsidRPr="00CE0D6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E0D64">
        <w:rPr>
          <w:rFonts w:ascii="GHEA Grapalat" w:hAnsi="GHEA Grapalat"/>
          <w:i/>
          <w:sz w:val="20"/>
          <w:szCs w:val="20"/>
        </w:rPr>
        <w:t>предусмотрения</w:t>
      </w:r>
      <w:proofErr w:type="spellEnd"/>
      <w:r w:rsidRPr="00CE0D64">
        <w:rPr>
          <w:rFonts w:ascii="GHEA Grapalat" w:hAnsi="GHEA Grapalat"/>
          <w:i/>
          <w:sz w:val="20"/>
          <w:szCs w:val="20"/>
        </w:rPr>
        <w:t xml:space="preserve"> финансовых средств, в качестве его неотъемлемой части.</w:t>
      </w:r>
    </w:p>
  </w:footnote>
  <w:footnote w:id="30">
    <w:p w:rsidR="00301828" w:rsidRPr="00CE0D64" w:rsidRDefault="00301828" w:rsidP="00CE0D64">
      <w:pPr>
        <w:widowControl w:val="0"/>
        <w:jc w:val="both"/>
        <w:rPr>
          <w:rFonts w:ascii="GHEA Grapalat" w:hAnsi="GHEA Grapalat"/>
          <w:i/>
          <w:sz w:val="20"/>
          <w:szCs w:val="20"/>
        </w:rPr>
      </w:pPr>
      <w:r w:rsidRPr="00CE0D64">
        <w:rPr>
          <w:rStyle w:val="af6"/>
          <w:rFonts w:ascii="GHEA Grapalat" w:hAnsi="GHEA Grapalat"/>
          <w:sz w:val="20"/>
          <w:szCs w:val="20"/>
        </w:rPr>
        <w:sym w:font="Symbol" w:char="F02A"/>
      </w:r>
      <w:r w:rsidRPr="00CE0D64">
        <w:rPr>
          <w:rStyle w:val="af6"/>
          <w:rFonts w:ascii="GHEA Grapalat" w:hAnsi="GHEA Grapalat"/>
          <w:sz w:val="20"/>
          <w:szCs w:val="20"/>
        </w:rPr>
        <w:sym w:font="Symbol" w:char="F02A"/>
      </w:r>
      <w:r w:rsidRPr="00CE0D64">
        <w:rPr>
          <w:rFonts w:ascii="GHEA Grapalat" w:hAnsi="GHEA Grapalat"/>
          <w:sz w:val="20"/>
          <w:szCs w:val="20"/>
        </w:rPr>
        <w:t xml:space="preserve"> </w:t>
      </w:r>
      <w:r w:rsidRPr="00CE0D64">
        <w:rPr>
          <w:rFonts w:ascii="GHEA Grapalat" w:hAnsi="GHEA Grapalat"/>
          <w:i/>
          <w:sz w:val="20"/>
          <w:szCs w:val="20"/>
        </w:rPr>
        <w:t>В приглашении суммы указываются в процентах, а при заключении договора вместо процента указывается размер конкретной суммы.</w:t>
      </w:r>
    </w:p>
    <w:p w:rsidR="00301828" w:rsidRPr="00CE0D64" w:rsidRDefault="00301828" w:rsidP="00CE0D64">
      <w:pPr>
        <w:pStyle w:val="af2"/>
        <w:jc w:val="both"/>
        <w:rPr>
          <w:rFonts w:ascii="GHEA Grapalat" w:hAnsi="GHEA Grapalat"/>
        </w:rPr>
      </w:pPr>
    </w:p>
  </w:footnote>
  <w:footnote w:id="31">
    <w:p w:rsidR="00301828" w:rsidRPr="003C0D96" w:rsidRDefault="00301828" w:rsidP="003C0D96">
      <w:pPr>
        <w:pStyle w:val="af2"/>
        <w:jc w:val="both"/>
        <w:rPr>
          <w:rFonts w:ascii="GHEA Grapalat" w:hAnsi="GHEA Grapalat"/>
        </w:rPr>
      </w:pPr>
      <w:r w:rsidRPr="003C0D96">
        <w:rPr>
          <w:rStyle w:val="af6"/>
          <w:rFonts w:ascii="GHEA Grapalat" w:hAnsi="GHEA Grapalat"/>
        </w:rPr>
        <w:sym w:font="Symbol" w:char="F02A"/>
      </w:r>
      <w:r w:rsidRPr="003C0D96">
        <w:rPr>
          <w:rFonts w:ascii="GHEA Grapalat" w:hAnsi="GHEA Grapalat"/>
        </w:rPr>
        <w:t xml:space="preserve"> </w:t>
      </w:r>
      <w:r w:rsidRPr="003C0D96">
        <w:rPr>
          <w:rFonts w:ascii="GHEA Grapalat" w:hAnsi="GHEA Grapalat"/>
          <w:i/>
        </w:rPr>
        <w:t>Заполняется секретарем Комиссии до опубликования приглашения в бюллетене</w:t>
      </w:r>
    </w:p>
  </w:footnote>
  <w:footnote w:id="32">
    <w:p w:rsidR="00301828" w:rsidRPr="003C0D96" w:rsidRDefault="00301828" w:rsidP="003C0D96">
      <w:pPr>
        <w:pStyle w:val="af2"/>
        <w:jc w:val="both"/>
        <w:rPr>
          <w:rFonts w:ascii="GHEA Grapalat" w:hAnsi="GHEA Grapalat"/>
        </w:rPr>
      </w:pPr>
      <w:r w:rsidRPr="003C0D96">
        <w:rPr>
          <w:rStyle w:val="af6"/>
          <w:rFonts w:ascii="GHEA Grapalat" w:hAnsi="GHEA Grapalat"/>
        </w:rPr>
        <w:sym w:font="Symbol" w:char="F02A"/>
      </w:r>
      <w:r w:rsidRPr="003C0D96">
        <w:rPr>
          <w:rFonts w:ascii="GHEA Grapalat" w:hAnsi="GHEA Grapalat"/>
        </w:rPr>
        <w:t xml:space="preserve"> </w:t>
      </w:r>
      <w:r w:rsidRPr="003C0D96">
        <w:rPr>
          <w:rFonts w:ascii="GHEA Grapalat" w:hAnsi="GHEA Grapalat"/>
          <w:i/>
        </w:rPr>
        <w:t>Заполняется секретарем Комиссии до опубликования приглашения в бюллетене.</w:t>
      </w:r>
    </w:p>
  </w:footnote>
  <w:footnote w:id="33">
    <w:p w:rsidR="00301828" w:rsidRPr="00B26D06" w:rsidRDefault="00301828" w:rsidP="00B26D06">
      <w:pPr>
        <w:widowControl w:val="0"/>
        <w:tabs>
          <w:tab w:val="left" w:pos="540"/>
        </w:tabs>
        <w:autoSpaceDE w:val="0"/>
        <w:autoSpaceDN w:val="0"/>
        <w:adjustRightInd w:val="0"/>
        <w:jc w:val="both"/>
        <w:rPr>
          <w:rFonts w:ascii="GHEA Grapalat" w:hAnsi="GHEA Grapalat" w:cs="Sylfaen"/>
          <w:i/>
          <w:sz w:val="20"/>
          <w:szCs w:val="20"/>
        </w:rPr>
      </w:pPr>
      <w:r w:rsidRPr="00B26D06">
        <w:rPr>
          <w:rStyle w:val="af6"/>
          <w:rFonts w:ascii="GHEA Grapalat" w:hAnsi="GHEA Grapalat"/>
          <w:sz w:val="20"/>
          <w:szCs w:val="20"/>
        </w:rPr>
        <w:sym w:font="Symbol" w:char="F02A"/>
      </w:r>
      <w:r w:rsidRPr="00B26D06">
        <w:rPr>
          <w:rFonts w:ascii="GHEA Grapalat" w:hAnsi="GHEA Grapalat"/>
          <w:sz w:val="20"/>
          <w:szCs w:val="20"/>
        </w:rPr>
        <w:t xml:space="preserve"> </w:t>
      </w:r>
      <w:r w:rsidRPr="00B26D06">
        <w:rPr>
          <w:rFonts w:ascii="GHEA Grapalat" w:hAnsi="GHEA Grapalat"/>
          <w:i/>
          <w:sz w:val="20"/>
          <w:szCs w:val="20"/>
        </w:rPr>
        <w:t>Заполняется секретарем Комиссии до опубликования приглашения в бюллетене.</w:t>
      </w:r>
    </w:p>
  </w:footnote>
  <w:footnote w:id="34">
    <w:p w:rsidR="00301828" w:rsidRPr="00552088" w:rsidRDefault="00301828" w:rsidP="00B26D06">
      <w:pPr>
        <w:pStyle w:val="af2"/>
        <w:jc w:val="both"/>
        <w:rPr>
          <w:rFonts w:ascii="GHEA Grapalat" w:hAnsi="GHEA Grapalat"/>
        </w:rPr>
      </w:pPr>
      <w:r w:rsidRPr="00B26D06">
        <w:rPr>
          <w:rStyle w:val="af6"/>
          <w:rFonts w:ascii="GHEA Grapalat" w:hAnsi="GHEA Grapalat"/>
        </w:rPr>
        <w:sym w:font="Symbol" w:char="F02A"/>
      </w:r>
      <w:r w:rsidRPr="00B26D06">
        <w:rPr>
          <w:rStyle w:val="af6"/>
          <w:rFonts w:ascii="GHEA Grapalat" w:hAnsi="GHEA Grapalat"/>
        </w:rPr>
        <w:sym w:font="Symbol" w:char="F02A"/>
      </w:r>
      <w:r w:rsidRPr="00B26D06">
        <w:rPr>
          <w:rFonts w:ascii="GHEA Grapalat" w:hAnsi="GHEA Grapalat"/>
        </w:rPr>
        <w:t xml:space="preserve"> </w:t>
      </w:r>
      <w:r w:rsidRPr="00B26D06">
        <w:rPr>
          <w:rFonts w:ascii="GHEA Grapalat" w:hAnsi="GHEA Grapalat"/>
          <w:i/>
        </w:rPr>
        <w:t>Заполняется</w:t>
      </w:r>
      <w:r w:rsidRPr="00552088">
        <w:rPr>
          <w:rFonts w:ascii="GHEA Grapalat" w:hAnsi="GHEA Grapalat"/>
          <w:i/>
        </w:rPr>
        <w:t xml:space="preserve"> участником</w:t>
      </w:r>
    </w:p>
  </w:footnote>
  <w:footnote w:id="35">
    <w:p w:rsidR="00301828" w:rsidRPr="00BB4C66" w:rsidRDefault="00301828">
      <w:pPr>
        <w:pStyle w:val="af2"/>
        <w:rPr>
          <w:rFonts w:asciiTheme="minorHAnsi" w:hAnsiTheme="minorHAnsi"/>
        </w:rPr>
      </w:pPr>
      <w:r>
        <w:rPr>
          <w:rStyle w:val="af6"/>
        </w:rPr>
        <w:t>40</w:t>
      </w:r>
      <w:r>
        <w:t xml:space="preserve"> </w:t>
      </w:r>
      <w:r>
        <w:rPr>
          <w:rFonts w:asciiTheme="minorHAnsi" w:hAnsiTheme="minorHAnsi"/>
        </w:rPr>
        <w:t xml:space="preserve">Платежное требование </w:t>
      </w:r>
      <w:proofErr w:type="spellStart"/>
      <w:r>
        <w:rPr>
          <w:rFonts w:asciiTheme="minorHAnsi" w:hAnsiTheme="minorHAnsi"/>
        </w:rPr>
        <w:t>заполн</w:t>
      </w:r>
      <w:proofErr w:type="spellEnd"/>
      <w:r>
        <w:rPr>
          <w:rFonts w:asciiTheme="minorHAnsi" w:hAnsiTheme="minorHAnsi"/>
        </w:rPr>
        <w:tab/>
      </w:r>
      <w:proofErr w:type="spellStart"/>
      <w:r>
        <w:rPr>
          <w:rFonts w:asciiTheme="minorHAnsi" w:hAnsiTheme="minorHAnsi"/>
        </w:rPr>
        <w:t>яется</w:t>
      </w:r>
      <w:proofErr w:type="spellEnd"/>
      <w:r>
        <w:rPr>
          <w:rFonts w:asciiTheme="minorHAnsi" w:hAnsiTheme="minorHAnsi"/>
        </w:rPr>
        <w:t xml:space="preserve"> согласно установленному настоящим Приглашением документу  </w:t>
      </w:r>
      <w:r w:rsidRPr="001C66A6">
        <w:rPr>
          <w:rFonts w:ascii="GHEA Grapalat" w:hAnsi="GHEA Grapalat"/>
        </w:rPr>
        <w:t>: "_</w:t>
      </w:r>
      <w:r>
        <w:rPr>
          <w:rFonts w:ascii="GHEA Grapalat" w:hAnsi="GHEA Grapalat"/>
        </w:rPr>
        <w:t xml:space="preserve">Об обязательных </w:t>
      </w:r>
      <w:proofErr w:type="spellStart"/>
      <w:r>
        <w:rPr>
          <w:rFonts w:ascii="GHEA Grapalat" w:hAnsi="GHEA Grapalat"/>
        </w:rPr>
        <w:t>рекжизитах</w:t>
      </w:r>
      <w:proofErr w:type="spellEnd"/>
      <w:r>
        <w:rPr>
          <w:rFonts w:ascii="GHEA Grapalat" w:hAnsi="GHEA Grapalat"/>
        </w:rPr>
        <w:t xml:space="preserve"> платежного требования и порядке его заполнения</w:t>
      </w:r>
      <w:r w:rsidRPr="001C66A6">
        <w:rPr>
          <w:rFonts w:ascii="GHEA Grapalat" w:hAnsi="GHEA Grapalat"/>
        </w:rPr>
        <w:t>__"</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4A0E7EA4"/>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F22761"/>
    <w:multiLevelType w:val="hybridMultilevel"/>
    <w:tmpl w:val="EEBC4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2DF0D21"/>
    <w:multiLevelType w:val="hybridMultilevel"/>
    <w:tmpl w:val="AF584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BE8102E"/>
    <w:multiLevelType w:val="hybridMultilevel"/>
    <w:tmpl w:val="E4E4A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5AD332A"/>
    <w:multiLevelType w:val="hybridMultilevel"/>
    <w:tmpl w:val="50401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4"/>
  </w:num>
  <w:num w:numId="3">
    <w:abstractNumId w:val="13"/>
  </w:num>
  <w:num w:numId="4">
    <w:abstractNumId w:val="7"/>
  </w:num>
  <w:num w:numId="5">
    <w:abstractNumId w:val="18"/>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22"/>
  </w:num>
  <w:num w:numId="13">
    <w:abstractNumId w:val="19"/>
  </w:num>
  <w:num w:numId="14">
    <w:abstractNumId w:val="5"/>
  </w:num>
  <w:num w:numId="15">
    <w:abstractNumId w:val="20"/>
  </w:num>
  <w:num w:numId="16">
    <w:abstractNumId w:val="6"/>
  </w:num>
  <w:num w:numId="17">
    <w:abstractNumId w:val="14"/>
  </w:num>
  <w:num w:numId="18">
    <w:abstractNumId w:val="1"/>
  </w:num>
  <w:num w:numId="19">
    <w:abstractNumId w:val="8"/>
  </w:num>
  <w:num w:numId="20">
    <w:abstractNumId w:val="12"/>
  </w:num>
  <w:num w:numId="21">
    <w:abstractNumId w:val="16"/>
  </w:num>
  <w:num w:numId="22">
    <w:abstractNumId w:val="2"/>
  </w:num>
  <w:num w:numId="23">
    <w:abstractNumId w:val="11"/>
  </w:num>
  <w:num w:numId="24">
    <w:abstractNumId w:val="9"/>
  </w:num>
  <w:num w:numId="25">
    <w:abstractNumId w:val="21"/>
  </w:num>
  <w:num w:numId="26">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4E1A"/>
    <w:rsid w:val="00005D30"/>
    <w:rsid w:val="00006E1C"/>
    <w:rsid w:val="000076A1"/>
    <w:rsid w:val="0000776B"/>
    <w:rsid w:val="00012347"/>
    <w:rsid w:val="00012E2C"/>
    <w:rsid w:val="00013093"/>
    <w:rsid w:val="000132F3"/>
    <w:rsid w:val="00013C24"/>
    <w:rsid w:val="00015113"/>
    <w:rsid w:val="00015770"/>
    <w:rsid w:val="00017484"/>
    <w:rsid w:val="00017FFA"/>
    <w:rsid w:val="000206E5"/>
    <w:rsid w:val="000209ED"/>
    <w:rsid w:val="00021C2E"/>
    <w:rsid w:val="00022088"/>
    <w:rsid w:val="00023384"/>
    <w:rsid w:val="000246E6"/>
    <w:rsid w:val="00025353"/>
    <w:rsid w:val="00026351"/>
    <w:rsid w:val="00027536"/>
    <w:rsid w:val="000275BF"/>
    <w:rsid w:val="00030403"/>
    <w:rsid w:val="00030D40"/>
    <w:rsid w:val="000312D9"/>
    <w:rsid w:val="000313A6"/>
    <w:rsid w:val="000330A3"/>
    <w:rsid w:val="00033946"/>
    <w:rsid w:val="00033B20"/>
    <w:rsid w:val="0003467D"/>
    <w:rsid w:val="00036B0E"/>
    <w:rsid w:val="00037DDE"/>
    <w:rsid w:val="000408D8"/>
    <w:rsid w:val="0004387F"/>
    <w:rsid w:val="00046BAC"/>
    <w:rsid w:val="00051490"/>
    <w:rsid w:val="00051B7F"/>
    <w:rsid w:val="000537FF"/>
    <w:rsid w:val="00053BFB"/>
    <w:rsid w:val="00054F4E"/>
    <w:rsid w:val="00055129"/>
    <w:rsid w:val="00055195"/>
    <w:rsid w:val="0005538F"/>
    <w:rsid w:val="00055CC2"/>
    <w:rsid w:val="00056516"/>
    <w:rsid w:val="00056AB4"/>
    <w:rsid w:val="00057264"/>
    <w:rsid w:val="000604CF"/>
    <w:rsid w:val="000607FD"/>
    <w:rsid w:val="00060FB1"/>
    <w:rsid w:val="0006220B"/>
    <w:rsid w:val="0006311D"/>
    <w:rsid w:val="000641E8"/>
    <w:rsid w:val="00065C3B"/>
    <w:rsid w:val="00066529"/>
    <w:rsid w:val="000704B9"/>
    <w:rsid w:val="00070DBB"/>
    <w:rsid w:val="00071D1C"/>
    <w:rsid w:val="00072965"/>
    <w:rsid w:val="00073430"/>
    <w:rsid w:val="000735B0"/>
    <w:rsid w:val="00073A04"/>
    <w:rsid w:val="00073A09"/>
    <w:rsid w:val="00075997"/>
    <w:rsid w:val="00077062"/>
    <w:rsid w:val="00077BB9"/>
    <w:rsid w:val="00080C4E"/>
    <w:rsid w:val="00080E73"/>
    <w:rsid w:val="000822C1"/>
    <w:rsid w:val="00082A9F"/>
    <w:rsid w:val="00082ADC"/>
    <w:rsid w:val="00082DE0"/>
    <w:rsid w:val="00083558"/>
    <w:rsid w:val="000845F6"/>
    <w:rsid w:val="0008514C"/>
    <w:rsid w:val="00085931"/>
    <w:rsid w:val="000878DB"/>
    <w:rsid w:val="0009114D"/>
    <w:rsid w:val="000911CA"/>
    <w:rsid w:val="0009165E"/>
    <w:rsid w:val="00092D0A"/>
    <w:rsid w:val="0009380C"/>
    <w:rsid w:val="0009449B"/>
    <w:rsid w:val="000946A3"/>
    <w:rsid w:val="00095EB1"/>
    <w:rsid w:val="00096865"/>
    <w:rsid w:val="00097DE8"/>
    <w:rsid w:val="000A0F84"/>
    <w:rsid w:val="000A37CE"/>
    <w:rsid w:val="000A5B16"/>
    <w:rsid w:val="000A6953"/>
    <w:rsid w:val="000A6B75"/>
    <w:rsid w:val="000A72AD"/>
    <w:rsid w:val="000A7528"/>
    <w:rsid w:val="000B033F"/>
    <w:rsid w:val="000B259E"/>
    <w:rsid w:val="000B2B96"/>
    <w:rsid w:val="000B7641"/>
    <w:rsid w:val="000B7C00"/>
    <w:rsid w:val="000B7C54"/>
    <w:rsid w:val="000C062F"/>
    <w:rsid w:val="000C0A9D"/>
    <w:rsid w:val="000C165F"/>
    <w:rsid w:val="000C19A8"/>
    <w:rsid w:val="000C2CB6"/>
    <w:rsid w:val="000C36C6"/>
    <w:rsid w:val="000C5A09"/>
    <w:rsid w:val="000D07E4"/>
    <w:rsid w:val="000D16B6"/>
    <w:rsid w:val="000D1A49"/>
    <w:rsid w:val="000D2527"/>
    <w:rsid w:val="000D3188"/>
    <w:rsid w:val="000D3495"/>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7612"/>
    <w:rsid w:val="000F09D0"/>
    <w:rsid w:val="000F109E"/>
    <w:rsid w:val="000F14BC"/>
    <w:rsid w:val="000F2285"/>
    <w:rsid w:val="000F332D"/>
    <w:rsid w:val="000F338E"/>
    <w:rsid w:val="000F3D76"/>
    <w:rsid w:val="000F4B86"/>
    <w:rsid w:val="000F4D7B"/>
    <w:rsid w:val="000F5032"/>
    <w:rsid w:val="000F5900"/>
    <w:rsid w:val="000F7026"/>
    <w:rsid w:val="000F7606"/>
    <w:rsid w:val="000F7AE0"/>
    <w:rsid w:val="001004FC"/>
    <w:rsid w:val="0010050E"/>
    <w:rsid w:val="0010323D"/>
    <w:rsid w:val="001045BF"/>
    <w:rsid w:val="00104861"/>
    <w:rsid w:val="00106365"/>
    <w:rsid w:val="00106D44"/>
    <w:rsid w:val="00106DEE"/>
    <w:rsid w:val="0011023A"/>
    <w:rsid w:val="00110D13"/>
    <w:rsid w:val="0011241C"/>
    <w:rsid w:val="00113F0D"/>
    <w:rsid w:val="00115905"/>
    <w:rsid w:val="001159FA"/>
    <w:rsid w:val="0011611E"/>
    <w:rsid w:val="001166B0"/>
    <w:rsid w:val="00117020"/>
    <w:rsid w:val="00117964"/>
    <w:rsid w:val="00117DAA"/>
    <w:rsid w:val="00120141"/>
    <w:rsid w:val="00121447"/>
    <w:rsid w:val="00124461"/>
    <w:rsid w:val="001273A2"/>
    <w:rsid w:val="001276C9"/>
    <w:rsid w:val="0013046E"/>
    <w:rsid w:val="001305C6"/>
    <w:rsid w:val="00132FA8"/>
    <w:rsid w:val="00133A5A"/>
    <w:rsid w:val="00134D6E"/>
    <w:rsid w:val="00134DC5"/>
    <w:rsid w:val="00134F9C"/>
    <w:rsid w:val="001355F9"/>
    <w:rsid w:val="00135840"/>
    <w:rsid w:val="001362B0"/>
    <w:rsid w:val="001377BA"/>
    <w:rsid w:val="00137A5C"/>
    <w:rsid w:val="00143E8C"/>
    <w:rsid w:val="0014472E"/>
    <w:rsid w:val="00144F73"/>
    <w:rsid w:val="001458D6"/>
    <w:rsid w:val="00145CC3"/>
    <w:rsid w:val="001466A9"/>
    <w:rsid w:val="001477FC"/>
    <w:rsid w:val="00147CD0"/>
    <w:rsid w:val="00147F14"/>
    <w:rsid w:val="001506F5"/>
    <w:rsid w:val="001515DE"/>
    <w:rsid w:val="001522CE"/>
    <w:rsid w:val="00152564"/>
    <w:rsid w:val="00153A85"/>
    <w:rsid w:val="00153C87"/>
    <w:rsid w:val="001551B3"/>
    <w:rsid w:val="0015589E"/>
    <w:rsid w:val="00155C35"/>
    <w:rsid w:val="001561A5"/>
    <w:rsid w:val="001578A1"/>
    <w:rsid w:val="001578D4"/>
    <w:rsid w:val="001600FF"/>
    <w:rsid w:val="0016055A"/>
    <w:rsid w:val="001609F6"/>
    <w:rsid w:val="00160BB4"/>
    <w:rsid w:val="00161428"/>
    <w:rsid w:val="00161F3F"/>
    <w:rsid w:val="00164BBC"/>
    <w:rsid w:val="00165A21"/>
    <w:rsid w:val="001676A3"/>
    <w:rsid w:val="00167B19"/>
    <w:rsid w:val="001712F3"/>
    <w:rsid w:val="001724D7"/>
    <w:rsid w:val="001732FB"/>
    <w:rsid w:val="00174FE1"/>
    <w:rsid w:val="00175A37"/>
    <w:rsid w:val="00175F8F"/>
    <w:rsid w:val="00175FDC"/>
    <w:rsid w:val="001763F5"/>
    <w:rsid w:val="00176A38"/>
    <w:rsid w:val="00176A92"/>
    <w:rsid w:val="00177A5C"/>
    <w:rsid w:val="00180EE9"/>
    <w:rsid w:val="00181C60"/>
    <w:rsid w:val="00181E82"/>
    <w:rsid w:val="00181F0F"/>
    <w:rsid w:val="00183004"/>
    <w:rsid w:val="0018301A"/>
    <w:rsid w:val="00183FEA"/>
    <w:rsid w:val="00184112"/>
    <w:rsid w:val="00184D18"/>
    <w:rsid w:val="00184F17"/>
    <w:rsid w:val="00185684"/>
    <w:rsid w:val="0018591C"/>
    <w:rsid w:val="00185DF9"/>
    <w:rsid w:val="00191D5F"/>
    <w:rsid w:val="00192606"/>
    <w:rsid w:val="00192F26"/>
    <w:rsid w:val="001932A7"/>
    <w:rsid w:val="00193871"/>
    <w:rsid w:val="00194598"/>
    <w:rsid w:val="001954EE"/>
    <w:rsid w:val="00195F24"/>
    <w:rsid w:val="00196487"/>
    <w:rsid w:val="00196761"/>
    <w:rsid w:val="00197837"/>
    <w:rsid w:val="001A1368"/>
    <w:rsid w:val="001A23A6"/>
    <w:rsid w:val="001A2579"/>
    <w:rsid w:val="001A2D42"/>
    <w:rsid w:val="001A3FEC"/>
    <w:rsid w:val="001A43A4"/>
    <w:rsid w:val="001A4EF7"/>
    <w:rsid w:val="001A517A"/>
    <w:rsid w:val="001A5BC8"/>
    <w:rsid w:val="001A5C02"/>
    <w:rsid w:val="001B09AB"/>
    <w:rsid w:val="001B0D9A"/>
    <w:rsid w:val="001B1370"/>
    <w:rsid w:val="001B1FC4"/>
    <w:rsid w:val="001B45A9"/>
    <w:rsid w:val="001B478E"/>
    <w:rsid w:val="001B63F8"/>
    <w:rsid w:val="001B6FCF"/>
    <w:rsid w:val="001B7923"/>
    <w:rsid w:val="001C07C6"/>
    <w:rsid w:val="001C0849"/>
    <w:rsid w:val="001C0AC9"/>
    <w:rsid w:val="001C3D83"/>
    <w:rsid w:val="001C3F6C"/>
    <w:rsid w:val="001C521B"/>
    <w:rsid w:val="001C6966"/>
    <w:rsid w:val="001D0CD2"/>
    <w:rsid w:val="001D1D00"/>
    <w:rsid w:val="001D2D54"/>
    <w:rsid w:val="001D2D62"/>
    <w:rsid w:val="001D5FF7"/>
    <w:rsid w:val="001D6252"/>
    <w:rsid w:val="001D6531"/>
    <w:rsid w:val="001D7228"/>
    <w:rsid w:val="001D74FA"/>
    <w:rsid w:val="001D78C5"/>
    <w:rsid w:val="001E0216"/>
    <w:rsid w:val="001E2794"/>
    <w:rsid w:val="001E2814"/>
    <w:rsid w:val="001E3206"/>
    <w:rsid w:val="001E55B2"/>
    <w:rsid w:val="001E5866"/>
    <w:rsid w:val="001E6064"/>
    <w:rsid w:val="001F0335"/>
    <w:rsid w:val="001F0371"/>
    <w:rsid w:val="001F3237"/>
    <w:rsid w:val="001F386B"/>
    <w:rsid w:val="001F4ACE"/>
    <w:rsid w:val="001F6578"/>
    <w:rsid w:val="001F760C"/>
    <w:rsid w:val="00201DA0"/>
    <w:rsid w:val="00201F2E"/>
    <w:rsid w:val="00202149"/>
    <w:rsid w:val="002022C7"/>
    <w:rsid w:val="00202F4D"/>
    <w:rsid w:val="002032CE"/>
    <w:rsid w:val="00203917"/>
    <w:rsid w:val="00204B03"/>
    <w:rsid w:val="00204E53"/>
    <w:rsid w:val="0020701A"/>
    <w:rsid w:val="0020798D"/>
    <w:rsid w:val="002100B3"/>
    <w:rsid w:val="002101F2"/>
    <w:rsid w:val="00210F0C"/>
    <w:rsid w:val="002126D6"/>
    <w:rsid w:val="002137E6"/>
    <w:rsid w:val="00213EB8"/>
    <w:rsid w:val="0021476F"/>
    <w:rsid w:val="00217710"/>
    <w:rsid w:val="00220ACB"/>
    <w:rsid w:val="00220C7C"/>
    <w:rsid w:val="002218FE"/>
    <w:rsid w:val="002240AB"/>
    <w:rsid w:val="002250D8"/>
    <w:rsid w:val="0022515E"/>
    <w:rsid w:val="002252CD"/>
    <w:rsid w:val="00226412"/>
    <w:rsid w:val="00227059"/>
    <w:rsid w:val="002273AD"/>
    <w:rsid w:val="00227C9F"/>
    <w:rsid w:val="00227FFD"/>
    <w:rsid w:val="00230B12"/>
    <w:rsid w:val="00230C8F"/>
    <w:rsid w:val="0023488F"/>
    <w:rsid w:val="0023571C"/>
    <w:rsid w:val="0023572A"/>
    <w:rsid w:val="00236B75"/>
    <w:rsid w:val="0024019D"/>
    <w:rsid w:val="0024027D"/>
    <w:rsid w:val="00240289"/>
    <w:rsid w:val="0024186B"/>
    <w:rsid w:val="0024205E"/>
    <w:rsid w:val="00250227"/>
    <w:rsid w:val="00252C9C"/>
    <w:rsid w:val="002542AE"/>
    <w:rsid w:val="00254A36"/>
    <w:rsid w:val="002559B9"/>
    <w:rsid w:val="002561DF"/>
    <w:rsid w:val="00257773"/>
    <w:rsid w:val="00260E64"/>
    <w:rsid w:val="0026158D"/>
    <w:rsid w:val="00263035"/>
    <w:rsid w:val="00263094"/>
    <w:rsid w:val="00263D72"/>
    <w:rsid w:val="0026426F"/>
    <w:rsid w:val="00264562"/>
    <w:rsid w:val="0026506F"/>
    <w:rsid w:val="00265D18"/>
    <w:rsid w:val="0027052A"/>
    <w:rsid w:val="00270D59"/>
    <w:rsid w:val="00271DF6"/>
    <w:rsid w:val="002737E0"/>
    <w:rsid w:val="00273A88"/>
    <w:rsid w:val="00273B4F"/>
    <w:rsid w:val="00274353"/>
    <w:rsid w:val="0027499F"/>
    <w:rsid w:val="00274F0E"/>
    <w:rsid w:val="002754C4"/>
    <w:rsid w:val="00276441"/>
    <w:rsid w:val="00276E17"/>
    <w:rsid w:val="00277F05"/>
    <w:rsid w:val="00277F14"/>
    <w:rsid w:val="00280962"/>
    <w:rsid w:val="00280A49"/>
    <w:rsid w:val="00280E91"/>
    <w:rsid w:val="00281D16"/>
    <w:rsid w:val="00283198"/>
    <w:rsid w:val="00283E26"/>
    <w:rsid w:val="002846B1"/>
    <w:rsid w:val="0028726A"/>
    <w:rsid w:val="00291919"/>
    <w:rsid w:val="002926D4"/>
    <w:rsid w:val="00293A25"/>
    <w:rsid w:val="00293A76"/>
    <w:rsid w:val="002941F2"/>
    <w:rsid w:val="00294FFF"/>
    <w:rsid w:val="0029515A"/>
    <w:rsid w:val="00295705"/>
    <w:rsid w:val="00296452"/>
    <w:rsid w:val="002A0202"/>
    <w:rsid w:val="002A1897"/>
    <w:rsid w:val="002A3785"/>
    <w:rsid w:val="002A42EF"/>
    <w:rsid w:val="002A464D"/>
    <w:rsid w:val="002A5B1A"/>
    <w:rsid w:val="002A7380"/>
    <w:rsid w:val="002A76C6"/>
    <w:rsid w:val="002A7A40"/>
    <w:rsid w:val="002B0631"/>
    <w:rsid w:val="002B0AEA"/>
    <w:rsid w:val="002B103D"/>
    <w:rsid w:val="002B121D"/>
    <w:rsid w:val="002B155B"/>
    <w:rsid w:val="002B1E9E"/>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2BD"/>
    <w:rsid w:val="002D236D"/>
    <w:rsid w:val="002D3337"/>
    <w:rsid w:val="002D33D0"/>
    <w:rsid w:val="002D3C61"/>
    <w:rsid w:val="002D3F64"/>
    <w:rsid w:val="002D4250"/>
    <w:rsid w:val="002D5CF0"/>
    <w:rsid w:val="002E0877"/>
    <w:rsid w:val="002E25D4"/>
    <w:rsid w:val="002E3165"/>
    <w:rsid w:val="002E4305"/>
    <w:rsid w:val="002E530A"/>
    <w:rsid w:val="002E531D"/>
    <w:rsid w:val="002E5F0A"/>
    <w:rsid w:val="002F1AB3"/>
    <w:rsid w:val="002F2B23"/>
    <w:rsid w:val="002F35FE"/>
    <w:rsid w:val="002F6164"/>
    <w:rsid w:val="002F6715"/>
    <w:rsid w:val="002F6897"/>
    <w:rsid w:val="002F6FA0"/>
    <w:rsid w:val="002F79B2"/>
    <w:rsid w:val="002F7A7E"/>
    <w:rsid w:val="00301193"/>
    <w:rsid w:val="00301828"/>
    <w:rsid w:val="00302FD4"/>
    <w:rsid w:val="003036D7"/>
    <w:rsid w:val="00303732"/>
    <w:rsid w:val="003041A8"/>
    <w:rsid w:val="00304436"/>
    <w:rsid w:val="00304D64"/>
    <w:rsid w:val="00305AF0"/>
    <w:rsid w:val="00305E59"/>
    <w:rsid w:val="00305F6D"/>
    <w:rsid w:val="00307F3C"/>
    <w:rsid w:val="003101E4"/>
    <w:rsid w:val="00310A82"/>
    <w:rsid w:val="00310B6E"/>
    <w:rsid w:val="00310C5B"/>
    <w:rsid w:val="00310ED2"/>
    <w:rsid w:val="00310F03"/>
    <w:rsid w:val="00311076"/>
    <w:rsid w:val="0031115E"/>
    <w:rsid w:val="00312E5A"/>
    <w:rsid w:val="003141B6"/>
    <w:rsid w:val="00314666"/>
    <w:rsid w:val="0031475B"/>
    <w:rsid w:val="00316362"/>
    <w:rsid w:val="00316381"/>
    <w:rsid w:val="003169A4"/>
    <w:rsid w:val="003171F0"/>
    <w:rsid w:val="00317EB3"/>
    <w:rsid w:val="00320C4B"/>
    <w:rsid w:val="00321A56"/>
    <w:rsid w:val="00321B20"/>
    <w:rsid w:val="0032320F"/>
    <w:rsid w:val="003244E4"/>
    <w:rsid w:val="00325546"/>
    <w:rsid w:val="003259C5"/>
    <w:rsid w:val="00325CC0"/>
    <w:rsid w:val="00326507"/>
    <w:rsid w:val="00327436"/>
    <w:rsid w:val="00333314"/>
    <w:rsid w:val="00334564"/>
    <w:rsid w:val="0033571F"/>
    <w:rsid w:val="00335C2A"/>
    <w:rsid w:val="00336D8B"/>
    <w:rsid w:val="00336F9A"/>
    <w:rsid w:val="003414F9"/>
    <w:rsid w:val="00341D7A"/>
    <w:rsid w:val="00342FEA"/>
    <w:rsid w:val="003436A5"/>
    <w:rsid w:val="0034479D"/>
    <w:rsid w:val="00345909"/>
    <w:rsid w:val="0034634B"/>
    <w:rsid w:val="003468B8"/>
    <w:rsid w:val="00347499"/>
    <w:rsid w:val="0034777A"/>
    <w:rsid w:val="003500D1"/>
    <w:rsid w:val="00352DB8"/>
    <w:rsid w:val="0035440D"/>
    <w:rsid w:val="0035555B"/>
    <w:rsid w:val="003572A0"/>
    <w:rsid w:val="003579C1"/>
    <w:rsid w:val="00357AA2"/>
    <w:rsid w:val="00357D48"/>
    <w:rsid w:val="00357E1B"/>
    <w:rsid w:val="00360A6F"/>
    <w:rsid w:val="0036230B"/>
    <w:rsid w:val="00363298"/>
    <w:rsid w:val="00363335"/>
    <w:rsid w:val="00363627"/>
    <w:rsid w:val="00363E98"/>
    <w:rsid w:val="00364E7A"/>
    <w:rsid w:val="003650C5"/>
    <w:rsid w:val="00370DDA"/>
    <w:rsid w:val="00370ECD"/>
    <w:rsid w:val="0037177E"/>
    <w:rsid w:val="003717D2"/>
    <w:rsid w:val="00372582"/>
    <w:rsid w:val="00372953"/>
    <w:rsid w:val="00372C2B"/>
    <w:rsid w:val="00373EC9"/>
    <w:rsid w:val="003755FD"/>
    <w:rsid w:val="00375D38"/>
    <w:rsid w:val="00375FD2"/>
    <w:rsid w:val="003760B7"/>
    <w:rsid w:val="003765CF"/>
    <w:rsid w:val="00380721"/>
    <w:rsid w:val="00381658"/>
    <w:rsid w:val="0038317B"/>
    <w:rsid w:val="0038438D"/>
    <w:rsid w:val="0038517B"/>
    <w:rsid w:val="00386C83"/>
    <w:rsid w:val="00386E4B"/>
    <w:rsid w:val="003871DA"/>
    <w:rsid w:val="003878D7"/>
    <w:rsid w:val="00391E56"/>
    <w:rsid w:val="00392525"/>
    <w:rsid w:val="0039338D"/>
    <w:rsid w:val="00393618"/>
    <w:rsid w:val="003946B4"/>
    <w:rsid w:val="003949A5"/>
    <w:rsid w:val="00395D6D"/>
    <w:rsid w:val="0039646A"/>
    <w:rsid w:val="00396D60"/>
    <w:rsid w:val="00397DC0"/>
    <w:rsid w:val="003A0756"/>
    <w:rsid w:val="003A0863"/>
    <w:rsid w:val="003A0A31"/>
    <w:rsid w:val="003A100F"/>
    <w:rsid w:val="003A145D"/>
    <w:rsid w:val="003A27A5"/>
    <w:rsid w:val="003A41B6"/>
    <w:rsid w:val="003A5049"/>
    <w:rsid w:val="003A5533"/>
    <w:rsid w:val="003A62A4"/>
    <w:rsid w:val="003A645E"/>
    <w:rsid w:val="003B0D6E"/>
    <w:rsid w:val="003B1FC0"/>
    <w:rsid w:val="003B585C"/>
    <w:rsid w:val="003B5CFA"/>
    <w:rsid w:val="003B60D5"/>
    <w:rsid w:val="003B6791"/>
    <w:rsid w:val="003B7086"/>
    <w:rsid w:val="003B7209"/>
    <w:rsid w:val="003B7D9D"/>
    <w:rsid w:val="003C02AD"/>
    <w:rsid w:val="003C0318"/>
    <w:rsid w:val="003C0D96"/>
    <w:rsid w:val="003C11FC"/>
    <w:rsid w:val="003C1322"/>
    <w:rsid w:val="003C14BE"/>
    <w:rsid w:val="003C183E"/>
    <w:rsid w:val="003C2B7E"/>
    <w:rsid w:val="003C2BAE"/>
    <w:rsid w:val="003C2BDB"/>
    <w:rsid w:val="003C2BDC"/>
    <w:rsid w:val="003C3660"/>
    <w:rsid w:val="003C3E7A"/>
    <w:rsid w:val="003C53D4"/>
    <w:rsid w:val="003C7160"/>
    <w:rsid w:val="003D0075"/>
    <w:rsid w:val="003D138A"/>
    <w:rsid w:val="003D14E9"/>
    <w:rsid w:val="003D1CF4"/>
    <w:rsid w:val="003D4747"/>
    <w:rsid w:val="003D56A5"/>
    <w:rsid w:val="003D7720"/>
    <w:rsid w:val="003E01D5"/>
    <w:rsid w:val="003E029A"/>
    <w:rsid w:val="003E0814"/>
    <w:rsid w:val="003E1421"/>
    <w:rsid w:val="003E1BE2"/>
    <w:rsid w:val="003E2931"/>
    <w:rsid w:val="003E3996"/>
    <w:rsid w:val="003E3B26"/>
    <w:rsid w:val="003E3FD0"/>
    <w:rsid w:val="003E4184"/>
    <w:rsid w:val="003E6971"/>
    <w:rsid w:val="003E6BA4"/>
    <w:rsid w:val="003E7802"/>
    <w:rsid w:val="003F0CA9"/>
    <w:rsid w:val="003F208A"/>
    <w:rsid w:val="003F264A"/>
    <w:rsid w:val="003F2CA6"/>
    <w:rsid w:val="003F4C5E"/>
    <w:rsid w:val="003F559E"/>
    <w:rsid w:val="003F58E8"/>
    <w:rsid w:val="003F6CF8"/>
    <w:rsid w:val="003F7B41"/>
    <w:rsid w:val="0040112D"/>
    <w:rsid w:val="00401BA5"/>
    <w:rsid w:val="00402941"/>
    <w:rsid w:val="00402C87"/>
    <w:rsid w:val="00402E28"/>
    <w:rsid w:val="00403109"/>
    <w:rsid w:val="00403F07"/>
    <w:rsid w:val="004055C1"/>
    <w:rsid w:val="00405996"/>
    <w:rsid w:val="00405C0F"/>
    <w:rsid w:val="00405D9C"/>
    <w:rsid w:val="004068F5"/>
    <w:rsid w:val="004072C8"/>
    <w:rsid w:val="0040761D"/>
    <w:rsid w:val="00407C0E"/>
    <w:rsid w:val="00410CBE"/>
    <w:rsid w:val="004110AC"/>
    <w:rsid w:val="00411D9D"/>
    <w:rsid w:val="00414A10"/>
    <w:rsid w:val="004175B6"/>
    <w:rsid w:val="00417E10"/>
    <w:rsid w:val="00422985"/>
    <w:rsid w:val="0042664E"/>
    <w:rsid w:val="00427EAA"/>
    <w:rsid w:val="00431998"/>
    <w:rsid w:val="004320F2"/>
    <w:rsid w:val="00434D1C"/>
    <w:rsid w:val="0043558D"/>
    <w:rsid w:val="004361D6"/>
    <w:rsid w:val="00437CDB"/>
    <w:rsid w:val="00441CC1"/>
    <w:rsid w:val="00443208"/>
    <w:rsid w:val="00443B7A"/>
    <w:rsid w:val="00444069"/>
    <w:rsid w:val="0044473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6FC"/>
    <w:rsid w:val="00473CF5"/>
    <w:rsid w:val="004749BD"/>
    <w:rsid w:val="00475591"/>
    <w:rsid w:val="0047619C"/>
    <w:rsid w:val="00476A47"/>
    <w:rsid w:val="00480162"/>
    <w:rsid w:val="004813B3"/>
    <w:rsid w:val="00483944"/>
    <w:rsid w:val="00483EEE"/>
    <w:rsid w:val="0048419C"/>
    <w:rsid w:val="00484793"/>
    <w:rsid w:val="00484FED"/>
    <w:rsid w:val="004854F7"/>
    <w:rsid w:val="00486B55"/>
    <w:rsid w:val="004874EC"/>
    <w:rsid w:val="004929E4"/>
    <w:rsid w:val="004939B0"/>
    <w:rsid w:val="00493AF9"/>
    <w:rsid w:val="0049686A"/>
    <w:rsid w:val="004974D8"/>
    <w:rsid w:val="004A1734"/>
    <w:rsid w:val="004A1C5D"/>
    <w:rsid w:val="004A3051"/>
    <w:rsid w:val="004A712A"/>
    <w:rsid w:val="004A7722"/>
    <w:rsid w:val="004B0338"/>
    <w:rsid w:val="004B0387"/>
    <w:rsid w:val="004B1627"/>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B68"/>
    <w:rsid w:val="004D5671"/>
    <w:rsid w:val="004D6073"/>
    <w:rsid w:val="004D7784"/>
    <w:rsid w:val="004D77AD"/>
    <w:rsid w:val="004E10DE"/>
    <w:rsid w:val="004E144F"/>
    <w:rsid w:val="004E1503"/>
    <w:rsid w:val="004E1977"/>
    <w:rsid w:val="004E1B0A"/>
    <w:rsid w:val="004E1C8E"/>
    <w:rsid w:val="004E27C5"/>
    <w:rsid w:val="004E2A73"/>
    <w:rsid w:val="004E3B6E"/>
    <w:rsid w:val="004E54F5"/>
    <w:rsid w:val="004E5843"/>
    <w:rsid w:val="004E667D"/>
    <w:rsid w:val="004E6A12"/>
    <w:rsid w:val="004E6E9A"/>
    <w:rsid w:val="004F2130"/>
    <w:rsid w:val="004F2E2A"/>
    <w:rsid w:val="004F30DA"/>
    <w:rsid w:val="004F3B83"/>
    <w:rsid w:val="004F4D14"/>
    <w:rsid w:val="004F5190"/>
    <w:rsid w:val="004F5518"/>
    <w:rsid w:val="004F5616"/>
    <w:rsid w:val="004F78EF"/>
    <w:rsid w:val="00501149"/>
    <w:rsid w:val="00501516"/>
    <w:rsid w:val="0050161D"/>
    <w:rsid w:val="00501BC4"/>
    <w:rsid w:val="00501C37"/>
    <w:rsid w:val="00502397"/>
    <w:rsid w:val="005024D2"/>
    <w:rsid w:val="00503BFB"/>
    <w:rsid w:val="00506F37"/>
    <w:rsid w:val="00507FEA"/>
    <w:rsid w:val="00510110"/>
    <w:rsid w:val="00510176"/>
    <w:rsid w:val="005106CC"/>
    <w:rsid w:val="00510CB7"/>
    <w:rsid w:val="005110FD"/>
    <w:rsid w:val="005111C3"/>
    <w:rsid w:val="0051187F"/>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BE3"/>
    <w:rsid w:val="00525C96"/>
    <w:rsid w:val="00530C17"/>
    <w:rsid w:val="00530F97"/>
    <w:rsid w:val="0053262C"/>
    <w:rsid w:val="00533989"/>
    <w:rsid w:val="00534395"/>
    <w:rsid w:val="00534468"/>
    <w:rsid w:val="00534DAD"/>
    <w:rsid w:val="005351B5"/>
    <w:rsid w:val="005358F5"/>
    <w:rsid w:val="00536021"/>
    <w:rsid w:val="005369F8"/>
    <w:rsid w:val="00536BFB"/>
    <w:rsid w:val="00536CFB"/>
    <w:rsid w:val="00536FD1"/>
    <w:rsid w:val="005370DC"/>
    <w:rsid w:val="005378EA"/>
    <w:rsid w:val="00537D28"/>
    <w:rsid w:val="00537E15"/>
    <w:rsid w:val="00540171"/>
    <w:rsid w:val="00540468"/>
    <w:rsid w:val="005409F4"/>
    <w:rsid w:val="00540D68"/>
    <w:rsid w:val="005422AF"/>
    <w:rsid w:val="00542491"/>
    <w:rsid w:val="00543262"/>
    <w:rsid w:val="00544728"/>
    <w:rsid w:val="005457B4"/>
    <w:rsid w:val="00545F4E"/>
    <w:rsid w:val="0054752B"/>
    <w:rsid w:val="005525A4"/>
    <w:rsid w:val="005527E5"/>
    <w:rsid w:val="00552D6E"/>
    <w:rsid w:val="00553DFD"/>
    <w:rsid w:val="005563D9"/>
    <w:rsid w:val="00557471"/>
    <w:rsid w:val="00557E3D"/>
    <w:rsid w:val="00560350"/>
    <w:rsid w:val="00562EB1"/>
    <w:rsid w:val="0056331A"/>
    <w:rsid w:val="005639B0"/>
    <w:rsid w:val="0056625A"/>
    <w:rsid w:val="00567040"/>
    <w:rsid w:val="00570172"/>
    <w:rsid w:val="005716B8"/>
    <w:rsid w:val="00571702"/>
    <w:rsid w:val="00571F29"/>
    <w:rsid w:val="005739AB"/>
    <w:rsid w:val="005751DD"/>
    <w:rsid w:val="00575C75"/>
    <w:rsid w:val="00575F9D"/>
    <w:rsid w:val="00576188"/>
    <w:rsid w:val="00577582"/>
    <w:rsid w:val="00577FA4"/>
    <w:rsid w:val="00581057"/>
    <w:rsid w:val="0058298C"/>
    <w:rsid w:val="00582FEB"/>
    <w:rsid w:val="00583092"/>
    <w:rsid w:val="00583117"/>
    <w:rsid w:val="00584A70"/>
    <w:rsid w:val="005856C5"/>
    <w:rsid w:val="00585DD4"/>
    <w:rsid w:val="00585E16"/>
    <w:rsid w:val="00586910"/>
    <w:rsid w:val="00587072"/>
    <w:rsid w:val="005900F2"/>
    <w:rsid w:val="00590D3A"/>
    <w:rsid w:val="00592A50"/>
    <w:rsid w:val="00594FEE"/>
    <w:rsid w:val="005960B4"/>
    <w:rsid w:val="0059636E"/>
    <w:rsid w:val="005A0925"/>
    <w:rsid w:val="005A3A35"/>
    <w:rsid w:val="005A3DC6"/>
    <w:rsid w:val="005A3EB8"/>
    <w:rsid w:val="005A7FD2"/>
    <w:rsid w:val="005B18D8"/>
    <w:rsid w:val="005B1CFC"/>
    <w:rsid w:val="005B1DD6"/>
    <w:rsid w:val="005B1E95"/>
    <w:rsid w:val="005B20E7"/>
    <w:rsid w:val="005B4268"/>
    <w:rsid w:val="005B4A72"/>
    <w:rsid w:val="005B598A"/>
    <w:rsid w:val="005B6107"/>
    <w:rsid w:val="005B650E"/>
    <w:rsid w:val="005B6B3E"/>
    <w:rsid w:val="005B76E4"/>
    <w:rsid w:val="005C1C00"/>
    <w:rsid w:val="005C4224"/>
    <w:rsid w:val="005D00A5"/>
    <w:rsid w:val="005D00D6"/>
    <w:rsid w:val="005D07B2"/>
    <w:rsid w:val="005D0D93"/>
    <w:rsid w:val="005D1A14"/>
    <w:rsid w:val="005D26DF"/>
    <w:rsid w:val="005D2EDB"/>
    <w:rsid w:val="005D315F"/>
    <w:rsid w:val="005D3674"/>
    <w:rsid w:val="005D3A39"/>
    <w:rsid w:val="005D4D30"/>
    <w:rsid w:val="005D4E49"/>
    <w:rsid w:val="005D563A"/>
    <w:rsid w:val="005D5D7D"/>
    <w:rsid w:val="005D71EF"/>
    <w:rsid w:val="005D7469"/>
    <w:rsid w:val="005E0938"/>
    <w:rsid w:val="005E0E50"/>
    <w:rsid w:val="005E1C24"/>
    <w:rsid w:val="005E24FD"/>
    <w:rsid w:val="005E2F4D"/>
    <w:rsid w:val="005E2FA5"/>
    <w:rsid w:val="005E3501"/>
    <w:rsid w:val="005E3FC4"/>
    <w:rsid w:val="005E4C63"/>
    <w:rsid w:val="005E4C8D"/>
    <w:rsid w:val="005E573E"/>
    <w:rsid w:val="005E6606"/>
    <w:rsid w:val="005E6D42"/>
    <w:rsid w:val="005F1793"/>
    <w:rsid w:val="005F1C4D"/>
    <w:rsid w:val="005F1DBB"/>
    <w:rsid w:val="005F1F95"/>
    <w:rsid w:val="005F2D19"/>
    <w:rsid w:val="005F4B8B"/>
    <w:rsid w:val="005F4ECE"/>
    <w:rsid w:val="005F5049"/>
    <w:rsid w:val="005F53F2"/>
    <w:rsid w:val="005F7C1D"/>
    <w:rsid w:val="00604071"/>
    <w:rsid w:val="0060526C"/>
    <w:rsid w:val="00605355"/>
    <w:rsid w:val="00606328"/>
    <w:rsid w:val="0060652B"/>
    <w:rsid w:val="00606B84"/>
    <w:rsid w:val="00614934"/>
    <w:rsid w:val="00615570"/>
    <w:rsid w:val="00617A6E"/>
    <w:rsid w:val="006203AC"/>
    <w:rsid w:val="006237BD"/>
    <w:rsid w:val="00623998"/>
    <w:rsid w:val="006256DD"/>
    <w:rsid w:val="00627E00"/>
    <w:rsid w:val="00630BF1"/>
    <w:rsid w:val="00630CC3"/>
    <w:rsid w:val="0063101C"/>
    <w:rsid w:val="00631744"/>
    <w:rsid w:val="00633389"/>
    <w:rsid w:val="00633E1E"/>
    <w:rsid w:val="00635D52"/>
    <w:rsid w:val="00635E18"/>
    <w:rsid w:val="00642EFE"/>
    <w:rsid w:val="00644CE2"/>
    <w:rsid w:val="0064578C"/>
    <w:rsid w:val="00650073"/>
    <w:rsid w:val="00650458"/>
    <w:rsid w:val="006510B8"/>
    <w:rsid w:val="00651408"/>
    <w:rsid w:val="006521E5"/>
    <w:rsid w:val="00655295"/>
    <w:rsid w:val="00655E71"/>
    <w:rsid w:val="00656C39"/>
    <w:rsid w:val="006607D5"/>
    <w:rsid w:val="006608AD"/>
    <w:rsid w:val="00662165"/>
    <w:rsid w:val="00662623"/>
    <w:rsid w:val="006657EE"/>
    <w:rsid w:val="00666E72"/>
    <w:rsid w:val="00667A56"/>
    <w:rsid w:val="0067102D"/>
    <w:rsid w:val="006714CC"/>
    <w:rsid w:val="00671A82"/>
    <w:rsid w:val="00671CC9"/>
    <w:rsid w:val="0067579A"/>
    <w:rsid w:val="00676193"/>
    <w:rsid w:val="00677658"/>
    <w:rsid w:val="00681612"/>
    <w:rsid w:val="00685962"/>
    <w:rsid w:val="00685A30"/>
    <w:rsid w:val="00685C26"/>
    <w:rsid w:val="00685C48"/>
    <w:rsid w:val="00686CFB"/>
    <w:rsid w:val="006912BB"/>
    <w:rsid w:val="00692C09"/>
    <w:rsid w:val="00692FA3"/>
    <w:rsid w:val="00693858"/>
    <w:rsid w:val="00693C4E"/>
    <w:rsid w:val="006953B6"/>
    <w:rsid w:val="006968E8"/>
    <w:rsid w:val="006A0D8B"/>
    <w:rsid w:val="006A11D6"/>
    <w:rsid w:val="006A134C"/>
    <w:rsid w:val="006A14B3"/>
    <w:rsid w:val="006A1922"/>
    <w:rsid w:val="006A1F61"/>
    <w:rsid w:val="006A475C"/>
    <w:rsid w:val="006B0116"/>
    <w:rsid w:val="006B0566"/>
    <w:rsid w:val="006B2F02"/>
    <w:rsid w:val="006B3E66"/>
    <w:rsid w:val="006B4238"/>
    <w:rsid w:val="006B449D"/>
    <w:rsid w:val="006B5588"/>
    <w:rsid w:val="006B572D"/>
    <w:rsid w:val="006B6951"/>
    <w:rsid w:val="006C1293"/>
    <w:rsid w:val="006C12EC"/>
    <w:rsid w:val="006C4728"/>
    <w:rsid w:val="006C530C"/>
    <w:rsid w:val="006C679A"/>
    <w:rsid w:val="006C739E"/>
    <w:rsid w:val="006C753F"/>
    <w:rsid w:val="006C7FC9"/>
    <w:rsid w:val="006D0B02"/>
    <w:rsid w:val="006D0D6F"/>
    <w:rsid w:val="006D1BA0"/>
    <w:rsid w:val="006D4E1D"/>
    <w:rsid w:val="006D6150"/>
    <w:rsid w:val="006D7662"/>
    <w:rsid w:val="006E197E"/>
    <w:rsid w:val="006E35A0"/>
    <w:rsid w:val="006E49D7"/>
    <w:rsid w:val="006E55DE"/>
    <w:rsid w:val="006E73AC"/>
    <w:rsid w:val="006E7900"/>
    <w:rsid w:val="006E7947"/>
    <w:rsid w:val="006E7F44"/>
    <w:rsid w:val="006F1542"/>
    <w:rsid w:val="006F1805"/>
    <w:rsid w:val="006F1A8E"/>
    <w:rsid w:val="006F246F"/>
    <w:rsid w:val="006F2817"/>
    <w:rsid w:val="006F3372"/>
    <w:rsid w:val="006F3B78"/>
    <w:rsid w:val="006F49AA"/>
    <w:rsid w:val="006F63BB"/>
    <w:rsid w:val="007019C2"/>
    <w:rsid w:val="007019EA"/>
    <w:rsid w:val="007032AC"/>
    <w:rsid w:val="007035C9"/>
    <w:rsid w:val="0070384F"/>
    <w:rsid w:val="00704898"/>
    <w:rsid w:val="00705706"/>
    <w:rsid w:val="0070731F"/>
    <w:rsid w:val="00707B86"/>
    <w:rsid w:val="00712311"/>
    <w:rsid w:val="00712800"/>
    <w:rsid w:val="00712DB8"/>
    <w:rsid w:val="007131F4"/>
    <w:rsid w:val="0071687B"/>
    <w:rsid w:val="0071689A"/>
    <w:rsid w:val="00716F47"/>
    <w:rsid w:val="007204FD"/>
    <w:rsid w:val="00720EB0"/>
    <w:rsid w:val="007210AC"/>
    <w:rsid w:val="00721CBC"/>
    <w:rsid w:val="007223B1"/>
    <w:rsid w:val="00722665"/>
    <w:rsid w:val="0072478A"/>
    <w:rsid w:val="007248F1"/>
    <w:rsid w:val="00725ED3"/>
    <w:rsid w:val="007270A3"/>
    <w:rsid w:val="00731D26"/>
    <w:rsid w:val="007320D1"/>
    <w:rsid w:val="00735365"/>
    <w:rsid w:val="00736A43"/>
    <w:rsid w:val="00737986"/>
    <w:rsid w:val="00737B2F"/>
    <w:rsid w:val="00740919"/>
    <w:rsid w:val="00741328"/>
    <w:rsid w:val="00742453"/>
    <w:rsid w:val="00742889"/>
    <w:rsid w:val="0074334C"/>
    <w:rsid w:val="00743504"/>
    <w:rsid w:val="00744742"/>
    <w:rsid w:val="00744D01"/>
    <w:rsid w:val="00745127"/>
    <w:rsid w:val="00745561"/>
    <w:rsid w:val="00747893"/>
    <w:rsid w:val="00750406"/>
    <w:rsid w:val="0075067F"/>
    <w:rsid w:val="00750AED"/>
    <w:rsid w:val="00751116"/>
    <w:rsid w:val="007525C0"/>
    <w:rsid w:val="00753C9B"/>
    <w:rsid w:val="00753E6E"/>
    <w:rsid w:val="00754238"/>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11"/>
    <w:rsid w:val="0076368E"/>
    <w:rsid w:val="0076384C"/>
    <w:rsid w:val="00764AAD"/>
    <w:rsid w:val="00767AD3"/>
    <w:rsid w:val="00767B04"/>
    <w:rsid w:val="00770CD0"/>
    <w:rsid w:val="00771A7D"/>
    <w:rsid w:val="00771C0F"/>
    <w:rsid w:val="00771DCB"/>
    <w:rsid w:val="00772F69"/>
    <w:rsid w:val="00773485"/>
    <w:rsid w:val="0077364F"/>
    <w:rsid w:val="00774C67"/>
    <w:rsid w:val="0077504D"/>
    <w:rsid w:val="007805B4"/>
    <w:rsid w:val="007811AE"/>
    <w:rsid w:val="00781688"/>
    <w:rsid w:val="00781695"/>
    <w:rsid w:val="00782D3C"/>
    <w:rsid w:val="0078387F"/>
    <w:rsid w:val="00785C0C"/>
    <w:rsid w:val="0078774A"/>
    <w:rsid w:val="0079174B"/>
    <w:rsid w:val="00791764"/>
    <w:rsid w:val="00793108"/>
    <w:rsid w:val="00793E8B"/>
    <w:rsid w:val="00794790"/>
    <w:rsid w:val="00794ACB"/>
    <w:rsid w:val="007957F4"/>
    <w:rsid w:val="00795F96"/>
    <w:rsid w:val="00796076"/>
    <w:rsid w:val="007961A6"/>
    <w:rsid w:val="007968A3"/>
    <w:rsid w:val="007A2E03"/>
    <w:rsid w:val="007A2FC9"/>
    <w:rsid w:val="007A3EE6"/>
    <w:rsid w:val="007A4BB9"/>
    <w:rsid w:val="007A527B"/>
    <w:rsid w:val="007A7831"/>
    <w:rsid w:val="007A7DEB"/>
    <w:rsid w:val="007B188A"/>
    <w:rsid w:val="007B207A"/>
    <w:rsid w:val="007B36E4"/>
    <w:rsid w:val="007B3CCD"/>
    <w:rsid w:val="007B5B6F"/>
    <w:rsid w:val="007B6226"/>
    <w:rsid w:val="007B6811"/>
    <w:rsid w:val="007C081F"/>
    <w:rsid w:val="007C0837"/>
    <w:rsid w:val="007C13B3"/>
    <w:rsid w:val="007C15C5"/>
    <w:rsid w:val="007C1825"/>
    <w:rsid w:val="007C1D08"/>
    <w:rsid w:val="007C3D16"/>
    <w:rsid w:val="007C3FF3"/>
    <w:rsid w:val="007C4876"/>
    <w:rsid w:val="007C49D4"/>
    <w:rsid w:val="007C55BD"/>
    <w:rsid w:val="007C5B60"/>
    <w:rsid w:val="007C5F44"/>
    <w:rsid w:val="007C6F4D"/>
    <w:rsid w:val="007D0159"/>
    <w:rsid w:val="007D0C96"/>
    <w:rsid w:val="007D12B1"/>
    <w:rsid w:val="007D13EE"/>
    <w:rsid w:val="007D2B56"/>
    <w:rsid w:val="007D30F7"/>
    <w:rsid w:val="007D3E45"/>
    <w:rsid w:val="007D3F6E"/>
    <w:rsid w:val="007D45CF"/>
    <w:rsid w:val="007D716A"/>
    <w:rsid w:val="007D7707"/>
    <w:rsid w:val="007E0E5F"/>
    <w:rsid w:val="007E0EB8"/>
    <w:rsid w:val="007E15A7"/>
    <w:rsid w:val="007E238F"/>
    <w:rsid w:val="007E3AEE"/>
    <w:rsid w:val="007E46FE"/>
    <w:rsid w:val="007E6804"/>
    <w:rsid w:val="007E7331"/>
    <w:rsid w:val="007F1314"/>
    <w:rsid w:val="007F281F"/>
    <w:rsid w:val="007F503F"/>
    <w:rsid w:val="007F5A5F"/>
    <w:rsid w:val="007F6722"/>
    <w:rsid w:val="007F674E"/>
    <w:rsid w:val="008013DA"/>
    <w:rsid w:val="008025F2"/>
    <w:rsid w:val="00802E51"/>
    <w:rsid w:val="0080437A"/>
    <w:rsid w:val="008049A8"/>
    <w:rsid w:val="00807178"/>
    <w:rsid w:val="00807F1E"/>
    <w:rsid w:val="00807F3B"/>
    <w:rsid w:val="008105B4"/>
    <w:rsid w:val="00811D16"/>
    <w:rsid w:val="00814DBD"/>
    <w:rsid w:val="00816505"/>
    <w:rsid w:val="00820257"/>
    <w:rsid w:val="0082102B"/>
    <w:rsid w:val="008223F5"/>
    <w:rsid w:val="00824F68"/>
    <w:rsid w:val="008258A1"/>
    <w:rsid w:val="00826038"/>
    <w:rsid w:val="008264EB"/>
    <w:rsid w:val="00827C12"/>
    <w:rsid w:val="00830036"/>
    <w:rsid w:val="00831C52"/>
    <w:rsid w:val="00831F9A"/>
    <w:rsid w:val="008326D8"/>
    <w:rsid w:val="0083295F"/>
    <w:rsid w:val="0083296C"/>
    <w:rsid w:val="008348C6"/>
    <w:rsid w:val="00834CD0"/>
    <w:rsid w:val="00835374"/>
    <w:rsid w:val="00835822"/>
    <w:rsid w:val="00836376"/>
    <w:rsid w:val="00836400"/>
    <w:rsid w:val="008365E4"/>
    <w:rsid w:val="00836C9C"/>
    <w:rsid w:val="00837337"/>
    <w:rsid w:val="00837A99"/>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AA2"/>
    <w:rsid w:val="00855F55"/>
    <w:rsid w:val="00855F7D"/>
    <w:rsid w:val="008568E9"/>
    <w:rsid w:val="00857BF8"/>
    <w:rsid w:val="0086004A"/>
    <w:rsid w:val="008601B2"/>
    <w:rsid w:val="00860250"/>
    <w:rsid w:val="0086059D"/>
    <w:rsid w:val="008607D4"/>
    <w:rsid w:val="00860B3B"/>
    <w:rsid w:val="00860E01"/>
    <w:rsid w:val="00861BEB"/>
    <w:rsid w:val="00862230"/>
    <w:rsid w:val="008626E5"/>
    <w:rsid w:val="00865311"/>
    <w:rsid w:val="0087006B"/>
    <w:rsid w:val="008702CB"/>
    <w:rsid w:val="00871E55"/>
    <w:rsid w:val="0087341E"/>
    <w:rsid w:val="008764F9"/>
    <w:rsid w:val="008769B4"/>
    <w:rsid w:val="008777E0"/>
    <w:rsid w:val="0088001E"/>
    <w:rsid w:val="00880500"/>
    <w:rsid w:val="00880EAD"/>
    <w:rsid w:val="00881A6E"/>
    <w:rsid w:val="00881C05"/>
    <w:rsid w:val="00881C22"/>
    <w:rsid w:val="00883127"/>
    <w:rsid w:val="008835EC"/>
    <w:rsid w:val="00883E3D"/>
    <w:rsid w:val="00884204"/>
    <w:rsid w:val="00884822"/>
    <w:rsid w:val="00886035"/>
    <w:rsid w:val="008869F7"/>
    <w:rsid w:val="00886AA6"/>
    <w:rsid w:val="00886EFE"/>
    <w:rsid w:val="008916DE"/>
    <w:rsid w:val="0089202E"/>
    <w:rsid w:val="008920F8"/>
    <w:rsid w:val="0089340F"/>
    <w:rsid w:val="00896212"/>
    <w:rsid w:val="00896D7C"/>
    <w:rsid w:val="00897417"/>
    <w:rsid w:val="008A0AF2"/>
    <w:rsid w:val="008A120F"/>
    <w:rsid w:val="008A159A"/>
    <w:rsid w:val="008A18E6"/>
    <w:rsid w:val="008A1C16"/>
    <w:rsid w:val="008A1E8D"/>
    <w:rsid w:val="008A21BD"/>
    <w:rsid w:val="008A24FA"/>
    <w:rsid w:val="008A2CAC"/>
    <w:rsid w:val="008A345D"/>
    <w:rsid w:val="008A490E"/>
    <w:rsid w:val="008A4DA3"/>
    <w:rsid w:val="008A5CEA"/>
    <w:rsid w:val="008A7905"/>
    <w:rsid w:val="008B1605"/>
    <w:rsid w:val="008B4DB1"/>
    <w:rsid w:val="008B4FDA"/>
    <w:rsid w:val="008B5FC1"/>
    <w:rsid w:val="008B73CD"/>
    <w:rsid w:val="008C17DA"/>
    <w:rsid w:val="008C29C3"/>
    <w:rsid w:val="008C343E"/>
    <w:rsid w:val="008C3C23"/>
    <w:rsid w:val="008C417C"/>
    <w:rsid w:val="008C5FC1"/>
    <w:rsid w:val="008C6A78"/>
    <w:rsid w:val="008C6AEC"/>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196"/>
    <w:rsid w:val="008E5B7C"/>
    <w:rsid w:val="008E60B3"/>
    <w:rsid w:val="008F1BDC"/>
    <w:rsid w:val="008F2365"/>
    <w:rsid w:val="008F43F6"/>
    <w:rsid w:val="008F527F"/>
    <w:rsid w:val="008F5401"/>
    <w:rsid w:val="008F6B74"/>
    <w:rsid w:val="00902D0C"/>
    <w:rsid w:val="00902D62"/>
    <w:rsid w:val="00903898"/>
    <w:rsid w:val="00904926"/>
    <w:rsid w:val="0090510C"/>
    <w:rsid w:val="00905F41"/>
    <w:rsid w:val="00906204"/>
    <w:rsid w:val="00906D65"/>
    <w:rsid w:val="00907060"/>
    <w:rsid w:val="0091040F"/>
    <w:rsid w:val="0091042F"/>
    <w:rsid w:val="0091064F"/>
    <w:rsid w:val="00910F71"/>
    <w:rsid w:val="009114A5"/>
    <w:rsid w:val="00915104"/>
    <w:rsid w:val="009160C2"/>
    <w:rsid w:val="00916A53"/>
    <w:rsid w:val="00917234"/>
    <w:rsid w:val="00917FAA"/>
    <w:rsid w:val="00920213"/>
    <w:rsid w:val="0092233A"/>
    <w:rsid w:val="009229DF"/>
    <w:rsid w:val="0092357D"/>
    <w:rsid w:val="00926875"/>
    <w:rsid w:val="009278AD"/>
    <w:rsid w:val="00930516"/>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4112"/>
    <w:rsid w:val="009471C4"/>
    <w:rsid w:val="00947D03"/>
    <w:rsid w:val="00950D22"/>
    <w:rsid w:val="00951617"/>
    <w:rsid w:val="0095176C"/>
    <w:rsid w:val="009521F4"/>
    <w:rsid w:val="00953F12"/>
    <w:rsid w:val="00955A1E"/>
    <w:rsid w:val="00955E87"/>
    <w:rsid w:val="00956D11"/>
    <w:rsid w:val="00960802"/>
    <w:rsid w:val="00960A2C"/>
    <w:rsid w:val="00962791"/>
    <w:rsid w:val="009647B3"/>
    <w:rsid w:val="009648D5"/>
    <w:rsid w:val="00965350"/>
    <w:rsid w:val="00965B76"/>
    <w:rsid w:val="00965FCF"/>
    <w:rsid w:val="009666E0"/>
    <w:rsid w:val="00967416"/>
    <w:rsid w:val="00967A9B"/>
    <w:rsid w:val="00971CAE"/>
    <w:rsid w:val="009732B6"/>
    <w:rsid w:val="00973601"/>
    <w:rsid w:val="0097362A"/>
    <w:rsid w:val="00973BAB"/>
    <w:rsid w:val="00973FB1"/>
    <w:rsid w:val="009752F0"/>
    <w:rsid w:val="00976CBD"/>
    <w:rsid w:val="009771B9"/>
    <w:rsid w:val="009775DB"/>
    <w:rsid w:val="0098058F"/>
    <w:rsid w:val="009813C4"/>
    <w:rsid w:val="00981540"/>
    <w:rsid w:val="00981ED4"/>
    <w:rsid w:val="0098244A"/>
    <w:rsid w:val="00982BE2"/>
    <w:rsid w:val="00983AF5"/>
    <w:rsid w:val="0098432E"/>
    <w:rsid w:val="00984456"/>
    <w:rsid w:val="00984BDB"/>
    <w:rsid w:val="00985291"/>
    <w:rsid w:val="00985774"/>
    <w:rsid w:val="00987E76"/>
    <w:rsid w:val="00990C42"/>
    <w:rsid w:val="00993191"/>
    <w:rsid w:val="00993B84"/>
    <w:rsid w:val="00994A77"/>
    <w:rsid w:val="0099576A"/>
    <w:rsid w:val="009A05AC"/>
    <w:rsid w:val="009A171D"/>
    <w:rsid w:val="009A3A8F"/>
    <w:rsid w:val="009A50CF"/>
    <w:rsid w:val="009A5992"/>
    <w:rsid w:val="009A73D5"/>
    <w:rsid w:val="009A7421"/>
    <w:rsid w:val="009B0273"/>
    <w:rsid w:val="009B0824"/>
    <w:rsid w:val="009B0DA1"/>
    <w:rsid w:val="009B3CA3"/>
    <w:rsid w:val="009B5889"/>
    <w:rsid w:val="009B58F7"/>
    <w:rsid w:val="009B5ED1"/>
    <w:rsid w:val="009B6D58"/>
    <w:rsid w:val="009C1A9B"/>
    <w:rsid w:val="009C1D0F"/>
    <w:rsid w:val="009C3B73"/>
    <w:rsid w:val="009C3EC5"/>
    <w:rsid w:val="009C46C2"/>
    <w:rsid w:val="009C6103"/>
    <w:rsid w:val="009D352B"/>
    <w:rsid w:val="009D47AF"/>
    <w:rsid w:val="009D673B"/>
    <w:rsid w:val="009D6D1A"/>
    <w:rsid w:val="009D78BC"/>
    <w:rsid w:val="009E19C7"/>
    <w:rsid w:val="009E27FC"/>
    <w:rsid w:val="009E35C5"/>
    <w:rsid w:val="009E4A0F"/>
    <w:rsid w:val="009E580F"/>
    <w:rsid w:val="009E7100"/>
    <w:rsid w:val="009F1FF7"/>
    <w:rsid w:val="009F4638"/>
    <w:rsid w:val="009F64A7"/>
    <w:rsid w:val="009F67AC"/>
    <w:rsid w:val="009F7683"/>
    <w:rsid w:val="009F7C54"/>
    <w:rsid w:val="00A007EE"/>
    <w:rsid w:val="00A00E74"/>
    <w:rsid w:val="00A015AB"/>
    <w:rsid w:val="00A0285A"/>
    <w:rsid w:val="00A02DEE"/>
    <w:rsid w:val="00A048AD"/>
    <w:rsid w:val="00A04DB0"/>
    <w:rsid w:val="00A05B87"/>
    <w:rsid w:val="00A06A8B"/>
    <w:rsid w:val="00A06ABB"/>
    <w:rsid w:val="00A0752B"/>
    <w:rsid w:val="00A10D1E"/>
    <w:rsid w:val="00A10D1F"/>
    <w:rsid w:val="00A112E2"/>
    <w:rsid w:val="00A11F49"/>
    <w:rsid w:val="00A125F0"/>
    <w:rsid w:val="00A12A5E"/>
    <w:rsid w:val="00A12C95"/>
    <w:rsid w:val="00A14ED9"/>
    <w:rsid w:val="00A14EEF"/>
    <w:rsid w:val="00A150A9"/>
    <w:rsid w:val="00A1623D"/>
    <w:rsid w:val="00A16EF5"/>
    <w:rsid w:val="00A20B69"/>
    <w:rsid w:val="00A21EAD"/>
    <w:rsid w:val="00A222D7"/>
    <w:rsid w:val="00A22548"/>
    <w:rsid w:val="00A24827"/>
    <w:rsid w:val="00A249DB"/>
    <w:rsid w:val="00A24F80"/>
    <w:rsid w:val="00A27FAF"/>
    <w:rsid w:val="00A3062D"/>
    <w:rsid w:val="00A306C6"/>
    <w:rsid w:val="00A30B3F"/>
    <w:rsid w:val="00A30E63"/>
    <w:rsid w:val="00A31F51"/>
    <w:rsid w:val="00A34587"/>
    <w:rsid w:val="00A35037"/>
    <w:rsid w:val="00A3548F"/>
    <w:rsid w:val="00A37070"/>
    <w:rsid w:val="00A40446"/>
    <w:rsid w:val="00A42E71"/>
    <w:rsid w:val="00A43166"/>
    <w:rsid w:val="00A4360B"/>
    <w:rsid w:val="00A4426D"/>
    <w:rsid w:val="00A446DA"/>
    <w:rsid w:val="00A45946"/>
    <w:rsid w:val="00A45BAB"/>
    <w:rsid w:val="00A469EE"/>
    <w:rsid w:val="00A4729F"/>
    <w:rsid w:val="00A4788D"/>
    <w:rsid w:val="00A47C90"/>
    <w:rsid w:val="00A5050E"/>
    <w:rsid w:val="00A5197D"/>
    <w:rsid w:val="00A51D7C"/>
    <w:rsid w:val="00A52061"/>
    <w:rsid w:val="00A5512C"/>
    <w:rsid w:val="00A55E59"/>
    <w:rsid w:val="00A55FEE"/>
    <w:rsid w:val="00A6012E"/>
    <w:rsid w:val="00A61746"/>
    <w:rsid w:val="00A619F2"/>
    <w:rsid w:val="00A63445"/>
    <w:rsid w:val="00A63EB8"/>
    <w:rsid w:val="00A64339"/>
    <w:rsid w:val="00A65307"/>
    <w:rsid w:val="00A65C38"/>
    <w:rsid w:val="00A660E4"/>
    <w:rsid w:val="00A66431"/>
    <w:rsid w:val="00A6756D"/>
    <w:rsid w:val="00A67E1B"/>
    <w:rsid w:val="00A67EAC"/>
    <w:rsid w:val="00A70355"/>
    <w:rsid w:val="00A7178B"/>
    <w:rsid w:val="00A71BBC"/>
    <w:rsid w:val="00A731B5"/>
    <w:rsid w:val="00A738F6"/>
    <w:rsid w:val="00A747D4"/>
    <w:rsid w:val="00A74B2F"/>
    <w:rsid w:val="00A74D0E"/>
    <w:rsid w:val="00A75983"/>
    <w:rsid w:val="00A76C15"/>
    <w:rsid w:val="00A779D8"/>
    <w:rsid w:val="00A81620"/>
    <w:rsid w:val="00A81DD5"/>
    <w:rsid w:val="00A8328A"/>
    <w:rsid w:val="00A84462"/>
    <w:rsid w:val="00A878BB"/>
    <w:rsid w:val="00A921FF"/>
    <w:rsid w:val="00A93710"/>
    <w:rsid w:val="00A95C09"/>
    <w:rsid w:val="00A96293"/>
    <w:rsid w:val="00A96817"/>
    <w:rsid w:val="00AA0AD8"/>
    <w:rsid w:val="00AA0F00"/>
    <w:rsid w:val="00AA13E4"/>
    <w:rsid w:val="00AA46CF"/>
    <w:rsid w:val="00AA5305"/>
    <w:rsid w:val="00AA697C"/>
    <w:rsid w:val="00AA75FA"/>
    <w:rsid w:val="00AA7805"/>
    <w:rsid w:val="00AB0304"/>
    <w:rsid w:val="00AB128A"/>
    <w:rsid w:val="00AB14F4"/>
    <w:rsid w:val="00AB16AE"/>
    <w:rsid w:val="00AB2618"/>
    <w:rsid w:val="00AB2648"/>
    <w:rsid w:val="00AB3FFE"/>
    <w:rsid w:val="00AB5AF2"/>
    <w:rsid w:val="00AB5E50"/>
    <w:rsid w:val="00AB64C0"/>
    <w:rsid w:val="00AB7D2E"/>
    <w:rsid w:val="00AC082E"/>
    <w:rsid w:val="00AC1FE9"/>
    <w:rsid w:val="00AC2111"/>
    <w:rsid w:val="00AC25C8"/>
    <w:rsid w:val="00AC3F2F"/>
    <w:rsid w:val="00AC4EAF"/>
    <w:rsid w:val="00AC535C"/>
    <w:rsid w:val="00AC5807"/>
    <w:rsid w:val="00AC743C"/>
    <w:rsid w:val="00AC7A2E"/>
    <w:rsid w:val="00AC7A3C"/>
    <w:rsid w:val="00AD0BEB"/>
    <w:rsid w:val="00AD16EA"/>
    <w:rsid w:val="00AD1BFE"/>
    <w:rsid w:val="00AD20A6"/>
    <w:rsid w:val="00AD298B"/>
    <w:rsid w:val="00AD3233"/>
    <w:rsid w:val="00AD522C"/>
    <w:rsid w:val="00AD7B20"/>
    <w:rsid w:val="00AE1606"/>
    <w:rsid w:val="00AE224E"/>
    <w:rsid w:val="00AE26C8"/>
    <w:rsid w:val="00AE4008"/>
    <w:rsid w:val="00AE43E4"/>
    <w:rsid w:val="00AE52DD"/>
    <w:rsid w:val="00AE679C"/>
    <w:rsid w:val="00AE73A7"/>
    <w:rsid w:val="00AE78F5"/>
    <w:rsid w:val="00AF023B"/>
    <w:rsid w:val="00AF0D24"/>
    <w:rsid w:val="00AF0ED7"/>
    <w:rsid w:val="00AF126A"/>
    <w:rsid w:val="00AF1563"/>
    <w:rsid w:val="00AF163F"/>
    <w:rsid w:val="00AF1673"/>
    <w:rsid w:val="00AF1CF1"/>
    <w:rsid w:val="00AF20D6"/>
    <w:rsid w:val="00AF3AE8"/>
    <w:rsid w:val="00AF3CFD"/>
    <w:rsid w:val="00AF467F"/>
    <w:rsid w:val="00AF4E1A"/>
    <w:rsid w:val="00AF564E"/>
    <w:rsid w:val="00AF582B"/>
    <w:rsid w:val="00AF591C"/>
    <w:rsid w:val="00AF5B0F"/>
    <w:rsid w:val="00AF5CA3"/>
    <w:rsid w:val="00AF6654"/>
    <w:rsid w:val="00AF7BE8"/>
    <w:rsid w:val="00B011DF"/>
    <w:rsid w:val="00B025A2"/>
    <w:rsid w:val="00B027B8"/>
    <w:rsid w:val="00B02A31"/>
    <w:rsid w:val="00B04537"/>
    <w:rsid w:val="00B04817"/>
    <w:rsid w:val="00B051BE"/>
    <w:rsid w:val="00B068FF"/>
    <w:rsid w:val="00B07942"/>
    <w:rsid w:val="00B10681"/>
    <w:rsid w:val="00B11297"/>
    <w:rsid w:val="00B11B38"/>
    <w:rsid w:val="00B12288"/>
    <w:rsid w:val="00B12330"/>
    <w:rsid w:val="00B12A22"/>
    <w:rsid w:val="00B12C72"/>
    <w:rsid w:val="00B1343E"/>
    <w:rsid w:val="00B16E83"/>
    <w:rsid w:val="00B2050F"/>
    <w:rsid w:val="00B2066D"/>
    <w:rsid w:val="00B21689"/>
    <w:rsid w:val="00B2283B"/>
    <w:rsid w:val="00B22B71"/>
    <w:rsid w:val="00B25447"/>
    <w:rsid w:val="00B2561E"/>
    <w:rsid w:val="00B2572B"/>
    <w:rsid w:val="00B25FC4"/>
    <w:rsid w:val="00B2681D"/>
    <w:rsid w:val="00B26D06"/>
    <w:rsid w:val="00B30994"/>
    <w:rsid w:val="00B32124"/>
    <w:rsid w:val="00B32C46"/>
    <w:rsid w:val="00B333DF"/>
    <w:rsid w:val="00B356B7"/>
    <w:rsid w:val="00B40233"/>
    <w:rsid w:val="00B413A8"/>
    <w:rsid w:val="00B425F0"/>
    <w:rsid w:val="00B44A67"/>
    <w:rsid w:val="00B45340"/>
    <w:rsid w:val="00B46279"/>
    <w:rsid w:val="00B47705"/>
    <w:rsid w:val="00B4794D"/>
    <w:rsid w:val="00B50F8D"/>
    <w:rsid w:val="00B514E8"/>
    <w:rsid w:val="00B51D9F"/>
    <w:rsid w:val="00B52987"/>
    <w:rsid w:val="00B52C16"/>
    <w:rsid w:val="00B5319F"/>
    <w:rsid w:val="00B53B93"/>
    <w:rsid w:val="00B53D73"/>
    <w:rsid w:val="00B54C65"/>
    <w:rsid w:val="00B55268"/>
    <w:rsid w:val="00B57948"/>
    <w:rsid w:val="00B57D12"/>
    <w:rsid w:val="00B57F54"/>
    <w:rsid w:val="00B61677"/>
    <w:rsid w:val="00B62020"/>
    <w:rsid w:val="00B62122"/>
    <w:rsid w:val="00B6226D"/>
    <w:rsid w:val="00B62D06"/>
    <w:rsid w:val="00B63078"/>
    <w:rsid w:val="00B64BF8"/>
    <w:rsid w:val="00B66C0B"/>
    <w:rsid w:val="00B67CCD"/>
    <w:rsid w:val="00B711B2"/>
    <w:rsid w:val="00B7156E"/>
    <w:rsid w:val="00B7164D"/>
    <w:rsid w:val="00B71D73"/>
    <w:rsid w:val="00B73AB8"/>
    <w:rsid w:val="00B73DE0"/>
    <w:rsid w:val="00B744F6"/>
    <w:rsid w:val="00B75687"/>
    <w:rsid w:val="00B76528"/>
    <w:rsid w:val="00B77934"/>
    <w:rsid w:val="00B81AD3"/>
    <w:rsid w:val="00B853BF"/>
    <w:rsid w:val="00B85EEE"/>
    <w:rsid w:val="00B8636F"/>
    <w:rsid w:val="00B86BCB"/>
    <w:rsid w:val="00B875DC"/>
    <w:rsid w:val="00B9100A"/>
    <w:rsid w:val="00B925B0"/>
    <w:rsid w:val="00B9270F"/>
    <w:rsid w:val="00B93AC5"/>
    <w:rsid w:val="00B95090"/>
    <w:rsid w:val="00B9533C"/>
    <w:rsid w:val="00B96B73"/>
    <w:rsid w:val="00B975FA"/>
    <w:rsid w:val="00B9796D"/>
    <w:rsid w:val="00BA248D"/>
    <w:rsid w:val="00BA2949"/>
    <w:rsid w:val="00BA3554"/>
    <w:rsid w:val="00BA54E9"/>
    <w:rsid w:val="00BA632C"/>
    <w:rsid w:val="00BB1C9B"/>
    <w:rsid w:val="00BB2BF0"/>
    <w:rsid w:val="00BB3575"/>
    <w:rsid w:val="00BB3EEB"/>
    <w:rsid w:val="00BB4ADD"/>
    <w:rsid w:val="00BB4C66"/>
    <w:rsid w:val="00BB500A"/>
    <w:rsid w:val="00BB52F9"/>
    <w:rsid w:val="00BB5B81"/>
    <w:rsid w:val="00BB682B"/>
    <w:rsid w:val="00BC04DB"/>
    <w:rsid w:val="00BC07ED"/>
    <w:rsid w:val="00BC0BAC"/>
    <w:rsid w:val="00BC0F4E"/>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2E0A"/>
    <w:rsid w:val="00BD3B55"/>
    <w:rsid w:val="00BD4817"/>
    <w:rsid w:val="00BD6BF7"/>
    <w:rsid w:val="00BD72E6"/>
    <w:rsid w:val="00BE01AE"/>
    <w:rsid w:val="00BE10A4"/>
    <w:rsid w:val="00BE439E"/>
    <w:rsid w:val="00BE45B6"/>
    <w:rsid w:val="00BE54A9"/>
    <w:rsid w:val="00BE6363"/>
    <w:rsid w:val="00BE7FE1"/>
    <w:rsid w:val="00BF46D6"/>
    <w:rsid w:val="00BF4FFD"/>
    <w:rsid w:val="00BF5421"/>
    <w:rsid w:val="00C00E33"/>
    <w:rsid w:val="00C010D8"/>
    <w:rsid w:val="00C029B6"/>
    <w:rsid w:val="00C03431"/>
    <w:rsid w:val="00C0622F"/>
    <w:rsid w:val="00C06D6B"/>
    <w:rsid w:val="00C122A6"/>
    <w:rsid w:val="00C132F1"/>
    <w:rsid w:val="00C14F1A"/>
    <w:rsid w:val="00C156C3"/>
    <w:rsid w:val="00C15BC3"/>
    <w:rsid w:val="00C15DB8"/>
    <w:rsid w:val="00C16602"/>
    <w:rsid w:val="00C16F3F"/>
    <w:rsid w:val="00C173B5"/>
    <w:rsid w:val="00C17414"/>
    <w:rsid w:val="00C21003"/>
    <w:rsid w:val="00C2151D"/>
    <w:rsid w:val="00C21B37"/>
    <w:rsid w:val="00C227F1"/>
    <w:rsid w:val="00C232E0"/>
    <w:rsid w:val="00C23B1B"/>
    <w:rsid w:val="00C23D48"/>
    <w:rsid w:val="00C24256"/>
    <w:rsid w:val="00C26B4D"/>
    <w:rsid w:val="00C26CF7"/>
    <w:rsid w:val="00C3130B"/>
    <w:rsid w:val="00C31373"/>
    <w:rsid w:val="00C32376"/>
    <w:rsid w:val="00C324F0"/>
    <w:rsid w:val="00C34414"/>
    <w:rsid w:val="00C3484C"/>
    <w:rsid w:val="00C358EA"/>
    <w:rsid w:val="00C36497"/>
    <w:rsid w:val="00C364E8"/>
    <w:rsid w:val="00C3797F"/>
    <w:rsid w:val="00C4095B"/>
    <w:rsid w:val="00C43524"/>
    <w:rsid w:val="00C435DD"/>
    <w:rsid w:val="00C4487D"/>
    <w:rsid w:val="00C45122"/>
    <w:rsid w:val="00C45615"/>
    <w:rsid w:val="00C45620"/>
    <w:rsid w:val="00C46003"/>
    <w:rsid w:val="00C464BA"/>
    <w:rsid w:val="00C47611"/>
    <w:rsid w:val="00C4795F"/>
    <w:rsid w:val="00C5074A"/>
    <w:rsid w:val="00C50D71"/>
    <w:rsid w:val="00C51512"/>
    <w:rsid w:val="00C53488"/>
    <w:rsid w:val="00C53926"/>
    <w:rsid w:val="00C53D1C"/>
    <w:rsid w:val="00C54172"/>
    <w:rsid w:val="00C54CEE"/>
    <w:rsid w:val="00C558BA"/>
    <w:rsid w:val="00C568E0"/>
    <w:rsid w:val="00C57D7E"/>
    <w:rsid w:val="00C611EE"/>
    <w:rsid w:val="00C61944"/>
    <w:rsid w:val="00C6256F"/>
    <w:rsid w:val="00C6329E"/>
    <w:rsid w:val="00C6467B"/>
    <w:rsid w:val="00C647D8"/>
    <w:rsid w:val="00C648B6"/>
    <w:rsid w:val="00C64BF0"/>
    <w:rsid w:val="00C66474"/>
    <w:rsid w:val="00C66A65"/>
    <w:rsid w:val="00C706F4"/>
    <w:rsid w:val="00C70E89"/>
    <w:rsid w:val="00C71E26"/>
    <w:rsid w:val="00C72606"/>
    <w:rsid w:val="00C72C30"/>
    <w:rsid w:val="00C72D0E"/>
    <w:rsid w:val="00C72E21"/>
    <w:rsid w:val="00C73E62"/>
    <w:rsid w:val="00C75C99"/>
    <w:rsid w:val="00C80132"/>
    <w:rsid w:val="00C8055A"/>
    <w:rsid w:val="00C806B2"/>
    <w:rsid w:val="00C807D9"/>
    <w:rsid w:val="00C80B25"/>
    <w:rsid w:val="00C813A9"/>
    <w:rsid w:val="00C81E9D"/>
    <w:rsid w:val="00C81FE2"/>
    <w:rsid w:val="00C82BD2"/>
    <w:rsid w:val="00C83EF2"/>
    <w:rsid w:val="00C84419"/>
    <w:rsid w:val="00C864DC"/>
    <w:rsid w:val="00C91912"/>
    <w:rsid w:val="00C93917"/>
    <w:rsid w:val="00C93FBD"/>
    <w:rsid w:val="00C94AD1"/>
    <w:rsid w:val="00C978AF"/>
    <w:rsid w:val="00CA0015"/>
    <w:rsid w:val="00CA169D"/>
    <w:rsid w:val="00CA1747"/>
    <w:rsid w:val="00CA1B50"/>
    <w:rsid w:val="00CA1C11"/>
    <w:rsid w:val="00CA22A5"/>
    <w:rsid w:val="00CA236C"/>
    <w:rsid w:val="00CA4510"/>
    <w:rsid w:val="00CA4AB2"/>
    <w:rsid w:val="00CA5671"/>
    <w:rsid w:val="00CA5B8D"/>
    <w:rsid w:val="00CA5DD1"/>
    <w:rsid w:val="00CA770E"/>
    <w:rsid w:val="00CB0129"/>
    <w:rsid w:val="00CB0C48"/>
    <w:rsid w:val="00CB383D"/>
    <w:rsid w:val="00CB3CB1"/>
    <w:rsid w:val="00CB41AB"/>
    <w:rsid w:val="00CB4C1E"/>
    <w:rsid w:val="00CB68EF"/>
    <w:rsid w:val="00CB6A08"/>
    <w:rsid w:val="00CB6FBC"/>
    <w:rsid w:val="00CB79A4"/>
    <w:rsid w:val="00CB7AD6"/>
    <w:rsid w:val="00CC0A8D"/>
    <w:rsid w:val="00CC1778"/>
    <w:rsid w:val="00CC2028"/>
    <w:rsid w:val="00CC3050"/>
    <w:rsid w:val="00CC3E50"/>
    <w:rsid w:val="00CC3FB0"/>
    <w:rsid w:val="00CC40F1"/>
    <w:rsid w:val="00CC4658"/>
    <w:rsid w:val="00CC518E"/>
    <w:rsid w:val="00CC73F0"/>
    <w:rsid w:val="00CD043A"/>
    <w:rsid w:val="00CD0F89"/>
    <w:rsid w:val="00CD1EF7"/>
    <w:rsid w:val="00CD3548"/>
    <w:rsid w:val="00CD4190"/>
    <w:rsid w:val="00CD435C"/>
    <w:rsid w:val="00CD4898"/>
    <w:rsid w:val="00CE0D64"/>
    <w:rsid w:val="00CE2264"/>
    <w:rsid w:val="00CE43C9"/>
    <w:rsid w:val="00CE4D1D"/>
    <w:rsid w:val="00CE6E31"/>
    <w:rsid w:val="00CE7B83"/>
    <w:rsid w:val="00CE7BF1"/>
    <w:rsid w:val="00CF0D0D"/>
    <w:rsid w:val="00CF1742"/>
    <w:rsid w:val="00CF1B58"/>
    <w:rsid w:val="00CF2246"/>
    <w:rsid w:val="00CF2304"/>
    <w:rsid w:val="00CF34D0"/>
    <w:rsid w:val="00CF3FD1"/>
    <w:rsid w:val="00D00401"/>
    <w:rsid w:val="00D0068C"/>
    <w:rsid w:val="00D008B5"/>
    <w:rsid w:val="00D00BED"/>
    <w:rsid w:val="00D01B3C"/>
    <w:rsid w:val="00D0231B"/>
    <w:rsid w:val="00D02861"/>
    <w:rsid w:val="00D03331"/>
    <w:rsid w:val="00D03E7C"/>
    <w:rsid w:val="00D048DE"/>
    <w:rsid w:val="00D048EE"/>
    <w:rsid w:val="00D04B17"/>
    <w:rsid w:val="00D04FEF"/>
    <w:rsid w:val="00D057CA"/>
    <w:rsid w:val="00D05A4D"/>
    <w:rsid w:val="00D069A2"/>
    <w:rsid w:val="00D104E6"/>
    <w:rsid w:val="00D132BC"/>
    <w:rsid w:val="00D142BA"/>
    <w:rsid w:val="00D150B0"/>
    <w:rsid w:val="00D15272"/>
    <w:rsid w:val="00D161B8"/>
    <w:rsid w:val="00D17258"/>
    <w:rsid w:val="00D219A5"/>
    <w:rsid w:val="00D22464"/>
    <w:rsid w:val="00D22D6C"/>
    <w:rsid w:val="00D24C61"/>
    <w:rsid w:val="00D27B1C"/>
    <w:rsid w:val="00D27C21"/>
    <w:rsid w:val="00D30487"/>
    <w:rsid w:val="00D30F7E"/>
    <w:rsid w:val="00D320A2"/>
    <w:rsid w:val="00D326C7"/>
    <w:rsid w:val="00D32DD8"/>
    <w:rsid w:val="00D32F34"/>
    <w:rsid w:val="00D32F51"/>
    <w:rsid w:val="00D3308D"/>
    <w:rsid w:val="00D33481"/>
    <w:rsid w:val="00D359EB"/>
    <w:rsid w:val="00D36050"/>
    <w:rsid w:val="00D362DB"/>
    <w:rsid w:val="00D3756D"/>
    <w:rsid w:val="00D411B6"/>
    <w:rsid w:val="00D433D6"/>
    <w:rsid w:val="00D4557B"/>
    <w:rsid w:val="00D463EA"/>
    <w:rsid w:val="00D46D5B"/>
    <w:rsid w:val="00D47316"/>
    <w:rsid w:val="00D47541"/>
    <w:rsid w:val="00D47A5B"/>
    <w:rsid w:val="00D47A9C"/>
    <w:rsid w:val="00D504DE"/>
    <w:rsid w:val="00D50B56"/>
    <w:rsid w:val="00D516BE"/>
    <w:rsid w:val="00D52CC7"/>
    <w:rsid w:val="00D52D0B"/>
    <w:rsid w:val="00D5440E"/>
    <w:rsid w:val="00D54E6F"/>
    <w:rsid w:val="00D550DE"/>
    <w:rsid w:val="00D5541F"/>
    <w:rsid w:val="00D5674E"/>
    <w:rsid w:val="00D56A63"/>
    <w:rsid w:val="00D56D2A"/>
    <w:rsid w:val="00D57126"/>
    <w:rsid w:val="00D57531"/>
    <w:rsid w:val="00D60E8B"/>
    <w:rsid w:val="00D612BC"/>
    <w:rsid w:val="00D61D87"/>
    <w:rsid w:val="00D62C0F"/>
    <w:rsid w:val="00D644C9"/>
    <w:rsid w:val="00D64ADF"/>
    <w:rsid w:val="00D655D3"/>
    <w:rsid w:val="00D65BF2"/>
    <w:rsid w:val="00D65E4E"/>
    <w:rsid w:val="00D65EBA"/>
    <w:rsid w:val="00D71259"/>
    <w:rsid w:val="00D71DF0"/>
    <w:rsid w:val="00D72046"/>
    <w:rsid w:val="00D7354F"/>
    <w:rsid w:val="00D7417D"/>
    <w:rsid w:val="00D7435F"/>
    <w:rsid w:val="00D74CCE"/>
    <w:rsid w:val="00D758CA"/>
    <w:rsid w:val="00D75F27"/>
    <w:rsid w:val="00D76BBA"/>
    <w:rsid w:val="00D76E5A"/>
    <w:rsid w:val="00D770E9"/>
    <w:rsid w:val="00D77ADB"/>
    <w:rsid w:val="00D77EF7"/>
    <w:rsid w:val="00D815D1"/>
    <w:rsid w:val="00D81660"/>
    <w:rsid w:val="00D81962"/>
    <w:rsid w:val="00D81FA5"/>
    <w:rsid w:val="00D820D2"/>
    <w:rsid w:val="00D82DAD"/>
    <w:rsid w:val="00D83043"/>
    <w:rsid w:val="00D8313C"/>
    <w:rsid w:val="00D84988"/>
    <w:rsid w:val="00D8594D"/>
    <w:rsid w:val="00D86538"/>
    <w:rsid w:val="00D873FE"/>
    <w:rsid w:val="00D875CB"/>
    <w:rsid w:val="00D93F8D"/>
    <w:rsid w:val="00D970D2"/>
    <w:rsid w:val="00D976EB"/>
    <w:rsid w:val="00DA0948"/>
    <w:rsid w:val="00DA0A4E"/>
    <w:rsid w:val="00DA0F94"/>
    <w:rsid w:val="00DA1AF1"/>
    <w:rsid w:val="00DA2289"/>
    <w:rsid w:val="00DA474A"/>
    <w:rsid w:val="00DA6006"/>
    <w:rsid w:val="00DA687B"/>
    <w:rsid w:val="00DA6C97"/>
    <w:rsid w:val="00DB01A7"/>
    <w:rsid w:val="00DB02E4"/>
    <w:rsid w:val="00DB2BCC"/>
    <w:rsid w:val="00DB3E17"/>
    <w:rsid w:val="00DB4273"/>
    <w:rsid w:val="00DB4CC7"/>
    <w:rsid w:val="00DB5857"/>
    <w:rsid w:val="00DB64C8"/>
    <w:rsid w:val="00DB64E8"/>
    <w:rsid w:val="00DB6D02"/>
    <w:rsid w:val="00DC5332"/>
    <w:rsid w:val="00DC59F5"/>
    <w:rsid w:val="00DC6FEB"/>
    <w:rsid w:val="00DC769E"/>
    <w:rsid w:val="00DD2498"/>
    <w:rsid w:val="00DD24EE"/>
    <w:rsid w:val="00DD2AB5"/>
    <w:rsid w:val="00DD322C"/>
    <w:rsid w:val="00DD3E3D"/>
    <w:rsid w:val="00DD4F48"/>
    <w:rsid w:val="00DD51F0"/>
    <w:rsid w:val="00DD550F"/>
    <w:rsid w:val="00DD56AA"/>
    <w:rsid w:val="00DD5CF9"/>
    <w:rsid w:val="00DD5FB8"/>
    <w:rsid w:val="00DD6D87"/>
    <w:rsid w:val="00DD6FDA"/>
    <w:rsid w:val="00DD7112"/>
    <w:rsid w:val="00DE1323"/>
    <w:rsid w:val="00DE134D"/>
    <w:rsid w:val="00DE1D11"/>
    <w:rsid w:val="00DE3C28"/>
    <w:rsid w:val="00DE5B89"/>
    <w:rsid w:val="00DE7F8F"/>
    <w:rsid w:val="00DF11C4"/>
    <w:rsid w:val="00DF13E4"/>
    <w:rsid w:val="00DF19A1"/>
    <w:rsid w:val="00DF5182"/>
    <w:rsid w:val="00E01503"/>
    <w:rsid w:val="00E020C1"/>
    <w:rsid w:val="00E0215B"/>
    <w:rsid w:val="00E02F60"/>
    <w:rsid w:val="00E04589"/>
    <w:rsid w:val="00E045AE"/>
    <w:rsid w:val="00E046C2"/>
    <w:rsid w:val="00E04A16"/>
    <w:rsid w:val="00E04B73"/>
    <w:rsid w:val="00E04FA9"/>
    <w:rsid w:val="00E05F32"/>
    <w:rsid w:val="00E06A2E"/>
    <w:rsid w:val="00E070E6"/>
    <w:rsid w:val="00E0748B"/>
    <w:rsid w:val="00E07BDA"/>
    <w:rsid w:val="00E10BB7"/>
    <w:rsid w:val="00E12959"/>
    <w:rsid w:val="00E12D7A"/>
    <w:rsid w:val="00E161F1"/>
    <w:rsid w:val="00E1738B"/>
    <w:rsid w:val="00E1765F"/>
    <w:rsid w:val="00E20011"/>
    <w:rsid w:val="00E20B3E"/>
    <w:rsid w:val="00E20E95"/>
    <w:rsid w:val="00E210BB"/>
    <w:rsid w:val="00E2217F"/>
    <w:rsid w:val="00E222A7"/>
    <w:rsid w:val="00E22E51"/>
    <w:rsid w:val="00E23A9A"/>
    <w:rsid w:val="00E23F7F"/>
    <w:rsid w:val="00E2406F"/>
    <w:rsid w:val="00E242FF"/>
    <w:rsid w:val="00E24EBF"/>
    <w:rsid w:val="00E2585F"/>
    <w:rsid w:val="00E25D59"/>
    <w:rsid w:val="00E2620A"/>
    <w:rsid w:val="00E26A48"/>
    <w:rsid w:val="00E31FBD"/>
    <w:rsid w:val="00E33069"/>
    <w:rsid w:val="00E36717"/>
    <w:rsid w:val="00E36A86"/>
    <w:rsid w:val="00E41156"/>
    <w:rsid w:val="00E41620"/>
    <w:rsid w:val="00E4239E"/>
    <w:rsid w:val="00E42FEB"/>
    <w:rsid w:val="00E430BF"/>
    <w:rsid w:val="00E43CEB"/>
    <w:rsid w:val="00E4410D"/>
    <w:rsid w:val="00E44939"/>
    <w:rsid w:val="00E45007"/>
    <w:rsid w:val="00E4547C"/>
    <w:rsid w:val="00E45ACA"/>
    <w:rsid w:val="00E45C7F"/>
    <w:rsid w:val="00E46422"/>
    <w:rsid w:val="00E46DBA"/>
    <w:rsid w:val="00E51117"/>
    <w:rsid w:val="00E51EEA"/>
    <w:rsid w:val="00E51EF6"/>
    <w:rsid w:val="00E53818"/>
    <w:rsid w:val="00E54085"/>
    <w:rsid w:val="00E54297"/>
    <w:rsid w:val="00E54B2C"/>
    <w:rsid w:val="00E54DDF"/>
    <w:rsid w:val="00E5510F"/>
    <w:rsid w:val="00E6008B"/>
    <w:rsid w:val="00E6044F"/>
    <w:rsid w:val="00E6367A"/>
    <w:rsid w:val="00E63C8D"/>
    <w:rsid w:val="00E64337"/>
    <w:rsid w:val="00E65F37"/>
    <w:rsid w:val="00E6679D"/>
    <w:rsid w:val="00E674AE"/>
    <w:rsid w:val="00E67BA7"/>
    <w:rsid w:val="00E74264"/>
    <w:rsid w:val="00E749B7"/>
    <w:rsid w:val="00E7522C"/>
    <w:rsid w:val="00E765B7"/>
    <w:rsid w:val="00E77532"/>
    <w:rsid w:val="00E77EEE"/>
    <w:rsid w:val="00E805B6"/>
    <w:rsid w:val="00E8117A"/>
    <w:rsid w:val="00E81D32"/>
    <w:rsid w:val="00E824C3"/>
    <w:rsid w:val="00E82FAF"/>
    <w:rsid w:val="00E84171"/>
    <w:rsid w:val="00E85A49"/>
    <w:rsid w:val="00E90E72"/>
    <w:rsid w:val="00E90FD0"/>
    <w:rsid w:val="00E92272"/>
    <w:rsid w:val="00E92823"/>
    <w:rsid w:val="00E92BAA"/>
    <w:rsid w:val="00E94D7F"/>
    <w:rsid w:val="00E95E47"/>
    <w:rsid w:val="00E969ED"/>
    <w:rsid w:val="00E9746B"/>
    <w:rsid w:val="00E977E3"/>
    <w:rsid w:val="00EA059F"/>
    <w:rsid w:val="00EA06E9"/>
    <w:rsid w:val="00EA150B"/>
    <w:rsid w:val="00EA210E"/>
    <w:rsid w:val="00EA2845"/>
    <w:rsid w:val="00EA2989"/>
    <w:rsid w:val="00EA29E2"/>
    <w:rsid w:val="00EA3E33"/>
    <w:rsid w:val="00EA3FD0"/>
    <w:rsid w:val="00EA40DF"/>
    <w:rsid w:val="00EA4556"/>
    <w:rsid w:val="00EA58C8"/>
    <w:rsid w:val="00EA6215"/>
    <w:rsid w:val="00EA625E"/>
    <w:rsid w:val="00EA7474"/>
    <w:rsid w:val="00EB06AC"/>
    <w:rsid w:val="00EB0B3D"/>
    <w:rsid w:val="00EB2AE8"/>
    <w:rsid w:val="00EB2B36"/>
    <w:rsid w:val="00EB395D"/>
    <w:rsid w:val="00EB3EA5"/>
    <w:rsid w:val="00EB42B2"/>
    <w:rsid w:val="00EB487B"/>
    <w:rsid w:val="00EB5F02"/>
    <w:rsid w:val="00EB602D"/>
    <w:rsid w:val="00EB6064"/>
    <w:rsid w:val="00EB6314"/>
    <w:rsid w:val="00EB6684"/>
    <w:rsid w:val="00EB6E54"/>
    <w:rsid w:val="00EB705C"/>
    <w:rsid w:val="00EC09B0"/>
    <w:rsid w:val="00EC22F7"/>
    <w:rsid w:val="00EC2345"/>
    <w:rsid w:val="00EC2CDE"/>
    <w:rsid w:val="00EC34D1"/>
    <w:rsid w:val="00EC46A0"/>
    <w:rsid w:val="00EC5335"/>
    <w:rsid w:val="00EC5832"/>
    <w:rsid w:val="00EC5A3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50A"/>
    <w:rsid w:val="00EE55F5"/>
    <w:rsid w:val="00EE5855"/>
    <w:rsid w:val="00EE7019"/>
    <w:rsid w:val="00EE73A8"/>
    <w:rsid w:val="00EE7A99"/>
    <w:rsid w:val="00EF24C7"/>
    <w:rsid w:val="00EF273B"/>
    <w:rsid w:val="00EF2954"/>
    <w:rsid w:val="00EF2B43"/>
    <w:rsid w:val="00EF352E"/>
    <w:rsid w:val="00EF6526"/>
    <w:rsid w:val="00EF7868"/>
    <w:rsid w:val="00F01685"/>
    <w:rsid w:val="00F016D5"/>
    <w:rsid w:val="00F0309B"/>
    <w:rsid w:val="00F034E7"/>
    <w:rsid w:val="00F04847"/>
    <w:rsid w:val="00F04FC3"/>
    <w:rsid w:val="00F11794"/>
    <w:rsid w:val="00F11D9C"/>
    <w:rsid w:val="00F125C4"/>
    <w:rsid w:val="00F130E4"/>
    <w:rsid w:val="00F1389B"/>
    <w:rsid w:val="00F13FFF"/>
    <w:rsid w:val="00F141E2"/>
    <w:rsid w:val="00F154A2"/>
    <w:rsid w:val="00F15F72"/>
    <w:rsid w:val="00F16941"/>
    <w:rsid w:val="00F1738A"/>
    <w:rsid w:val="00F179B2"/>
    <w:rsid w:val="00F17B20"/>
    <w:rsid w:val="00F20B78"/>
    <w:rsid w:val="00F20CF5"/>
    <w:rsid w:val="00F20DA5"/>
    <w:rsid w:val="00F21C25"/>
    <w:rsid w:val="00F23100"/>
    <w:rsid w:val="00F23A51"/>
    <w:rsid w:val="00F242D7"/>
    <w:rsid w:val="00F24327"/>
    <w:rsid w:val="00F24E9E"/>
    <w:rsid w:val="00F26162"/>
    <w:rsid w:val="00F263B3"/>
    <w:rsid w:val="00F315E3"/>
    <w:rsid w:val="00F31E36"/>
    <w:rsid w:val="00F32233"/>
    <w:rsid w:val="00F339E3"/>
    <w:rsid w:val="00F377C0"/>
    <w:rsid w:val="00F37F2C"/>
    <w:rsid w:val="00F402CA"/>
    <w:rsid w:val="00F403A5"/>
    <w:rsid w:val="00F406AC"/>
    <w:rsid w:val="00F40D4D"/>
    <w:rsid w:val="00F4140F"/>
    <w:rsid w:val="00F4395E"/>
    <w:rsid w:val="00F448C2"/>
    <w:rsid w:val="00F449C0"/>
    <w:rsid w:val="00F45B4D"/>
    <w:rsid w:val="00F45B8B"/>
    <w:rsid w:val="00F474D8"/>
    <w:rsid w:val="00F479CF"/>
    <w:rsid w:val="00F52536"/>
    <w:rsid w:val="00F529FA"/>
    <w:rsid w:val="00F52ACB"/>
    <w:rsid w:val="00F5438A"/>
    <w:rsid w:val="00F546F2"/>
    <w:rsid w:val="00F55654"/>
    <w:rsid w:val="00F5653D"/>
    <w:rsid w:val="00F56DB2"/>
    <w:rsid w:val="00F60675"/>
    <w:rsid w:val="00F607C7"/>
    <w:rsid w:val="00F60A05"/>
    <w:rsid w:val="00F61898"/>
    <w:rsid w:val="00F61A9D"/>
    <w:rsid w:val="00F61D7A"/>
    <w:rsid w:val="00F63223"/>
    <w:rsid w:val="00F64BF8"/>
    <w:rsid w:val="00F64DF9"/>
    <w:rsid w:val="00F658E7"/>
    <w:rsid w:val="00F676F8"/>
    <w:rsid w:val="00F67CD4"/>
    <w:rsid w:val="00F70E55"/>
    <w:rsid w:val="00F73CAB"/>
    <w:rsid w:val="00F743B3"/>
    <w:rsid w:val="00F7451F"/>
    <w:rsid w:val="00F77240"/>
    <w:rsid w:val="00F825AC"/>
    <w:rsid w:val="00F82623"/>
    <w:rsid w:val="00F82C7D"/>
    <w:rsid w:val="00F839B3"/>
    <w:rsid w:val="00F83B76"/>
    <w:rsid w:val="00F8462A"/>
    <w:rsid w:val="00F84BCC"/>
    <w:rsid w:val="00F85DFC"/>
    <w:rsid w:val="00F85F62"/>
    <w:rsid w:val="00F86162"/>
    <w:rsid w:val="00F869A0"/>
    <w:rsid w:val="00F86ED5"/>
    <w:rsid w:val="00F871C2"/>
    <w:rsid w:val="00F914CF"/>
    <w:rsid w:val="00F92513"/>
    <w:rsid w:val="00F930CD"/>
    <w:rsid w:val="00F932ED"/>
    <w:rsid w:val="00F935C6"/>
    <w:rsid w:val="00F9448B"/>
    <w:rsid w:val="00F95A29"/>
    <w:rsid w:val="00F964D7"/>
    <w:rsid w:val="00F97D3E"/>
    <w:rsid w:val="00FA0498"/>
    <w:rsid w:val="00FA0E41"/>
    <w:rsid w:val="00FA2BFA"/>
    <w:rsid w:val="00FA2FB6"/>
    <w:rsid w:val="00FA37C3"/>
    <w:rsid w:val="00FA3AB3"/>
    <w:rsid w:val="00FA409E"/>
    <w:rsid w:val="00FA4725"/>
    <w:rsid w:val="00FA4F9D"/>
    <w:rsid w:val="00FA6F47"/>
    <w:rsid w:val="00FA7711"/>
    <w:rsid w:val="00FB068C"/>
    <w:rsid w:val="00FB073B"/>
    <w:rsid w:val="00FB12F4"/>
    <w:rsid w:val="00FB1530"/>
    <w:rsid w:val="00FB3AFB"/>
    <w:rsid w:val="00FB3CC9"/>
    <w:rsid w:val="00FB4ACF"/>
    <w:rsid w:val="00FB6614"/>
    <w:rsid w:val="00FB72F4"/>
    <w:rsid w:val="00FB78E7"/>
    <w:rsid w:val="00FB796B"/>
    <w:rsid w:val="00FC096C"/>
    <w:rsid w:val="00FC09CF"/>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4C"/>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 w:type="table" w:styleId="25">
    <w:name w:val="Table Simple 2"/>
    <w:basedOn w:val="a1"/>
    <w:rsid w:val="00C5074A"/>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lt-edited">
    <w:name w:val="alt-edited"/>
    <w:basedOn w:val="a0"/>
    <w:rsid w:val="00A844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7920042">
      <w:bodyDiv w:val="1"/>
      <w:marLeft w:val="0"/>
      <w:marRight w:val="0"/>
      <w:marTop w:val="0"/>
      <w:marBottom w:val="0"/>
      <w:divBdr>
        <w:top w:val="none" w:sz="0" w:space="0" w:color="auto"/>
        <w:left w:val="none" w:sz="0" w:space="0" w:color="auto"/>
        <w:bottom w:val="none" w:sz="0" w:space="0" w:color="auto"/>
        <w:right w:val="none" w:sz="0" w:space="0" w:color="auto"/>
      </w:divBdr>
    </w:div>
    <w:div w:id="186142679">
      <w:bodyDiv w:val="1"/>
      <w:marLeft w:val="0"/>
      <w:marRight w:val="0"/>
      <w:marTop w:val="0"/>
      <w:marBottom w:val="0"/>
      <w:divBdr>
        <w:top w:val="none" w:sz="0" w:space="0" w:color="auto"/>
        <w:left w:val="none" w:sz="0" w:space="0" w:color="auto"/>
        <w:bottom w:val="none" w:sz="0" w:space="0" w:color="auto"/>
        <w:right w:val="none" w:sz="0" w:space="0" w:color="auto"/>
      </w:divBdr>
    </w:div>
    <w:div w:id="242956432">
      <w:bodyDiv w:val="1"/>
      <w:marLeft w:val="0"/>
      <w:marRight w:val="0"/>
      <w:marTop w:val="0"/>
      <w:marBottom w:val="0"/>
      <w:divBdr>
        <w:top w:val="none" w:sz="0" w:space="0" w:color="auto"/>
        <w:left w:val="none" w:sz="0" w:space="0" w:color="auto"/>
        <w:bottom w:val="none" w:sz="0" w:space="0" w:color="auto"/>
        <w:right w:val="none" w:sz="0" w:space="0" w:color="auto"/>
      </w:divBdr>
      <w:divsChild>
        <w:div w:id="2048867387">
          <w:marLeft w:val="0"/>
          <w:marRight w:val="0"/>
          <w:marTop w:val="0"/>
          <w:marBottom w:val="0"/>
          <w:divBdr>
            <w:top w:val="none" w:sz="0" w:space="0" w:color="auto"/>
            <w:left w:val="none" w:sz="0" w:space="0" w:color="auto"/>
            <w:bottom w:val="none" w:sz="0" w:space="0" w:color="auto"/>
            <w:right w:val="none" w:sz="0" w:space="0" w:color="auto"/>
          </w:divBdr>
          <w:divsChild>
            <w:div w:id="112405660">
              <w:marLeft w:val="0"/>
              <w:marRight w:val="0"/>
              <w:marTop w:val="0"/>
              <w:marBottom w:val="0"/>
              <w:divBdr>
                <w:top w:val="none" w:sz="0" w:space="0" w:color="auto"/>
                <w:left w:val="none" w:sz="0" w:space="0" w:color="auto"/>
                <w:bottom w:val="none" w:sz="0" w:space="0" w:color="auto"/>
                <w:right w:val="none" w:sz="0" w:space="0" w:color="auto"/>
              </w:divBdr>
              <w:divsChild>
                <w:div w:id="658577817">
                  <w:marLeft w:val="0"/>
                  <w:marRight w:val="0"/>
                  <w:marTop w:val="0"/>
                  <w:marBottom w:val="0"/>
                  <w:divBdr>
                    <w:top w:val="none" w:sz="0" w:space="0" w:color="auto"/>
                    <w:left w:val="none" w:sz="0" w:space="0" w:color="auto"/>
                    <w:bottom w:val="none" w:sz="0" w:space="0" w:color="auto"/>
                    <w:right w:val="none" w:sz="0" w:space="0" w:color="auto"/>
                  </w:divBdr>
                  <w:divsChild>
                    <w:div w:id="1471094483">
                      <w:marLeft w:val="0"/>
                      <w:marRight w:val="0"/>
                      <w:marTop w:val="0"/>
                      <w:marBottom w:val="0"/>
                      <w:divBdr>
                        <w:top w:val="none" w:sz="0" w:space="0" w:color="auto"/>
                        <w:left w:val="none" w:sz="0" w:space="0" w:color="auto"/>
                        <w:bottom w:val="none" w:sz="0" w:space="0" w:color="auto"/>
                        <w:right w:val="none" w:sz="0" w:space="0" w:color="auto"/>
                      </w:divBdr>
                      <w:divsChild>
                        <w:div w:id="161505150">
                          <w:marLeft w:val="0"/>
                          <w:marRight w:val="0"/>
                          <w:marTop w:val="0"/>
                          <w:marBottom w:val="0"/>
                          <w:divBdr>
                            <w:top w:val="none" w:sz="0" w:space="0" w:color="auto"/>
                            <w:left w:val="none" w:sz="0" w:space="0" w:color="auto"/>
                            <w:bottom w:val="none" w:sz="0" w:space="0" w:color="auto"/>
                            <w:right w:val="none" w:sz="0" w:space="0" w:color="auto"/>
                          </w:divBdr>
                          <w:divsChild>
                            <w:div w:id="487673281">
                              <w:marLeft w:val="0"/>
                              <w:marRight w:val="0"/>
                              <w:marTop w:val="0"/>
                              <w:marBottom w:val="0"/>
                              <w:divBdr>
                                <w:top w:val="none" w:sz="0" w:space="0" w:color="auto"/>
                                <w:left w:val="none" w:sz="0" w:space="0" w:color="auto"/>
                                <w:bottom w:val="none" w:sz="0" w:space="0" w:color="auto"/>
                                <w:right w:val="none" w:sz="0" w:space="0" w:color="auto"/>
                              </w:divBdr>
                            </w:div>
                          </w:divsChild>
                        </w:div>
                        <w:div w:id="869224276">
                          <w:marLeft w:val="0"/>
                          <w:marRight w:val="0"/>
                          <w:marTop w:val="0"/>
                          <w:marBottom w:val="0"/>
                          <w:divBdr>
                            <w:top w:val="none" w:sz="0" w:space="0" w:color="auto"/>
                            <w:left w:val="none" w:sz="0" w:space="0" w:color="auto"/>
                            <w:bottom w:val="none" w:sz="0" w:space="0" w:color="auto"/>
                            <w:right w:val="none" w:sz="0" w:space="0" w:color="auto"/>
                          </w:divBdr>
                          <w:divsChild>
                            <w:div w:id="801507490">
                              <w:marLeft w:val="0"/>
                              <w:marRight w:val="300"/>
                              <w:marTop w:val="180"/>
                              <w:marBottom w:val="0"/>
                              <w:divBdr>
                                <w:top w:val="none" w:sz="0" w:space="0" w:color="auto"/>
                                <w:left w:val="none" w:sz="0" w:space="0" w:color="auto"/>
                                <w:bottom w:val="none" w:sz="0" w:space="0" w:color="auto"/>
                                <w:right w:val="none" w:sz="0" w:space="0" w:color="auto"/>
                              </w:divBdr>
                              <w:divsChild>
                                <w:div w:id="24676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7866524">
          <w:marLeft w:val="0"/>
          <w:marRight w:val="0"/>
          <w:marTop w:val="0"/>
          <w:marBottom w:val="0"/>
          <w:divBdr>
            <w:top w:val="none" w:sz="0" w:space="0" w:color="auto"/>
            <w:left w:val="none" w:sz="0" w:space="0" w:color="auto"/>
            <w:bottom w:val="none" w:sz="0" w:space="0" w:color="auto"/>
            <w:right w:val="none" w:sz="0" w:space="0" w:color="auto"/>
          </w:divBdr>
          <w:divsChild>
            <w:div w:id="1584022335">
              <w:marLeft w:val="0"/>
              <w:marRight w:val="0"/>
              <w:marTop w:val="0"/>
              <w:marBottom w:val="0"/>
              <w:divBdr>
                <w:top w:val="none" w:sz="0" w:space="0" w:color="auto"/>
                <w:left w:val="none" w:sz="0" w:space="0" w:color="auto"/>
                <w:bottom w:val="none" w:sz="0" w:space="0" w:color="auto"/>
                <w:right w:val="none" w:sz="0" w:space="0" w:color="auto"/>
              </w:divBdr>
              <w:divsChild>
                <w:div w:id="1190147011">
                  <w:marLeft w:val="0"/>
                  <w:marRight w:val="0"/>
                  <w:marTop w:val="0"/>
                  <w:marBottom w:val="0"/>
                  <w:divBdr>
                    <w:top w:val="none" w:sz="0" w:space="0" w:color="auto"/>
                    <w:left w:val="none" w:sz="0" w:space="0" w:color="auto"/>
                    <w:bottom w:val="none" w:sz="0" w:space="0" w:color="auto"/>
                    <w:right w:val="none" w:sz="0" w:space="0" w:color="auto"/>
                  </w:divBdr>
                  <w:divsChild>
                    <w:div w:id="1413771637">
                      <w:marLeft w:val="0"/>
                      <w:marRight w:val="0"/>
                      <w:marTop w:val="0"/>
                      <w:marBottom w:val="0"/>
                      <w:divBdr>
                        <w:top w:val="none" w:sz="0" w:space="0" w:color="auto"/>
                        <w:left w:val="none" w:sz="0" w:space="0" w:color="auto"/>
                        <w:bottom w:val="none" w:sz="0" w:space="0" w:color="auto"/>
                        <w:right w:val="none" w:sz="0" w:space="0" w:color="auto"/>
                      </w:divBdr>
                      <w:divsChild>
                        <w:div w:id="78500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49556546">
      <w:bodyDiv w:val="1"/>
      <w:marLeft w:val="0"/>
      <w:marRight w:val="0"/>
      <w:marTop w:val="0"/>
      <w:marBottom w:val="0"/>
      <w:divBdr>
        <w:top w:val="none" w:sz="0" w:space="0" w:color="auto"/>
        <w:left w:val="none" w:sz="0" w:space="0" w:color="auto"/>
        <w:bottom w:val="none" w:sz="0" w:space="0" w:color="auto"/>
        <w:right w:val="none" w:sz="0" w:space="0" w:color="auto"/>
      </w:divBdr>
    </w:div>
    <w:div w:id="673534675">
      <w:bodyDiv w:val="1"/>
      <w:marLeft w:val="0"/>
      <w:marRight w:val="0"/>
      <w:marTop w:val="0"/>
      <w:marBottom w:val="0"/>
      <w:divBdr>
        <w:top w:val="none" w:sz="0" w:space="0" w:color="auto"/>
        <w:left w:val="none" w:sz="0" w:space="0" w:color="auto"/>
        <w:bottom w:val="none" w:sz="0" w:space="0" w:color="auto"/>
        <w:right w:val="none" w:sz="0" w:space="0" w:color="auto"/>
      </w:divBdr>
    </w:div>
    <w:div w:id="742918043">
      <w:bodyDiv w:val="1"/>
      <w:marLeft w:val="0"/>
      <w:marRight w:val="0"/>
      <w:marTop w:val="0"/>
      <w:marBottom w:val="0"/>
      <w:divBdr>
        <w:top w:val="none" w:sz="0" w:space="0" w:color="auto"/>
        <w:left w:val="none" w:sz="0" w:space="0" w:color="auto"/>
        <w:bottom w:val="none" w:sz="0" w:space="0" w:color="auto"/>
        <w:right w:val="none" w:sz="0" w:space="0" w:color="auto"/>
      </w:divBdr>
    </w:div>
    <w:div w:id="870802603">
      <w:bodyDiv w:val="1"/>
      <w:marLeft w:val="0"/>
      <w:marRight w:val="0"/>
      <w:marTop w:val="0"/>
      <w:marBottom w:val="0"/>
      <w:divBdr>
        <w:top w:val="none" w:sz="0" w:space="0" w:color="auto"/>
        <w:left w:val="none" w:sz="0" w:space="0" w:color="auto"/>
        <w:bottom w:val="none" w:sz="0" w:space="0" w:color="auto"/>
        <w:right w:val="none" w:sz="0" w:space="0" w:color="auto"/>
      </w:divBdr>
    </w:div>
    <w:div w:id="926232925">
      <w:bodyDiv w:val="1"/>
      <w:marLeft w:val="0"/>
      <w:marRight w:val="0"/>
      <w:marTop w:val="0"/>
      <w:marBottom w:val="0"/>
      <w:divBdr>
        <w:top w:val="none" w:sz="0" w:space="0" w:color="auto"/>
        <w:left w:val="none" w:sz="0" w:space="0" w:color="auto"/>
        <w:bottom w:val="none" w:sz="0" w:space="0" w:color="auto"/>
        <w:right w:val="none" w:sz="0" w:space="0" w:color="auto"/>
      </w:divBdr>
    </w:div>
    <w:div w:id="1229075676">
      <w:bodyDiv w:val="1"/>
      <w:marLeft w:val="0"/>
      <w:marRight w:val="0"/>
      <w:marTop w:val="0"/>
      <w:marBottom w:val="0"/>
      <w:divBdr>
        <w:top w:val="none" w:sz="0" w:space="0" w:color="auto"/>
        <w:left w:val="none" w:sz="0" w:space="0" w:color="auto"/>
        <w:bottom w:val="none" w:sz="0" w:space="0" w:color="auto"/>
        <w:right w:val="none" w:sz="0" w:space="0" w:color="auto"/>
      </w:divBdr>
      <w:divsChild>
        <w:div w:id="1752846239">
          <w:marLeft w:val="0"/>
          <w:marRight w:val="0"/>
          <w:marTop w:val="0"/>
          <w:marBottom w:val="0"/>
          <w:divBdr>
            <w:top w:val="none" w:sz="0" w:space="0" w:color="auto"/>
            <w:left w:val="none" w:sz="0" w:space="0" w:color="auto"/>
            <w:bottom w:val="none" w:sz="0" w:space="0" w:color="auto"/>
            <w:right w:val="none" w:sz="0" w:space="0" w:color="auto"/>
          </w:divBdr>
          <w:divsChild>
            <w:div w:id="1586182754">
              <w:marLeft w:val="0"/>
              <w:marRight w:val="0"/>
              <w:marTop w:val="0"/>
              <w:marBottom w:val="0"/>
              <w:divBdr>
                <w:top w:val="none" w:sz="0" w:space="0" w:color="auto"/>
                <w:left w:val="none" w:sz="0" w:space="0" w:color="auto"/>
                <w:bottom w:val="none" w:sz="0" w:space="0" w:color="auto"/>
                <w:right w:val="none" w:sz="0" w:space="0" w:color="auto"/>
              </w:divBdr>
              <w:divsChild>
                <w:div w:id="1753355288">
                  <w:marLeft w:val="0"/>
                  <w:marRight w:val="0"/>
                  <w:marTop w:val="0"/>
                  <w:marBottom w:val="0"/>
                  <w:divBdr>
                    <w:top w:val="none" w:sz="0" w:space="0" w:color="auto"/>
                    <w:left w:val="none" w:sz="0" w:space="0" w:color="auto"/>
                    <w:bottom w:val="none" w:sz="0" w:space="0" w:color="auto"/>
                    <w:right w:val="none" w:sz="0" w:space="0" w:color="auto"/>
                  </w:divBdr>
                  <w:divsChild>
                    <w:div w:id="759328325">
                      <w:marLeft w:val="0"/>
                      <w:marRight w:val="0"/>
                      <w:marTop w:val="0"/>
                      <w:marBottom w:val="0"/>
                      <w:divBdr>
                        <w:top w:val="none" w:sz="0" w:space="0" w:color="auto"/>
                        <w:left w:val="none" w:sz="0" w:space="0" w:color="auto"/>
                        <w:bottom w:val="none" w:sz="0" w:space="0" w:color="auto"/>
                        <w:right w:val="none" w:sz="0" w:space="0" w:color="auto"/>
                      </w:divBdr>
                      <w:divsChild>
                        <w:div w:id="1062824165">
                          <w:marLeft w:val="0"/>
                          <w:marRight w:val="0"/>
                          <w:marTop w:val="0"/>
                          <w:marBottom w:val="0"/>
                          <w:divBdr>
                            <w:top w:val="none" w:sz="0" w:space="0" w:color="auto"/>
                            <w:left w:val="none" w:sz="0" w:space="0" w:color="auto"/>
                            <w:bottom w:val="none" w:sz="0" w:space="0" w:color="auto"/>
                            <w:right w:val="none" w:sz="0" w:space="0" w:color="auto"/>
                          </w:divBdr>
                          <w:divsChild>
                            <w:div w:id="1659576214">
                              <w:marLeft w:val="0"/>
                              <w:marRight w:val="0"/>
                              <w:marTop w:val="0"/>
                              <w:marBottom w:val="0"/>
                              <w:divBdr>
                                <w:top w:val="none" w:sz="0" w:space="0" w:color="auto"/>
                                <w:left w:val="none" w:sz="0" w:space="0" w:color="auto"/>
                                <w:bottom w:val="none" w:sz="0" w:space="0" w:color="auto"/>
                                <w:right w:val="none" w:sz="0" w:space="0" w:color="auto"/>
                              </w:divBdr>
                            </w:div>
                          </w:divsChild>
                        </w:div>
                        <w:div w:id="1015040627">
                          <w:marLeft w:val="0"/>
                          <w:marRight w:val="0"/>
                          <w:marTop w:val="0"/>
                          <w:marBottom w:val="0"/>
                          <w:divBdr>
                            <w:top w:val="none" w:sz="0" w:space="0" w:color="auto"/>
                            <w:left w:val="none" w:sz="0" w:space="0" w:color="auto"/>
                            <w:bottom w:val="none" w:sz="0" w:space="0" w:color="auto"/>
                            <w:right w:val="none" w:sz="0" w:space="0" w:color="auto"/>
                          </w:divBdr>
                          <w:divsChild>
                            <w:div w:id="1536969825">
                              <w:marLeft w:val="0"/>
                              <w:marRight w:val="300"/>
                              <w:marTop w:val="180"/>
                              <w:marBottom w:val="0"/>
                              <w:divBdr>
                                <w:top w:val="none" w:sz="0" w:space="0" w:color="auto"/>
                                <w:left w:val="none" w:sz="0" w:space="0" w:color="auto"/>
                                <w:bottom w:val="none" w:sz="0" w:space="0" w:color="auto"/>
                                <w:right w:val="none" w:sz="0" w:space="0" w:color="auto"/>
                              </w:divBdr>
                              <w:divsChild>
                                <w:div w:id="11079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80801">
          <w:marLeft w:val="0"/>
          <w:marRight w:val="0"/>
          <w:marTop w:val="0"/>
          <w:marBottom w:val="0"/>
          <w:divBdr>
            <w:top w:val="none" w:sz="0" w:space="0" w:color="auto"/>
            <w:left w:val="none" w:sz="0" w:space="0" w:color="auto"/>
            <w:bottom w:val="none" w:sz="0" w:space="0" w:color="auto"/>
            <w:right w:val="none" w:sz="0" w:space="0" w:color="auto"/>
          </w:divBdr>
          <w:divsChild>
            <w:div w:id="69931134">
              <w:marLeft w:val="0"/>
              <w:marRight w:val="0"/>
              <w:marTop w:val="0"/>
              <w:marBottom w:val="0"/>
              <w:divBdr>
                <w:top w:val="none" w:sz="0" w:space="0" w:color="auto"/>
                <w:left w:val="none" w:sz="0" w:space="0" w:color="auto"/>
                <w:bottom w:val="none" w:sz="0" w:space="0" w:color="auto"/>
                <w:right w:val="none" w:sz="0" w:space="0" w:color="auto"/>
              </w:divBdr>
              <w:divsChild>
                <w:div w:id="1774127545">
                  <w:marLeft w:val="0"/>
                  <w:marRight w:val="0"/>
                  <w:marTop w:val="0"/>
                  <w:marBottom w:val="0"/>
                  <w:divBdr>
                    <w:top w:val="none" w:sz="0" w:space="0" w:color="auto"/>
                    <w:left w:val="none" w:sz="0" w:space="0" w:color="auto"/>
                    <w:bottom w:val="none" w:sz="0" w:space="0" w:color="auto"/>
                    <w:right w:val="none" w:sz="0" w:space="0" w:color="auto"/>
                  </w:divBdr>
                  <w:divsChild>
                    <w:div w:id="712921747">
                      <w:marLeft w:val="0"/>
                      <w:marRight w:val="0"/>
                      <w:marTop w:val="0"/>
                      <w:marBottom w:val="0"/>
                      <w:divBdr>
                        <w:top w:val="none" w:sz="0" w:space="0" w:color="auto"/>
                        <w:left w:val="none" w:sz="0" w:space="0" w:color="auto"/>
                        <w:bottom w:val="none" w:sz="0" w:space="0" w:color="auto"/>
                        <w:right w:val="none" w:sz="0" w:space="0" w:color="auto"/>
                      </w:divBdr>
                      <w:divsChild>
                        <w:div w:id="57956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191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curement@minfin.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yane_antonyan@taxservice.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karine_sargsyan@taxservice.am" TargetMode="External"/><Relationship Id="rId4" Type="http://schemas.microsoft.com/office/2007/relationships/stylesWithEffects" Target="stylesWithEffects.xml"/><Relationship Id="rId9" Type="http://schemas.openxmlformats.org/officeDocument/2006/relationships/hyperlink" Target="mailto:Lena_Najaryan@taxservice.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04FC9-C143-4148-87B9-9306A545D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17223</Words>
  <Characters>98177</Characters>
  <Application>Microsoft Office Word</Application>
  <DocSecurity>0</DocSecurity>
  <Lines>818</Lines>
  <Paragraphs>230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115170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Администратор</cp:lastModifiedBy>
  <cp:revision>325</cp:revision>
  <cp:lastPrinted>2017-05-25T07:49:00Z</cp:lastPrinted>
  <dcterms:created xsi:type="dcterms:W3CDTF">2018-11-22T08:40:00Z</dcterms:created>
  <dcterms:modified xsi:type="dcterms:W3CDTF">2019-11-06T10:18:00Z</dcterms:modified>
</cp:coreProperties>
</file>